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737087" w14:textId="77777777" w:rsidR="00B21364" w:rsidRDefault="00945698">
      <w:pPr>
        <w:spacing w:after="0" w:line="259" w:lineRule="auto"/>
        <w:ind w:left="368" w:firstLine="0"/>
      </w:pPr>
      <w:r>
        <w:rPr>
          <w:sz w:val="18"/>
        </w:rPr>
        <w:t xml:space="preserve"> </w:t>
      </w:r>
    </w:p>
    <w:p w14:paraId="70B0ABEE" w14:textId="77777777" w:rsidR="00B21364" w:rsidRDefault="00945698">
      <w:pPr>
        <w:spacing w:after="286" w:line="259" w:lineRule="auto"/>
        <w:ind w:left="368" w:firstLine="0"/>
      </w:pPr>
      <w:r>
        <w:rPr>
          <w:sz w:val="18"/>
        </w:rPr>
        <w:t xml:space="preserve"> </w:t>
      </w:r>
    </w:p>
    <w:p w14:paraId="44C0AED7" w14:textId="77777777" w:rsidR="00B21364" w:rsidRPr="00945698" w:rsidRDefault="00945698">
      <w:pPr>
        <w:spacing w:after="90" w:line="216" w:lineRule="auto"/>
        <w:ind w:left="363" w:right="168"/>
        <w:rPr>
          <w:lang w:val="en-US"/>
        </w:rPr>
      </w:pPr>
      <w:r w:rsidRPr="00945698">
        <w:rPr>
          <w:color w:val="00548C"/>
          <w:sz w:val="50"/>
          <w:lang w:val="en-US"/>
        </w:rPr>
        <w:t xml:space="preserve">1052 </w:t>
      </w:r>
    </w:p>
    <w:p w14:paraId="2F003ECE" w14:textId="77777777" w:rsidR="00B21364" w:rsidRPr="00945698" w:rsidRDefault="00945698">
      <w:pPr>
        <w:spacing w:after="210" w:line="259" w:lineRule="auto"/>
        <w:ind w:left="368" w:firstLine="0"/>
        <w:rPr>
          <w:lang w:val="en-US"/>
        </w:rPr>
      </w:pPr>
      <w:r w:rsidRPr="00945698">
        <w:rPr>
          <w:sz w:val="18"/>
          <w:lang w:val="en-US"/>
        </w:rPr>
        <w:t xml:space="preserve"> </w:t>
      </w:r>
    </w:p>
    <w:p w14:paraId="3776305D" w14:textId="77777777" w:rsidR="00B21364" w:rsidRPr="00945698" w:rsidRDefault="00945698">
      <w:pPr>
        <w:spacing w:after="0" w:line="216" w:lineRule="auto"/>
        <w:ind w:left="363" w:right="168"/>
        <w:rPr>
          <w:lang w:val="en-US"/>
        </w:rPr>
      </w:pPr>
      <w:r w:rsidRPr="00945698">
        <w:rPr>
          <w:color w:val="00548C"/>
          <w:sz w:val="50"/>
          <w:lang w:val="en-US"/>
        </w:rPr>
        <w:t xml:space="preserve">QUALITY MANAGEMENT SYSTEMS FOR AIDS TO NAVIGATION SERVICE DELIVERY </w:t>
      </w:r>
    </w:p>
    <w:p w14:paraId="4C2A3D38" w14:textId="77777777" w:rsidR="00B21364" w:rsidRPr="00945698" w:rsidRDefault="00945698">
      <w:pPr>
        <w:spacing w:after="0" w:line="259" w:lineRule="auto"/>
        <w:ind w:left="368" w:firstLine="0"/>
        <w:rPr>
          <w:lang w:val="en-US"/>
        </w:rPr>
      </w:pPr>
      <w:r w:rsidRPr="00945698">
        <w:rPr>
          <w:sz w:val="18"/>
          <w:lang w:val="en-US"/>
        </w:rPr>
        <w:t xml:space="preserve"> </w:t>
      </w:r>
    </w:p>
    <w:p w14:paraId="0B7B7A98" w14:textId="77777777" w:rsidR="00B21364" w:rsidRPr="00945698" w:rsidRDefault="00945698">
      <w:pPr>
        <w:spacing w:after="0" w:line="259" w:lineRule="auto"/>
        <w:ind w:left="368" w:firstLine="0"/>
        <w:rPr>
          <w:lang w:val="en-US"/>
        </w:rPr>
      </w:pPr>
      <w:r w:rsidRPr="00945698">
        <w:rPr>
          <w:sz w:val="18"/>
          <w:lang w:val="en-US"/>
        </w:rPr>
        <w:t xml:space="preserve"> </w:t>
      </w:r>
    </w:p>
    <w:p w14:paraId="1B1AC641" w14:textId="77777777" w:rsidR="00B21364" w:rsidRPr="00945698" w:rsidRDefault="00945698">
      <w:pPr>
        <w:spacing w:after="0" w:line="259" w:lineRule="auto"/>
        <w:ind w:left="368" w:firstLine="0"/>
        <w:rPr>
          <w:lang w:val="en-US"/>
        </w:rPr>
      </w:pPr>
      <w:r w:rsidRPr="00945698">
        <w:rPr>
          <w:sz w:val="18"/>
          <w:lang w:val="en-US"/>
        </w:rPr>
        <w:t xml:space="preserve"> </w:t>
      </w:r>
    </w:p>
    <w:p w14:paraId="6D346575" w14:textId="77777777" w:rsidR="00B21364" w:rsidRPr="00945698" w:rsidRDefault="00945698">
      <w:pPr>
        <w:spacing w:after="0" w:line="259" w:lineRule="auto"/>
        <w:ind w:left="368" w:firstLine="0"/>
        <w:rPr>
          <w:lang w:val="en-US"/>
        </w:rPr>
      </w:pPr>
      <w:r w:rsidRPr="00945698">
        <w:rPr>
          <w:sz w:val="18"/>
          <w:lang w:val="en-US"/>
        </w:rPr>
        <w:t xml:space="preserve"> </w:t>
      </w:r>
    </w:p>
    <w:p w14:paraId="0E251C0A" w14:textId="77777777" w:rsidR="00B21364" w:rsidRPr="00945698" w:rsidRDefault="00945698">
      <w:pPr>
        <w:spacing w:after="0" w:line="259" w:lineRule="auto"/>
        <w:ind w:left="368" w:firstLine="0"/>
        <w:rPr>
          <w:lang w:val="en-US"/>
        </w:rPr>
      </w:pPr>
      <w:r w:rsidRPr="00945698">
        <w:rPr>
          <w:sz w:val="18"/>
          <w:lang w:val="en-US"/>
        </w:rPr>
        <w:t xml:space="preserve"> </w:t>
      </w:r>
    </w:p>
    <w:p w14:paraId="40B159B7" w14:textId="77777777" w:rsidR="00B21364" w:rsidRPr="00945698" w:rsidRDefault="00945698">
      <w:pPr>
        <w:spacing w:after="0" w:line="259" w:lineRule="auto"/>
        <w:ind w:left="368" w:firstLine="0"/>
        <w:rPr>
          <w:lang w:val="en-US"/>
        </w:rPr>
      </w:pPr>
      <w:r w:rsidRPr="00945698">
        <w:rPr>
          <w:sz w:val="18"/>
          <w:lang w:val="en-US"/>
        </w:rPr>
        <w:t xml:space="preserve"> </w:t>
      </w:r>
    </w:p>
    <w:p w14:paraId="6ECB9027" w14:textId="77777777" w:rsidR="00B21364" w:rsidRPr="00945698" w:rsidRDefault="00945698">
      <w:pPr>
        <w:spacing w:after="0" w:line="259" w:lineRule="auto"/>
        <w:ind w:left="368" w:firstLine="0"/>
        <w:rPr>
          <w:lang w:val="en-US"/>
        </w:rPr>
      </w:pPr>
      <w:r w:rsidRPr="00945698">
        <w:rPr>
          <w:sz w:val="18"/>
          <w:lang w:val="en-US"/>
        </w:rPr>
        <w:t xml:space="preserve"> </w:t>
      </w:r>
    </w:p>
    <w:p w14:paraId="12661DBC" w14:textId="77777777" w:rsidR="00B21364" w:rsidRPr="00945698" w:rsidRDefault="00945698">
      <w:pPr>
        <w:spacing w:after="0" w:line="259" w:lineRule="auto"/>
        <w:ind w:left="368" w:firstLine="0"/>
        <w:rPr>
          <w:lang w:val="en-US"/>
        </w:rPr>
      </w:pPr>
      <w:r w:rsidRPr="00945698">
        <w:rPr>
          <w:sz w:val="18"/>
          <w:lang w:val="en-US"/>
        </w:rPr>
        <w:t xml:space="preserve"> </w:t>
      </w:r>
    </w:p>
    <w:p w14:paraId="728F689F" w14:textId="77777777" w:rsidR="00B21364" w:rsidRPr="00945698" w:rsidRDefault="00945698">
      <w:pPr>
        <w:spacing w:after="0" w:line="259" w:lineRule="auto"/>
        <w:ind w:left="368" w:firstLine="0"/>
        <w:rPr>
          <w:lang w:val="en-US"/>
        </w:rPr>
      </w:pPr>
      <w:r>
        <w:rPr>
          <w:noProof/>
        </w:rPr>
        <mc:AlternateContent>
          <mc:Choice Requires="wpg">
            <w:drawing>
              <wp:anchor distT="0" distB="0" distL="114300" distR="114300" simplePos="0" relativeHeight="251658240" behindDoc="0" locked="0" layoutInCell="1" allowOverlap="1" wp14:anchorId="6D0DD5B4" wp14:editId="46CC5D5D">
                <wp:simplePos x="0" y="0"/>
                <wp:positionH relativeFrom="page">
                  <wp:posOffset>0</wp:posOffset>
                </wp:positionH>
                <wp:positionV relativeFrom="page">
                  <wp:posOffset>180594</wp:posOffset>
                </wp:positionV>
                <wp:extent cx="7555993" cy="3571494"/>
                <wp:effectExtent l="0" t="0" r="0" b="0"/>
                <wp:wrapTopAndBottom/>
                <wp:docPr id="22150" name="Group 22150"/>
                <wp:cNvGraphicFramePr/>
                <a:graphic xmlns:a="http://schemas.openxmlformats.org/drawingml/2006/main">
                  <a:graphicData uri="http://schemas.microsoft.com/office/word/2010/wordprocessingGroup">
                    <wpg:wgp>
                      <wpg:cNvGrpSpPr/>
                      <wpg:grpSpPr>
                        <a:xfrm>
                          <a:off x="0" y="0"/>
                          <a:ext cx="7555993" cy="3571494"/>
                          <a:chOff x="0" y="0"/>
                          <a:chExt cx="7555993" cy="3571494"/>
                        </a:xfrm>
                      </wpg:grpSpPr>
                      <pic:pic xmlns:pic="http://schemas.openxmlformats.org/drawingml/2006/picture">
                        <pic:nvPicPr>
                          <pic:cNvPr id="7" name="Picture 7"/>
                          <pic:cNvPicPr/>
                        </pic:nvPicPr>
                        <pic:blipFill>
                          <a:blip r:embed="rId10"/>
                          <a:stretch>
                            <a:fillRect/>
                          </a:stretch>
                        </pic:blipFill>
                        <pic:spPr>
                          <a:xfrm>
                            <a:off x="0" y="1231392"/>
                            <a:ext cx="7555993" cy="2340102"/>
                          </a:xfrm>
                          <a:prstGeom prst="rect">
                            <a:avLst/>
                          </a:prstGeom>
                        </pic:spPr>
                      </pic:pic>
                      <pic:pic xmlns:pic="http://schemas.openxmlformats.org/drawingml/2006/picture">
                        <pic:nvPicPr>
                          <pic:cNvPr id="9" name="Picture 9"/>
                          <pic:cNvPicPr/>
                        </pic:nvPicPr>
                        <pic:blipFill>
                          <a:blip r:embed="rId11"/>
                          <a:stretch>
                            <a:fillRect/>
                          </a:stretch>
                        </pic:blipFill>
                        <pic:spPr>
                          <a:xfrm>
                            <a:off x="2880360" y="0"/>
                            <a:ext cx="1806702" cy="1439418"/>
                          </a:xfrm>
                          <a:prstGeom prst="rect">
                            <a:avLst/>
                          </a:prstGeom>
                        </pic:spPr>
                      </pic:pic>
                      <wps:wsp>
                        <wps:cNvPr id="12" name="Rectangle 12"/>
                        <wps:cNvSpPr/>
                        <wps:spPr>
                          <a:xfrm>
                            <a:off x="810006" y="206307"/>
                            <a:ext cx="38250" cy="172388"/>
                          </a:xfrm>
                          <a:prstGeom prst="rect">
                            <a:avLst/>
                          </a:prstGeom>
                          <a:ln>
                            <a:noFill/>
                          </a:ln>
                        </wps:spPr>
                        <wps:txbx>
                          <w:txbxContent>
                            <w:p w14:paraId="590EEA9C"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13" name="Rectangle 13"/>
                        <wps:cNvSpPr/>
                        <wps:spPr>
                          <a:xfrm>
                            <a:off x="810006" y="358706"/>
                            <a:ext cx="38250" cy="172388"/>
                          </a:xfrm>
                          <a:prstGeom prst="rect">
                            <a:avLst/>
                          </a:prstGeom>
                          <a:ln>
                            <a:noFill/>
                          </a:ln>
                        </wps:spPr>
                        <wps:txbx>
                          <w:txbxContent>
                            <w:p w14:paraId="786DB40C"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14" name="Rectangle 14"/>
                        <wps:cNvSpPr/>
                        <wps:spPr>
                          <a:xfrm>
                            <a:off x="810006" y="511106"/>
                            <a:ext cx="38250" cy="172388"/>
                          </a:xfrm>
                          <a:prstGeom prst="rect">
                            <a:avLst/>
                          </a:prstGeom>
                          <a:ln>
                            <a:noFill/>
                          </a:ln>
                        </wps:spPr>
                        <wps:txbx>
                          <w:txbxContent>
                            <w:p w14:paraId="04F4F375"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15" name="Rectangle 15"/>
                        <wps:cNvSpPr/>
                        <wps:spPr>
                          <a:xfrm>
                            <a:off x="810006" y="663505"/>
                            <a:ext cx="38250" cy="172388"/>
                          </a:xfrm>
                          <a:prstGeom prst="rect">
                            <a:avLst/>
                          </a:prstGeom>
                          <a:ln>
                            <a:noFill/>
                          </a:ln>
                        </wps:spPr>
                        <wps:txbx>
                          <w:txbxContent>
                            <w:p w14:paraId="400D3543"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16" name="Rectangle 16"/>
                        <wps:cNvSpPr/>
                        <wps:spPr>
                          <a:xfrm>
                            <a:off x="810006" y="815904"/>
                            <a:ext cx="38250" cy="172388"/>
                          </a:xfrm>
                          <a:prstGeom prst="rect">
                            <a:avLst/>
                          </a:prstGeom>
                          <a:ln>
                            <a:noFill/>
                          </a:ln>
                        </wps:spPr>
                        <wps:txbx>
                          <w:txbxContent>
                            <w:p w14:paraId="0F678C68"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17" name="Rectangle 17"/>
                        <wps:cNvSpPr/>
                        <wps:spPr>
                          <a:xfrm>
                            <a:off x="810006" y="968303"/>
                            <a:ext cx="38250" cy="172388"/>
                          </a:xfrm>
                          <a:prstGeom prst="rect">
                            <a:avLst/>
                          </a:prstGeom>
                          <a:ln>
                            <a:noFill/>
                          </a:ln>
                        </wps:spPr>
                        <wps:txbx>
                          <w:txbxContent>
                            <w:p w14:paraId="745B4690"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18" name="Rectangle 18"/>
                        <wps:cNvSpPr/>
                        <wps:spPr>
                          <a:xfrm>
                            <a:off x="810006" y="1120703"/>
                            <a:ext cx="38250" cy="172388"/>
                          </a:xfrm>
                          <a:prstGeom prst="rect">
                            <a:avLst/>
                          </a:prstGeom>
                          <a:ln>
                            <a:noFill/>
                          </a:ln>
                        </wps:spPr>
                        <wps:txbx>
                          <w:txbxContent>
                            <w:p w14:paraId="31BD5FE8"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19" name="Rectangle 19"/>
                        <wps:cNvSpPr/>
                        <wps:spPr>
                          <a:xfrm>
                            <a:off x="810006" y="1273102"/>
                            <a:ext cx="38250" cy="172388"/>
                          </a:xfrm>
                          <a:prstGeom prst="rect">
                            <a:avLst/>
                          </a:prstGeom>
                          <a:ln>
                            <a:noFill/>
                          </a:ln>
                        </wps:spPr>
                        <wps:txbx>
                          <w:txbxContent>
                            <w:p w14:paraId="65381EA1"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20" name="Rectangle 20"/>
                        <wps:cNvSpPr/>
                        <wps:spPr>
                          <a:xfrm>
                            <a:off x="810006" y="1486456"/>
                            <a:ext cx="38250" cy="172388"/>
                          </a:xfrm>
                          <a:prstGeom prst="rect">
                            <a:avLst/>
                          </a:prstGeom>
                          <a:ln>
                            <a:noFill/>
                          </a:ln>
                        </wps:spPr>
                        <wps:txbx>
                          <w:txbxContent>
                            <w:p w14:paraId="0BFD88E6"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27" name="Rectangle 27"/>
                        <wps:cNvSpPr/>
                        <wps:spPr>
                          <a:xfrm>
                            <a:off x="817626" y="2420299"/>
                            <a:ext cx="2898702" cy="430455"/>
                          </a:xfrm>
                          <a:prstGeom prst="rect">
                            <a:avLst/>
                          </a:prstGeom>
                          <a:ln>
                            <a:noFill/>
                          </a:ln>
                        </wps:spPr>
                        <wps:txbx>
                          <w:txbxContent>
                            <w:p w14:paraId="11E32F6E" w14:textId="77777777" w:rsidR="00945698" w:rsidRDefault="00945698">
                              <w:pPr>
                                <w:spacing w:after="160" w:line="259" w:lineRule="auto"/>
                                <w:ind w:left="0" w:firstLine="0"/>
                              </w:pPr>
                              <w:r>
                                <w:rPr>
                                  <w:b/>
                                  <w:color w:val="FFFFFF"/>
                                  <w:sz w:val="50"/>
                                </w:rPr>
                                <w:t xml:space="preserve">IALA GUIDELINE </w:t>
                              </w:r>
                            </w:p>
                          </w:txbxContent>
                        </wps:txbx>
                        <wps:bodyPr horzOverflow="overflow" vert="horz" lIns="0" tIns="0" rIns="0" bIns="0" rtlCol="0">
                          <a:noAutofit/>
                        </wps:bodyPr>
                      </wps:wsp>
                    </wpg:wgp>
                  </a:graphicData>
                </a:graphic>
              </wp:anchor>
            </w:drawing>
          </mc:Choice>
          <mc:Fallback>
            <w:pict>
              <v:group id="Group 22150" o:spid="_x0000_s1026" style="position:absolute;left:0;text-align:left;margin-left:0;margin-top:14.2pt;width:594.95pt;height:281.2pt;z-index:251658240;mso-position-horizontal-relative:page;mso-position-vertical-relative:page" coordsize="75559,3571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H6OfCX&#10;/klnhD/sEWv/AKJWusrk/hL/AMks8If9gi1/9ErXWV+S1v4svVn2lP4F6BRRRWJoFFFFABRRRQAU&#10;UUUAFFFFABRRRQB8r/tt/wDHx4S/3bn+cdfL9fUH7bf/AB8eEv8Aduf5x18v1+k5T/uVP5/mz5XG&#10;/wC8S+X5BRRRXrnC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o58Jf8AklnhD/sEWv8A6JWusrk/hL/y&#10;Szwh/wBgi1/9ErXWV+S1v4svVn2lP4F6BRRRWJoFFFFABRRRQAUUUUAFFFFABRRRQB8r/tt/8fHh&#10;L/duf5x18v19Qftt/wDHx4S/3bn+cdfL9fpOU/7lT+f5s+Vxv+8S+X5BRRRXrnC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o58Jf+SWeEP+wRa/+iVrrK5P4S/8ks8If9gi1/8ARK11lfktb+LL1Z9pT+Be&#10;gUUUViaBRRRQAUUUUAFFFFABRRRQAUUUUAfK/wC23/x8eEv925/nHXy/X1B+23/x8eEv925/nHXy&#10;/X6TlP8AuVP5/mz5XG/7xL5fkFFFFeucI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jnwl/5JZ4Q/wCw&#10;Ra/+iVrrK5P4S/8AJLPCH/YItf8A0StdZX5LW/iy9WfaU/gXoFFFFYmgUUUUAFFFFABRRRQAUUUU&#10;AFFFFAHyv+23/wAfHhL/AHbn+cdfL9fUH7bf/Hx4S/3bn+cdfL9fpOU/7lT+f5s+Vxv+8S+X5BRR&#10;RXrnC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o58Jf+SWeEP+wRa/8Aola6yuT+Ev8AySzwh/2CLX/0&#10;StdZX5LW/iy9WfaU/gXoFFFFYmgUUUUAFFFFABRRRQAUUUUAFFFFAHyv+23/AMfHhL/duf5x18v1&#10;9Qftt/8AHx4S/wB25/nHXy/X6TlP+5U/n+bPlcb/ALxL5fkFFFFeucI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jnwl/wCSWeEP+wRa/wDola6yuT+Ev/JLPCH/AGCLX/0StdZX5LW/iy9WfaU/gXoFFFFY&#10;mgUUUUAFFFFABRRRQAUUUUAFFFFAHyv+23/x8eEv925/nHXy/X1B+23/AMfHhL/duf5x18v1+k5T&#10;/uVP5/mz5XG/7xL5fkFFFFeucI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jnwl/5JZ4Q/7BFr/6JWus&#10;rk/hL/ySzwh/2CLX/wBErXWV+S1v4svVn2lP4F6BRRRWJoFFFFABRRRQAUUUUAFFFFABRRRQB8r/&#10;ALbf/Hx4S/3bn+cdfL9fUH7bf/Hx4S/3bn+cdfL9fpOU/wC5U/n+bPlcb/vEvl+QUUUV65w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H6OfCX/klnhD/ALBFr/6JWusrk/hL/wAks8If9gi1/wDRK11lfktb&#10;+LL1Z9pT+BegUUUViaBRRRQAUUUUAFFFFABRRRQAUUUUAfK/7bf/AB8eEv8Aduf5x18v19Qftt/8&#10;fHhL/duf5x18v1+k5T/uVP5/mz5XG/7xL5fkFFFFeucI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B+jnw&#10;l/5JZ4Q/7BFr/wCiVrrK5P4S/wDJLPCH/YItf/RK11lfktb+LL1Z9pT+BegUUUViaBRRRQAUUUUA&#10;FFFFABRRRQAUUUUAfK/7bf8Ax8eEv925/nHXy/X1B+23/wAfHhL/AHbn+cdfL9fpOU/7lT+f5s+V&#10;xv8AvEvl+QUUUV65wh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6OfCX/AJJZ4Q/7BFr/AOiVrrK5P4S/&#10;8ks8If8AYItf/RK11lfktb+LL1Z9pT+BegUUUViaBRRRQAUUUUAFFFFABRRRQAUUUUAfK/7bf/Hx&#10;4S/3bn+cdfL9fUH7bf8Ax8eEv925/nHXy/X6TlP+5U/n+bPlcb/vEvl+QUUUV65wh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6OfCX/klnhD/sEWv/ola6yuT+Ev/JLPCH/YItf/AEStdZX5LW/iy9WfaU/g&#10;XoFFFFYmgUUUUAFFFFABRRRQAUUUUAFFFFAHyv8Att/8fHhL/duf5x18v19Qftt/8fHhL/duf5x1&#10;8v1+k5T/ALlT+f5s+Vxv+8S+X5BRRRXrnC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o58Jf+SWeEP8A&#10;sEWv/ola6yuT+Ev/ACSzwh/2CLX/ANErXWV+S1v4svVn2lP4F6BRRRWJoFFFFABRRRQAUUUUAFFF&#10;FABRRRQB8r/tt/8AHx4S/wB25/nHXy/X1B+23/x8eEv925/nHXy/X6TlP+5U/n+bPlcb/vEvl+QU&#10;UUV65wh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6OfCX/klnhD/sEWv/AKJWusrk/hL/AMks8If9gi1/&#10;9ErXWV+S1v4svVn2lP4F6BRRRWJoFFFFABRRRQAUUUUAFFFFABRRRQB8r/tt/wDHx4S/3bn+cdfL&#10;9fUH7bf/AB8eEv8Aduf5x18v1+k5T/uVP5/mz5XG/wC8S+X5BRRRXrnC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o58Jf8AklnhD/sEWv8A6JWusrk/hL/ySzwh/wBgi1/9ErXWV+S1v4svVn2lP4F6BRRR&#10;WJoFFFFABRRRQAUUUUAFFFFABRRRQB8r/tt/8fHhL/duf5x18v19Qftt/wDHx4S/3bn+cdfL9fpO&#10;U/7lT+f5s+Vxv+8S+X5BRRRXrnC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o58Jf+SWeEP+wRa/+iVr&#10;rK5P4S/8ks8If9gi1/8ARK11lfktb+LL1Z9pT+BegUUUViaBRRRQAUUUUAFFFFABRRRQAUUUUAfK&#10;/wC23/x8eEv925/nHXy/X1B+23/x8eEv925/nHXy/X6TlP8AuVP5/mz5XG/7xL5fkFFFFeucI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B+jnwl/5JZ4Q/wCwRa/+iVrrK5P4S/8AJLPCH/YItf8A0StdZX5L&#10;W/iy9WfaU/gXoFFFFYmgUUUUAFFFFABRRRQAUUUUAFFFFAHyv+23/wAfHhL/AHbn+cdfL9fUH7bf&#10;/Hx4S/3bn+cdfL9fpOU/7lT+f5s+Vxv+8S+X5BRRRXrnC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o5&#10;8Jf+SWeEP+wRa/8Aola6yuT+Ev8AySzwh/2CLX/0StdZX5LW/iy9WfaU/gXoFFFFYmgUUUUAFFFF&#10;ABRRRQAUUUUAFFFFAHyv+23/AMfHhL/duf5x18v19Qftt/8AHx4S/wB25/nHXy/X6TlP+5U/n+bP&#10;lcb/ALxL5fkFFFFeucI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jnwl/wCSWeEP+wRa/wDola6yuT+E&#10;v/JLPCH/AGCLX/0StdZX5LW/iy9WfaU/gXoFFFFYmgUUUUAFFFFABRRRQAUUUUAFFFFAHyv+23/x&#10;8eEv925/nHXy/X1B+23/AMfHhL/duf5x18v1+k5T/uVP5/mz5XG/7xL5fkFFFFeucI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jnwl/5JZ4Q/7BFr/6JWusrk/hL/ySzwh/2CLX/wBErXWV+S1v4svVn2lP&#10;4F6BRRRWJoFFFFABRRRQAUUUUAFFFFABRRRQB8r/ALbf/Hx4S/3bn+cdfL9fUH7bf/Hx4S/3bn+c&#10;dfL9fpOU/wC5U/n+bPlcb/vEvl+QUUUV65w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H6OfCX/klnhD/&#10;ALBFr/6JWusrk/hL/wAks8If9gi1/wDRK11lfktb+LL1Z9pT+BegUUUViaBRRRQAUUUUAFFFFABR&#10;RRQAUUUUAfK/7bf/AB8eEv8Aduf5x18v19Qftt/8fHhL/duf5x18v1+k5T/uVP5/mz5XG/7xL5fk&#10;FFFFeucI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B+jnwl/5JZ4Q/7BFr/wCiVrrK5P4S/wDJLPCH/YIt&#10;f/RK11lfktb+LL1Z9pT+BegUUUViaBRRRQAUUUUAFFFFABRRRQAUUUUAfK/7bf8Ax8eEv925/nHX&#10;y/X1B+23/wAfHhL/AHbn+cdfL9fpOU/7lT+f5s+Vxv8AvEvl+QUUUV65wh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6OfCX/AJJZ4Q/7BFr/AOiVrrK5P4S/8ks8If8AYItf/RK11lfktb+LL1Z9pT+BegUU&#10;UViaBRRRQAUUUUAFFFFABRRRQAUUUUAfK/7bf/Hx4S/3bn+cdfL9fUH7bf8Ax8eEv925/nHXy/X6&#10;TlP+5U/n+bPlcb/vEvl+QUUUV65wh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H6OfCX/klnhD/sEWv/ol&#10;a6yuT+Ev/JLPCH/YItf/AEStdZX5LW/iy9WfaU/gXoFFFFYmgUUUUAFFFFABRRRQAUUUUAFFFFAH&#10;yv8Att/8fHhL/duf5x18v19Qftt/8fHhL/duf5x18v1+k5T/ALlT+f5s+Vxv+8S+X5BRRRXrnC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o58Jf+SWeEP8AsEWv/ola6yuT+Ev/ACSzwh/2CLX/ANErXWV+&#10;S1v4svVn2lP4F6BRRRWJoFFFFABRRRQAUUUUAFFFFABRRRQB8r/tt/8AHx4S/wB25/nHXy/X1B+2&#10;3/x8eEv925/nHXy/X6TlP+5U/n+bPlcb/vEvl+QUUUV65w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6&#10;OfCX/klnhD/sEWv/AKJWusrk/hL/AMks8If9gi1/9ErXWV+S1v4svVn2lP4F6BRRRWJoFFFFABRR&#10;RQAUUUUAFFFFABRRRQB8r/tt/wDHx4S/3bn+cdfL9fUH7bf/AB8eEv8Aduf5x18v1+k5T/uVP5/m&#10;z5XG/wC8S+X5BRRRXrnC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o58Jf8AklnhD/sEWv8A6JWusrk/&#10;hL/ySzwh/wBgi1/9ErXWV+S1v4svVn2lP4F6BRRRWJoFFFFABRRRQAUUUUAFFFFABRRRQB8r/tt/&#10;8fHhL/duf5x18v19Qftt/wDHx4S/3bn+cdfL9fpOU/7lT+f5s+Vxv+8S+X5BRRRXrnC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o58Jf+SWeEP+wRa/+iVrrK5P4S/8ks8If9gi1/8ARK11lfktb+LL1Z9p&#10;T+BegUUUViaBRRRQAUUUUAFFFFABRRRQAUUUUAfK/wC23/x8eEv925/nHXy/X1B+23/x8eEv925/&#10;nHXy/X6TlP8AuVP5/mz5XG/7xL5fkFFFFeucI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jnwl/5JZ4Q&#10;/wCwRa/+iVrrK5P4S/8AJLPCH/YItf8A0StdZX5LW/iy9WfaU/gXoFFFFYmgUUUUAFFFFABRRRQA&#10;UUUUAFFFFAHNeMPhv4c8fNatr2mR6gbUMId7MNu7GehHoK5v/hnT4d/9C1B/38k/+Kr0miuiOIrU&#10;1ywm0vVmUqVOTvKKZ5t/wzp8O/8AoWoP+/kn/wAVR/wzp8O/+hag/wC/kn/xVek0Vf1vEf8APx/e&#10;x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q6Xpttoum2un2cQgtLWJYYYwSQiKAFH4ACrVFFcrbbuzbYKKKKQ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2VBLAwQK&#10;AAAAAAAAACEA+p8DURwpAAAcKQAAFAAAAGRycy9tZWRpYS9pbWFnZTIuanBn/9j/4AAQSkZJRgAB&#10;AQEAYABgAAD/2wBDAAMCAgMCAgMDAwMEAwMEBQgFBQQEBQoHBwYIDAoMDAsKCwsNDhIQDQ4RDgsL&#10;EBYQERMUFRUVDA8XGBYUGBIUFRT/2wBDAQMEBAUEBQkFBQkUDQsNFBQUFBQUFBQUFBQUFBQUFBQU&#10;FBQUFBQUFBQUFBQUFBQUFBQUFBQUFBQUFBQUFBQUFBT/wAARCADsASg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top:12313;width:75559;height:23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">
                  <v:imagedata r:id="rId12" o:title=""/>
                </v:shape>
                <v:shape id="Picture 9" o:spid="_x0000_s1028" type="#_x0000_t75" style="position:absolute;left:28803;width:18067;height:14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">
                  <v:imagedata r:id="rId13" o:title=""/>
                </v:shape>
                <v:rect id="Rectangle 12" o:spid="_x0000_s1029" style="position:absolute;left:8100;top:206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945698" w:rsidRDefault="00945698">
                        <w:pPr>
                          <w:spacing w:after="160" w:line="259" w:lineRule="auto"/>
                          <w:ind w:left="0" w:firstLine="0"/>
                        </w:pPr>
                        <w:r>
                          <w:rPr>
                            <w:sz w:val="20"/>
                          </w:rPr>
                          <w:t xml:space="preserve"> </w:t>
                        </w:r>
                      </w:p>
                    </w:txbxContent>
                  </v:textbox>
                </v:rect>
                <v:rect id="Rectangle 13" o:spid="_x0000_s1030" style="position:absolute;left:8100;top:358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945698" w:rsidRDefault="00945698">
                        <w:pPr>
                          <w:spacing w:after="160" w:line="259" w:lineRule="auto"/>
                          <w:ind w:left="0" w:firstLine="0"/>
                        </w:pPr>
                        <w:r>
                          <w:rPr>
                            <w:sz w:val="20"/>
                          </w:rPr>
                          <w:t xml:space="preserve"> </w:t>
                        </w:r>
                      </w:p>
                    </w:txbxContent>
                  </v:textbox>
                </v:rect>
                <v:rect id="Rectangle 14" o:spid="_x0000_s1031" style="position:absolute;left:8100;top:511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945698" w:rsidRDefault="00945698">
                        <w:pPr>
                          <w:spacing w:after="160" w:line="259" w:lineRule="auto"/>
                          <w:ind w:left="0" w:firstLine="0"/>
                        </w:pPr>
                        <w:r>
                          <w:rPr>
                            <w:sz w:val="20"/>
                          </w:rPr>
                          <w:t xml:space="preserve"> </w:t>
                        </w:r>
                      </w:p>
                    </w:txbxContent>
                  </v:textbox>
                </v:rect>
                <v:rect id="Rectangle 15" o:spid="_x0000_s1032" style="position:absolute;left:8100;top:6635;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945698" w:rsidRDefault="00945698">
                        <w:pPr>
                          <w:spacing w:after="160" w:line="259" w:lineRule="auto"/>
                          <w:ind w:left="0" w:firstLine="0"/>
                        </w:pPr>
                        <w:r>
                          <w:rPr>
                            <w:sz w:val="20"/>
                          </w:rPr>
                          <w:t xml:space="preserve"> </w:t>
                        </w:r>
                      </w:p>
                    </w:txbxContent>
                  </v:textbox>
                </v:rect>
                <v:rect id="Rectangle 16" o:spid="_x0000_s1033" style="position:absolute;left:8100;top:8159;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rsidR="00945698" w:rsidRDefault="00945698">
                        <w:pPr>
                          <w:spacing w:after="160" w:line="259" w:lineRule="auto"/>
                          <w:ind w:left="0" w:firstLine="0"/>
                        </w:pPr>
                        <w:r>
                          <w:rPr>
                            <w:sz w:val="20"/>
                          </w:rPr>
                          <w:t xml:space="preserve"> </w:t>
                        </w:r>
                      </w:p>
                    </w:txbxContent>
                  </v:textbox>
                </v:rect>
                <v:rect id="Rectangle 17" o:spid="_x0000_s1034" style="position:absolute;left:8100;top:968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rsidR="00945698" w:rsidRDefault="00945698">
                        <w:pPr>
                          <w:spacing w:after="160" w:line="259" w:lineRule="auto"/>
                          <w:ind w:left="0" w:firstLine="0"/>
                        </w:pPr>
                        <w:r>
                          <w:rPr>
                            <w:sz w:val="20"/>
                          </w:rPr>
                          <w:t xml:space="preserve"> </w:t>
                        </w:r>
                      </w:p>
                    </w:txbxContent>
                  </v:textbox>
                </v:rect>
                <v:rect id="Rectangle 18" o:spid="_x0000_s1035" style="position:absolute;left:8100;top:1120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rsidR="00945698" w:rsidRDefault="00945698">
                        <w:pPr>
                          <w:spacing w:after="160" w:line="259" w:lineRule="auto"/>
                          <w:ind w:left="0" w:firstLine="0"/>
                        </w:pPr>
                        <w:r>
                          <w:rPr>
                            <w:sz w:val="20"/>
                          </w:rPr>
                          <w:t xml:space="preserve"> </w:t>
                        </w:r>
                      </w:p>
                    </w:txbxContent>
                  </v:textbox>
                </v:rect>
                <v:rect id="Rectangle 19" o:spid="_x0000_s1036" style="position:absolute;left:8100;top:1273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rsidR="00945698" w:rsidRDefault="00945698">
                        <w:pPr>
                          <w:spacing w:after="160" w:line="259" w:lineRule="auto"/>
                          <w:ind w:left="0" w:firstLine="0"/>
                        </w:pPr>
                        <w:r>
                          <w:rPr>
                            <w:sz w:val="20"/>
                          </w:rPr>
                          <w:t xml:space="preserve"> </w:t>
                        </w:r>
                      </w:p>
                    </w:txbxContent>
                  </v:textbox>
                </v:rect>
                <v:rect id="Rectangle 20" o:spid="_x0000_s1037" style="position:absolute;left:8100;top:14864;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rsidR="00945698" w:rsidRDefault="00945698">
                        <w:pPr>
                          <w:spacing w:after="160" w:line="259" w:lineRule="auto"/>
                          <w:ind w:left="0" w:firstLine="0"/>
                        </w:pPr>
                        <w:r>
                          <w:rPr>
                            <w:sz w:val="20"/>
                          </w:rPr>
                          <w:t xml:space="preserve"> </w:t>
                        </w:r>
                      </w:p>
                    </w:txbxContent>
                  </v:textbox>
                </v:rect>
                <v:rect id="Rectangle 27" o:spid="_x0000_s1038" style="position:absolute;left:8176;top:24202;width:28987;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rsidR="00945698" w:rsidRDefault="00945698">
                        <w:pPr>
                          <w:spacing w:after="160" w:line="259" w:lineRule="auto"/>
                          <w:ind w:left="0" w:firstLine="0"/>
                        </w:pPr>
                        <w:r>
                          <w:rPr>
                            <w:b/>
                            <w:color w:val="FFFFFF"/>
                            <w:sz w:val="50"/>
                          </w:rPr>
                          <w:t xml:space="preserve">IALA GUIDELINE </w:t>
                        </w:r>
                      </w:p>
                    </w:txbxContent>
                  </v:textbox>
                </v:rect>
                <w10:wrap type="topAndBottom" anchorx="page" anchory="page"/>
              </v:group>
            </w:pict>
          </mc:Fallback>
        </mc:AlternateContent>
      </w:r>
      <w:r w:rsidRPr="00945698">
        <w:rPr>
          <w:sz w:val="18"/>
          <w:lang w:val="en-US"/>
        </w:rPr>
        <w:t xml:space="preserve"> </w:t>
      </w:r>
    </w:p>
    <w:p w14:paraId="539F49C7" w14:textId="77777777" w:rsidR="00B21364" w:rsidRPr="00945698" w:rsidRDefault="00945698">
      <w:pPr>
        <w:spacing w:after="0" w:line="259" w:lineRule="auto"/>
        <w:ind w:left="368" w:firstLine="0"/>
        <w:rPr>
          <w:lang w:val="en-US"/>
        </w:rPr>
      </w:pPr>
      <w:r w:rsidRPr="00945698">
        <w:rPr>
          <w:sz w:val="18"/>
          <w:lang w:val="en-US"/>
        </w:rPr>
        <w:t xml:space="preserve"> </w:t>
      </w:r>
    </w:p>
    <w:p w14:paraId="20DE47B0" w14:textId="77777777" w:rsidR="00B21364" w:rsidRPr="00945698" w:rsidRDefault="00945698">
      <w:pPr>
        <w:spacing w:after="0" w:line="259" w:lineRule="auto"/>
        <w:ind w:left="368" w:firstLine="0"/>
        <w:rPr>
          <w:lang w:val="en-US"/>
        </w:rPr>
      </w:pPr>
      <w:r w:rsidRPr="00945698">
        <w:rPr>
          <w:sz w:val="18"/>
          <w:lang w:val="en-US"/>
        </w:rPr>
        <w:t xml:space="preserve"> </w:t>
      </w:r>
    </w:p>
    <w:p w14:paraId="0A70F01A" w14:textId="77777777" w:rsidR="00B21364" w:rsidRPr="00945698" w:rsidRDefault="00945698">
      <w:pPr>
        <w:spacing w:after="0" w:line="259" w:lineRule="auto"/>
        <w:ind w:left="368" w:firstLine="0"/>
        <w:rPr>
          <w:lang w:val="en-US"/>
        </w:rPr>
      </w:pPr>
      <w:r w:rsidRPr="00945698">
        <w:rPr>
          <w:sz w:val="18"/>
          <w:lang w:val="en-US"/>
        </w:rPr>
        <w:t xml:space="preserve"> </w:t>
      </w:r>
    </w:p>
    <w:p w14:paraId="29B7BBA9" w14:textId="77777777" w:rsidR="00B21364" w:rsidRPr="00945698" w:rsidRDefault="00945698">
      <w:pPr>
        <w:spacing w:after="0" w:line="259" w:lineRule="auto"/>
        <w:ind w:left="368" w:firstLine="0"/>
        <w:rPr>
          <w:lang w:val="en-US"/>
        </w:rPr>
      </w:pPr>
      <w:r w:rsidRPr="00945698">
        <w:rPr>
          <w:sz w:val="18"/>
          <w:lang w:val="en-US"/>
        </w:rPr>
        <w:t xml:space="preserve"> </w:t>
      </w:r>
    </w:p>
    <w:p w14:paraId="08A70E4D" w14:textId="77777777" w:rsidR="00B21364" w:rsidRPr="00945698" w:rsidRDefault="00945698">
      <w:pPr>
        <w:spacing w:after="0" w:line="259" w:lineRule="auto"/>
        <w:ind w:left="368" w:firstLine="0"/>
        <w:rPr>
          <w:lang w:val="en-US"/>
        </w:rPr>
      </w:pPr>
      <w:r w:rsidRPr="00945698">
        <w:rPr>
          <w:sz w:val="18"/>
          <w:lang w:val="en-US"/>
        </w:rPr>
        <w:t xml:space="preserve"> </w:t>
      </w:r>
    </w:p>
    <w:p w14:paraId="0BDC5387" w14:textId="77777777" w:rsidR="00B21364" w:rsidRPr="00945698" w:rsidRDefault="00945698">
      <w:pPr>
        <w:spacing w:after="0" w:line="259" w:lineRule="auto"/>
        <w:ind w:left="368" w:firstLine="0"/>
        <w:rPr>
          <w:lang w:val="en-US"/>
        </w:rPr>
      </w:pPr>
      <w:r w:rsidRPr="00945698">
        <w:rPr>
          <w:sz w:val="18"/>
          <w:lang w:val="en-US"/>
        </w:rPr>
        <w:t xml:space="preserve"> </w:t>
      </w:r>
    </w:p>
    <w:p w14:paraId="1E7D1452" w14:textId="77777777" w:rsidR="00B21364" w:rsidRPr="00945698" w:rsidRDefault="00945698">
      <w:pPr>
        <w:spacing w:after="0" w:line="259" w:lineRule="auto"/>
        <w:ind w:left="368" w:firstLine="0"/>
        <w:rPr>
          <w:lang w:val="en-US"/>
        </w:rPr>
      </w:pPr>
      <w:r w:rsidRPr="00945698">
        <w:rPr>
          <w:sz w:val="18"/>
          <w:lang w:val="en-US"/>
        </w:rPr>
        <w:t xml:space="preserve"> </w:t>
      </w:r>
    </w:p>
    <w:p w14:paraId="3F81630F" w14:textId="77777777" w:rsidR="00B21364" w:rsidRPr="00945698" w:rsidRDefault="00945698">
      <w:pPr>
        <w:spacing w:after="0" w:line="259" w:lineRule="auto"/>
        <w:ind w:left="368" w:firstLine="0"/>
        <w:rPr>
          <w:lang w:val="en-US"/>
        </w:rPr>
      </w:pPr>
      <w:r w:rsidRPr="00945698">
        <w:rPr>
          <w:sz w:val="18"/>
          <w:lang w:val="en-US"/>
        </w:rPr>
        <w:t xml:space="preserve"> </w:t>
      </w:r>
    </w:p>
    <w:p w14:paraId="61C2050C" w14:textId="77777777" w:rsidR="00B21364" w:rsidRPr="00945698" w:rsidRDefault="00945698">
      <w:pPr>
        <w:spacing w:after="0" w:line="259" w:lineRule="auto"/>
        <w:ind w:left="368" w:firstLine="0"/>
        <w:rPr>
          <w:lang w:val="en-US"/>
        </w:rPr>
      </w:pPr>
      <w:r w:rsidRPr="00945698">
        <w:rPr>
          <w:sz w:val="18"/>
          <w:lang w:val="en-US"/>
        </w:rPr>
        <w:t xml:space="preserve"> </w:t>
      </w:r>
    </w:p>
    <w:p w14:paraId="6B488BF4" w14:textId="77777777" w:rsidR="00B21364" w:rsidRPr="00945698" w:rsidRDefault="00945698">
      <w:pPr>
        <w:spacing w:after="0" w:line="259" w:lineRule="auto"/>
        <w:ind w:left="368" w:firstLine="0"/>
        <w:rPr>
          <w:lang w:val="en-US"/>
        </w:rPr>
      </w:pPr>
      <w:r w:rsidRPr="00945698">
        <w:rPr>
          <w:sz w:val="18"/>
          <w:lang w:val="en-US"/>
        </w:rPr>
        <w:t xml:space="preserve"> </w:t>
      </w:r>
    </w:p>
    <w:p w14:paraId="592DED60" w14:textId="77777777" w:rsidR="00B21364" w:rsidRPr="00945698" w:rsidRDefault="00945698">
      <w:pPr>
        <w:spacing w:after="0" w:line="259" w:lineRule="auto"/>
        <w:ind w:left="368" w:firstLine="0"/>
        <w:rPr>
          <w:lang w:val="en-US"/>
        </w:rPr>
      </w:pPr>
      <w:r w:rsidRPr="00945698">
        <w:rPr>
          <w:sz w:val="18"/>
          <w:lang w:val="en-US"/>
        </w:rPr>
        <w:t xml:space="preserve"> </w:t>
      </w:r>
    </w:p>
    <w:p w14:paraId="51F85EB4" w14:textId="77777777" w:rsidR="00B21364" w:rsidRPr="00945698" w:rsidRDefault="00945698">
      <w:pPr>
        <w:spacing w:after="0" w:line="259" w:lineRule="auto"/>
        <w:ind w:left="368" w:firstLine="0"/>
        <w:rPr>
          <w:lang w:val="en-US"/>
        </w:rPr>
      </w:pPr>
      <w:r w:rsidRPr="00945698">
        <w:rPr>
          <w:sz w:val="18"/>
          <w:lang w:val="en-US"/>
        </w:rPr>
        <w:t xml:space="preserve"> </w:t>
      </w:r>
    </w:p>
    <w:p w14:paraId="40560FA2" w14:textId="77777777" w:rsidR="00B21364" w:rsidRPr="00945698" w:rsidRDefault="00945698">
      <w:pPr>
        <w:spacing w:after="0" w:line="259" w:lineRule="auto"/>
        <w:ind w:left="368" w:firstLine="0"/>
        <w:rPr>
          <w:lang w:val="en-US"/>
        </w:rPr>
      </w:pPr>
      <w:r w:rsidRPr="00945698">
        <w:rPr>
          <w:sz w:val="18"/>
          <w:lang w:val="en-US"/>
        </w:rPr>
        <w:t xml:space="preserve"> </w:t>
      </w:r>
    </w:p>
    <w:p w14:paraId="40A29770" w14:textId="77777777" w:rsidR="00B21364" w:rsidRPr="00945698" w:rsidRDefault="00945698">
      <w:pPr>
        <w:spacing w:after="0" w:line="259" w:lineRule="auto"/>
        <w:ind w:left="368" w:firstLine="0"/>
        <w:rPr>
          <w:lang w:val="en-US"/>
        </w:rPr>
      </w:pPr>
      <w:r w:rsidRPr="00945698">
        <w:rPr>
          <w:sz w:val="18"/>
          <w:lang w:val="en-US"/>
        </w:rPr>
        <w:t xml:space="preserve"> </w:t>
      </w:r>
    </w:p>
    <w:p w14:paraId="38987882" w14:textId="77777777" w:rsidR="00B21364" w:rsidRPr="00945698" w:rsidRDefault="00945698">
      <w:pPr>
        <w:spacing w:after="286" w:line="259" w:lineRule="auto"/>
        <w:ind w:left="368" w:firstLine="0"/>
        <w:rPr>
          <w:lang w:val="en-US"/>
        </w:rPr>
      </w:pPr>
      <w:r w:rsidRPr="00945698">
        <w:rPr>
          <w:sz w:val="18"/>
          <w:lang w:val="en-US"/>
        </w:rPr>
        <w:lastRenderedPageBreak/>
        <w:t xml:space="preserve"> </w:t>
      </w:r>
    </w:p>
    <w:p w14:paraId="4C53DE61" w14:textId="77777777" w:rsidR="00B21364" w:rsidRDefault="00945698">
      <w:pPr>
        <w:spacing w:after="0" w:line="259" w:lineRule="auto"/>
        <w:ind w:left="368" w:firstLine="0"/>
      </w:pPr>
      <w:r>
        <w:rPr>
          <w:b/>
          <w:color w:val="00548C"/>
          <w:sz w:val="50"/>
        </w:rPr>
        <w:t xml:space="preserve">Edition 3.0 </w:t>
      </w:r>
    </w:p>
    <w:p w14:paraId="48871032" w14:textId="77777777" w:rsidR="00B21364" w:rsidRDefault="00945698">
      <w:pPr>
        <w:spacing w:after="0" w:line="259" w:lineRule="auto"/>
        <w:ind w:left="368" w:firstLine="0"/>
      </w:pPr>
      <w:r>
        <w:rPr>
          <w:b/>
          <w:color w:val="00548C"/>
          <w:sz w:val="28"/>
        </w:rPr>
        <w:t xml:space="preserve">December 2013 </w:t>
      </w:r>
    </w:p>
    <w:p w14:paraId="008529A8" w14:textId="77777777" w:rsidR="00B21364" w:rsidRDefault="00945698">
      <w:pPr>
        <w:spacing w:after="536" w:line="259" w:lineRule="auto"/>
        <w:ind w:left="-566" w:right="-453" w:firstLine="0"/>
      </w:pPr>
      <w:r>
        <w:rPr>
          <w:noProof/>
        </w:rPr>
        <mc:AlternateContent>
          <mc:Choice Requires="wpg">
            <w:drawing>
              <wp:inline distT="0" distB="0" distL="0" distR="0" wp14:anchorId="2926A61B" wp14:editId="4ABF342C">
                <wp:extent cx="7127748" cy="12954"/>
                <wp:effectExtent l="0" t="0" r="0" b="0"/>
                <wp:docPr id="22152" name="Group 22152"/>
                <wp:cNvGraphicFramePr/>
                <a:graphic xmlns:a="http://schemas.openxmlformats.org/drawingml/2006/main">
                  <a:graphicData uri="http://schemas.microsoft.com/office/word/2010/wordprocessingGroup">
                    <wpg:wgp>
                      <wpg:cNvGrpSpPr/>
                      <wpg:grpSpPr>
                        <a:xfrm>
                          <a:off x="0" y="0"/>
                          <a:ext cx="7127748" cy="12954"/>
                          <a:chOff x="0" y="0"/>
                          <a:chExt cx="7127748" cy="12954"/>
                        </a:xfrm>
                      </wpg:grpSpPr>
                      <wps:wsp>
                        <wps:cNvPr id="31541" name="Shape 31541"/>
                        <wps:cNvSpPr/>
                        <wps:spPr>
                          <a:xfrm>
                            <a:off x="0" y="0"/>
                            <a:ext cx="7127748" cy="12954"/>
                          </a:xfrm>
                          <a:custGeom>
                            <a:avLst/>
                            <a:gdLst/>
                            <a:ahLst/>
                            <a:cxnLst/>
                            <a:rect l="0" t="0" r="0" b="0"/>
                            <a:pathLst>
                              <a:path w="7127748" h="12954">
                                <a:moveTo>
                                  <a:pt x="0" y="0"/>
                                </a:moveTo>
                                <a:lnTo>
                                  <a:pt x="7127748" y="0"/>
                                </a:lnTo>
                                <a:lnTo>
                                  <a:pt x="7127748" y="12954"/>
                                </a:lnTo>
                                <a:lnTo>
                                  <a:pt x="0" y="12954"/>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152" style="width:561.24pt;height:1.02002pt;mso-position-horizontal-relative:char;mso-position-vertical-relative:line" coordsize="71277,129">
                <v:shape id="Shape 31542" style="position:absolute;width:71277;height:129;left:0;top:0;" coordsize="7127748,12954" path="m0,0l7127748,0l7127748,12954l0,12954l0,0">
                  <v:stroke weight="0pt" endcap="flat" joinstyle="miter" miterlimit="10" on="false" color="#000000" opacity="0"/>
                  <v:fill on="true" color="#00548c"/>
                </v:shape>
              </v:group>
            </w:pict>
          </mc:Fallback>
        </mc:AlternateContent>
      </w:r>
    </w:p>
    <w:p w14:paraId="0F9BBD31" w14:textId="77777777" w:rsidR="00B21364" w:rsidRDefault="00945698">
      <w:pPr>
        <w:spacing w:after="0" w:line="259" w:lineRule="auto"/>
        <w:ind w:left="340" w:firstLine="0"/>
      </w:pPr>
      <w:r>
        <w:rPr>
          <w:noProof/>
        </w:rPr>
        <mc:AlternateContent>
          <mc:Choice Requires="wpg">
            <w:drawing>
              <wp:inline distT="0" distB="0" distL="0" distR="0" wp14:anchorId="24415813" wp14:editId="79DC8D71">
                <wp:extent cx="3248406" cy="739213"/>
                <wp:effectExtent l="0" t="0" r="0" b="0"/>
                <wp:docPr id="22151" name="Group 22151"/>
                <wp:cNvGraphicFramePr/>
                <a:graphic xmlns:a="http://schemas.openxmlformats.org/drawingml/2006/main">
                  <a:graphicData uri="http://schemas.microsoft.com/office/word/2010/wordprocessingGroup">
                    <wpg:wgp>
                      <wpg:cNvGrpSpPr/>
                      <wpg:grpSpPr>
                        <a:xfrm>
                          <a:off x="0" y="0"/>
                          <a:ext cx="3248406" cy="739213"/>
                          <a:chOff x="0" y="0"/>
                          <a:chExt cx="3248406" cy="739213"/>
                        </a:xfrm>
                      </wpg:grpSpPr>
                      <pic:pic xmlns:pic="http://schemas.openxmlformats.org/drawingml/2006/picture">
                        <pic:nvPicPr>
                          <pic:cNvPr id="11" name="Picture 11"/>
                          <pic:cNvPicPr/>
                        </pic:nvPicPr>
                        <pic:blipFill>
                          <a:blip r:embed="rId14"/>
                          <a:stretch>
                            <a:fillRect/>
                          </a:stretch>
                        </pic:blipFill>
                        <pic:spPr>
                          <a:xfrm>
                            <a:off x="0" y="1726"/>
                            <a:ext cx="3248406" cy="723138"/>
                          </a:xfrm>
                          <a:prstGeom prst="rect">
                            <a:avLst/>
                          </a:prstGeom>
                        </pic:spPr>
                      </pic:pic>
                      <wps:wsp>
                        <wps:cNvPr id="21" name="Rectangle 21"/>
                        <wps:cNvSpPr/>
                        <wps:spPr>
                          <a:xfrm>
                            <a:off x="18288" y="0"/>
                            <a:ext cx="38250" cy="172388"/>
                          </a:xfrm>
                          <a:prstGeom prst="rect">
                            <a:avLst/>
                          </a:prstGeom>
                          <a:ln>
                            <a:noFill/>
                          </a:ln>
                        </wps:spPr>
                        <wps:txbx>
                          <w:txbxContent>
                            <w:p w14:paraId="4C4E1CBE"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22" name="Rectangle 22"/>
                        <wps:cNvSpPr/>
                        <wps:spPr>
                          <a:xfrm>
                            <a:off x="18288" y="152399"/>
                            <a:ext cx="38250" cy="172388"/>
                          </a:xfrm>
                          <a:prstGeom prst="rect">
                            <a:avLst/>
                          </a:prstGeom>
                          <a:ln>
                            <a:noFill/>
                          </a:ln>
                        </wps:spPr>
                        <wps:txbx>
                          <w:txbxContent>
                            <w:p w14:paraId="50D89BFC"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23" name="Rectangle 23"/>
                        <wps:cNvSpPr/>
                        <wps:spPr>
                          <a:xfrm>
                            <a:off x="18288" y="304799"/>
                            <a:ext cx="38250" cy="172388"/>
                          </a:xfrm>
                          <a:prstGeom prst="rect">
                            <a:avLst/>
                          </a:prstGeom>
                          <a:ln>
                            <a:noFill/>
                          </a:ln>
                        </wps:spPr>
                        <wps:txbx>
                          <w:txbxContent>
                            <w:p w14:paraId="592FBC68"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24" name="Rectangle 24"/>
                        <wps:cNvSpPr/>
                        <wps:spPr>
                          <a:xfrm>
                            <a:off x="18288" y="457198"/>
                            <a:ext cx="38250" cy="172388"/>
                          </a:xfrm>
                          <a:prstGeom prst="rect">
                            <a:avLst/>
                          </a:prstGeom>
                          <a:ln>
                            <a:noFill/>
                          </a:ln>
                        </wps:spPr>
                        <wps:txbx>
                          <w:txbxContent>
                            <w:p w14:paraId="0CB3D4A8"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25" name="Rectangle 25"/>
                        <wps:cNvSpPr/>
                        <wps:spPr>
                          <a:xfrm>
                            <a:off x="18288" y="609598"/>
                            <a:ext cx="38250" cy="172388"/>
                          </a:xfrm>
                          <a:prstGeom prst="rect">
                            <a:avLst/>
                          </a:prstGeom>
                          <a:ln>
                            <a:noFill/>
                          </a:ln>
                        </wps:spPr>
                        <wps:txbx>
                          <w:txbxContent>
                            <w:p w14:paraId="2B52BC96"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id="Group 22151" o:spid="_x0000_s1039" style="width:255.8pt;height:58.2pt;mso-position-horizontal-relative:char;mso-position-vertical-relative:line" coordsize="32484,73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">
                <v:shape id="Picture 11" o:spid="_x0000_s1040" type="#_x0000_t75" style="position:absolute;top:17;width:32484;height:7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">
                  <v:imagedata r:id="rId15" o:title=""/>
                </v:shape>
                <v:rect id="Rectangle 21" o:spid="_x0000_s1041" style="position:absolute;left:182;width:38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rsidR="00945698" w:rsidRDefault="00945698">
                        <w:pPr>
                          <w:spacing w:after="160" w:line="259" w:lineRule="auto"/>
                          <w:ind w:left="0" w:firstLine="0"/>
                        </w:pPr>
                        <w:r>
                          <w:rPr>
                            <w:sz w:val="20"/>
                          </w:rPr>
                          <w:t xml:space="preserve"> </w:t>
                        </w:r>
                      </w:p>
                    </w:txbxContent>
                  </v:textbox>
                </v:rect>
                <v:rect id="Rectangle 22" o:spid="_x0000_s1042" style="position:absolute;left:182;top:1523;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rsidR="00945698" w:rsidRDefault="00945698">
                        <w:pPr>
                          <w:spacing w:after="160" w:line="259" w:lineRule="auto"/>
                          <w:ind w:left="0" w:firstLine="0"/>
                        </w:pPr>
                        <w:r>
                          <w:rPr>
                            <w:sz w:val="20"/>
                          </w:rPr>
                          <w:t xml:space="preserve"> </w:t>
                        </w:r>
                      </w:p>
                    </w:txbxContent>
                  </v:textbox>
                </v:rect>
                <v:rect id="Rectangle 23" o:spid="_x0000_s1043" style="position:absolute;left:182;top:3047;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rsidR="00945698" w:rsidRDefault="00945698">
                        <w:pPr>
                          <w:spacing w:after="160" w:line="259" w:lineRule="auto"/>
                          <w:ind w:left="0" w:firstLine="0"/>
                        </w:pPr>
                        <w:r>
                          <w:rPr>
                            <w:sz w:val="20"/>
                          </w:rPr>
                          <w:t xml:space="preserve"> </w:t>
                        </w:r>
                      </w:p>
                    </w:txbxContent>
                  </v:textbox>
                </v:rect>
                <v:rect id="Rectangle 24" o:spid="_x0000_s1044" style="position:absolute;left:182;top:4571;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rsidR="00945698" w:rsidRDefault="00945698">
                        <w:pPr>
                          <w:spacing w:after="160" w:line="259" w:lineRule="auto"/>
                          <w:ind w:left="0" w:firstLine="0"/>
                        </w:pPr>
                        <w:r>
                          <w:rPr>
                            <w:sz w:val="20"/>
                          </w:rPr>
                          <w:t xml:space="preserve"> </w:t>
                        </w:r>
                      </w:p>
                    </w:txbxContent>
                  </v:textbox>
                </v:rect>
                <v:rect id="Rectangle 25" o:spid="_x0000_s1045" style="position:absolute;left:182;top:6095;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rsidR="00945698" w:rsidRDefault="00945698">
                        <w:pPr>
                          <w:spacing w:after="160" w:line="259" w:lineRule="auto"/>
                          <w:ind w:left="0" w:firstLine="0"/>
                        </w:pPr>
                        <w:r>
                          <w:rPr>
                            <w:sz w:val="20"/>
                          </w:rPr>
                          <w:t xml:space="preserve"> </w:t>
                        </w:r>
                      </w:p>
                    </w:txbxContent>
                  </v:textbox>
                </v:rect>
                <w10:anchorlock/>
              </v:group>
            </w:pict>
          </mc:Fallback>
        </mc:AlternateContent>
      </w:r>
    </w:p>
    <w:p w14:paraId="20198F40" w14:textId="77777777" w:rsidR="00B21364" w:rsidRDefault="00945698">
      <w:pPr>
        <w:spacing w:after="0" w:line="259" w:lineRule="auto"/>
        <w:ind w:left="0" w:firstLine="0"/>
      </w:pPr>
      <w:r>
        <w:rPr>
          <w:sz w:val="20"/>
        </w:rPr>
        <w:t xml:space="preserve"> </w:t>
      </w:r>
    </w:p>
    <w:p w14:paraId="0F994C0A" w14:textId="77777777" w:rsidR="00B21364" w:rsidRDefault="00945698">
      <w:pPr>
        <w:spacing w:after="0" w:line="259" w:lineRule="auto"/>
        <w:ind w:left="0" w:firstLine="0"/>
      </w:pPr>
      <w:r>
        <w:rPr>
          <w:sz w:val="20"/>
        </w:rPr>
        <w:t xml:space="preserve"> </w:t>
      </w:r>
    </w:p>
    <w:p w14:paraId="0706E18B" w14:textId="77777777" w:rsidR="00B21364" w:rsidRDefault="00945698">
      <w:pPr>
        <w:spacing w:after="0" w:line="259" w:lineRule="auto"/>
        <w:ind w:left="0" w:firstLine="0"/>
      </w:pPr>
      <w:r>
        <w:rPr>
          <w:sz w:val="20"/>
        </w:rPr>
        <w:t xml:space="preserve"> </w:t>
      </w:r>
    </w:p>
    <w:p w14:paraId="2E075708" w14:textId="77777777" w:rsidR="00B21364" w:rsidRDefault="00945698">
      <w:pPr>
        <w:spacing w:after="0" w:line="259" w:lineRule="auto"/>
        <w:ind w:left="0" w:firstLine="0"/>
      </w:pPr>
      <w:r>
        <w:rPr>
          <w:sz w:val="20"/>
        </w:rPr>
        <w:t xml:space="preserve"> </w:t>
      </w:r>
    </w:p>
    <w:p w14:paraId="6AA296F6" w14:textId="77777777" w:rsidR="00B21364" w:rsidRDefault="00945698">
      <w:pPr>
        <w:spacing w:after="332" w:line="259" w:lineRule="auto"/>
        <w:ind w:left="0" w:firstLine="0"/>
      </w:pPr>
      <w:r>
        <w:rPr>
          <w:sz w:val="20"/>
        </w:rPr>
        <w:t xml:space="preserve"> </w:t>
      </w:r>
    </w:p>
    <w:p w14:paraId="7A863906" w14:textId="77777777" w:rsidR="00B21364" w:rsidRDefault="00945698">
      <w:pPr>
        <w:spacing w:after="0" w:line="259" w:lineRule="auto"/>
        <w:ind w:left="-5"/>
      </w:pPr>
      <w:r>
        <w:rPr>
          <w:b/>
          <w:color w:val="009FE3"/>
          <w:sz w:val="56"/>
        </w:rPr>
        <w:t xml:space="preserve">DOCUMENT REVISION </w:t>
      </w:r>
    </w:p>
    <w:p w14:paraId="0A469D55" w14:textId="77777777" w:rsidR="00B21364" w:rsidRDefault="00945698">
      <w:pPr>
        <w:spacing w:after="42" w:line="259" w:lineRule="auto"/>
        <w:ind w:left="-30" w:right="-30" w:firstLine="0"/>
      </w:pPr>
      <w:r>
        <w:rPr>
          <w:noProof/>
        </w:rPr>
        <mc:AlternateContent>
          <mc:Choice Requires="wpg">
            <w:drawing>
              <wp:inline distT="0" distB="0" distL="0" distR="0" wp14:anchorId="1D2B1F44" wp14:editId="1A5B26E2">
                <wp:extent cx="6518148" cy="12192"/>
                <wp:effectExtent l="0" t="0" r="0" b="0"/>
                <wp:docPr id="23365" name="Group 23365"/>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3" name="Shape 31543"/>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3365" style="width:513.24pt;height:0.960022pt;mso-position-horizontal-relative:char;mso-position-vertical-relative:line" coordsize="65181,121">
                <v:shape id="Shape 31544"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520E8CFC" w14:textId="77777777" w:rsidR="00B21364" w:rsidRDefault="00945698">
      <w:pPr>
        <w:spacing w:after="0" w:line="259" w:lineRule="auto"/>
        <w:ind w:left="0" w:firstLine="0"/>
      </w:pPr>
      <w:r>
        <w:rPr>
          <w:sz w:val="20"/>
        </w:rPr>
        <w:t xml:space="preserve"> </w:t>
      </w:r>
    </w:p>
    <w:p w14:paraId="134387DA" w14:textId="77777777" w:rsidR="00B21364" w:rsidRDefault="00945698">
      <w:pPr>
        <w:spacing w:after="0" w:line="259" w:lineRule="auto"/>
        <w:ind w:left="0" w:firstLine="0"/>
      </w:pPr>
      <w:r>
        <w:rPr>
          <w:sz w:val="20"/>
        </w:rPr>
        <w:t xml:space="preserve"> </w:t>
      </w:r>
    </w:p>
    <w:p w14:paraId="20BF63AE" w14:textId="77777777" w:rsidR="00B21364" w:rsidRPr="00945698" w:rsidRDefault="00945698">
      <w:pPr>
        <w:spacing w:after="9"/>
        <w:ind w:left="-5"/>
        <w:rPr>
          <w:lang w:val="en-US"/>
        </w:rPr>
      </w:pPr>
      <w:r w:rsidRPr="00945698">
        <w:rPr>
          <w:lang w:val="en-US"/>
        </w:rPr>
        <w:t xml:space="preserve">Revisions to this IALA Document are to be noted in the table prior to the issue of a revised document. </w:t>
      </w:r>
    </w:p>
    <w:tbl>
      <w:tblPr>
        <w:tblStyle w:val="TableGrid"/>
        <w:tblW w:w="10486" w:type="dxa"/>
        <w:tblInd w:w="5" w:type="dxa"/>
        <w:tblCellMar>
          <w:top w:w="104" w:type="dxa"/>
          <w:left w:w="219" w:type="dxa"/>
          <w:right w:w="115" w:type="dxa"/>
        </w:tblCellMar>
        <w:tblLook w:val="04A0" w:firstRow="1" w:lastRow="0" w:firstColumn="1" w:lastColumn="0" w:noHBand="0" w:noVBand="1"/>
      </w:tblPr>
      <w:tblGrid>
        <w:gridCol w:w="1908"/>
        <w:gridCol w:w="3576"/>
        <w:gridCol w:w="5002"/>
      </w:tblGrid>
      <w:tr w:rsidR="00B21364" w14:paraId="795A7A99" w14:textId="77777777">
        <w:trPr>
          <w:trHeight w:val="373"/>
        </w:trPr>
        <w:tc>
          <w:tcPr>
            <w:tcW w:w="1908" w:type="dxa"/>
            <w:tcBorders>
              <w:top w:val="single" w:sz="4" w:space="0" w:color="000000"/>
              <w:left w:val="single" w:sz="4" w:space="0" w:color="000000"/>
              <w:bottom w:val="single" w:sz="4" w:space="0" w:color="000000"/>
              <w:right w:val="single" w:sz="4" w:space="0" w:color="000000"/>
            </w:tcBorders>
          </w:tcPr>
          <w:p w14:paraId="695FC780" w14:textId="77777777" w:rsidR="00B21364" w:rsidRDefault="00945698">
            <w:pPr>
              <w:spacing w:after="0" w:line="259" w:lineRule="auto"/>
              <w:ind w:left="1" w:firstLine="0"/>
            </w:pPr>
            <w:r>
              <w:rPr>
                <w:b/>
                <w:color w:val="3F7DC9"/>
                <w:sz w:val="20"/>
              </w:rPr>
              <w:t xml:space="preserve">Date </w:t>
            </w:r>
          </w:p>
        </w:tc>
        <w:tc>
          <w:tcPr>
            <w:tcW w:w="3576" w:type="dxa"/>
            <w:tcBorders>
              <w:top w:val="single" w:sz="4" w:space="0" w:color="000000"/>
              <w:left w:val="single" w:sz="4" w:space="0" w:color="000000"/>
              <w:bottom w:val="single" w:sz="4" w:space="0" w:color="000000"/>
              <w:right w:val="single" w:sz="4" w:space="0" w:color="000000"/>
            </w:tcBorders>
          </w:tcPr>
          <w:p w14:paraId="1A7569AC" w14:textId="77777777" w:rsidR="00B21364" w:rsidRDefault="00945698">
            <w:pPr>
              <w:spacing w:after="0" w:line="259" w:lineRule="auto"/>
              <w:ind w:left="2" w:firstLine="0"/>
            </w:pPr>
            <w:r>
              <w:rPr>
                <w:b/>
                <w:color w:val="3F7DC9"/>
                <w:sz w:val="20"/>
              </w:rPr>
              <w:t xml:space="preserve">Page / Section Revised </w:t>
            </w:r>
          </w:p>
        </w:tc>
        <w:tc>
          <w:tcPr>
            <w:tcW w:w="5002" w:type="dxa"/>
            <w:tcBorders>
              <w:top w:val="single" w:sz="4" w:space="0" w:color="000000"/>
              <w:left w:val="single" w:sz="4" w:space="0" w:color="000000"/>
              <w:bottom w:val="single" w:sz="4" w:space="0" w:color="000000"/>
              <w:right w:val="single" w:sz="4" w:space="0" w:color="000000"/>
            </w:tcBorders>
          </w:tcPr>
          <w:p w14:paraId="25639BBD" w14:textId="77777777" w:rsidR="00B21364" w:rsidRDefault="00945698">
            <w:pPr>
              <w:spacing w:after="0" w:line="259" w:lineRule="auto"/>
              <w:ind w:left="2" w:firstLine="0"/>
            </w:pPr>
            <w:r>
              <w:rPr>
                <w:b/>
                <w:color w:val="3F7DC9"/>
                <w:sz w:val="20"/>
              </w:rPr>
              <w:t xml:space="preserve">Requirement for Revision </w:t>
            </w:r>
          </w:p>
        </w:tc>
      </w:tr>
      <w:tr w:rsidR="00B21364" w14:paraId="57E65D8D"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1F1E30BA" w14:textId="77777777" w:rsidR="00B21364" w:rsidRDefault="00945698">
            <w:pPr>
              <w:spacing w:after="0" w:line="259" w:lineRule="auto"/>
              <w:ind w:left="1" w:firstLine="0"/>
            </w:pPr>
            <w:r>
              <w:rPr>
                <w:sz w:val="20"/>
              </w:rPr>
              <w:t xml:space="preserve">December 2005 </w:t>
            </w:r>
          </w:p>
        </w:tc>
        <w:tc>
          <w:tcPr>
            <w:tcW w:w="3576" w:type="dxa"/>
            <w:tcBorders>
              <w:top w:val="single" w:sz="4" w:space="0" w:color="000000"/>
              <w:left w:val="single" w:sz="4" w:space="0" w:color="000000"/>
              <w:bottom w:val="single" w:sz="4" w:space="0" w:color="000000"/>
              <w:right w:val="single" w:sz="4" w:space="0" w:color="000000"/>
            </w:tcBorders>
            <w:vAlign w:val="center"/>
          </w:tcPr>
          <w:p w14:paraId="64400DD5" w14:textId="77777777" w:rsidR="00B21364" w:rsidRDefault="00945698">
            <w:pPr>
              <w:spacing w:after="0" w:line="259" w:lineRule="auto"/>
              <w:ind w:left="2" w:firstLine="0"/>
            </w:pPr>
            <w:r>
              <w:rPr>
                <w:sz w:val="20"/>
              </w:rPr>
              <w:t>1</w:t>
            </w:r>
            <w:r>
              <w:rPr>
                <w:sz w:val="20"/>
                <w:vertAlign w:val="superscript"/>
              </w:rPr>
              <w:t>st</w:t>
            </w:r>
            <w:r>
              <w:rPr>
                <w:sz w:val="20"/>
              </w:rPr>
              <w:t xml:space="preserve"> issue </w:t>
            </w:r>
          </w:p>
        </w:tc>
        <w:tc>
          <w:tcPr>
            <w:tcW w:w="5002" w:type="dxa"/>
            <w:tcBorders>
              <w:top w:val="single" w:sz="4" w:space="0" w:color="000000"/>
              <w:left w:val="single" w:sz="4" w:space="0" w:color="000000"/>
              <w:bottom w:val="single" w:sz="4" w:space="0" w:color="000000"/>
              <w:right w:val="single" w:sz="4" w:space="0" w:color="000000"/>
            </w:tcBorders>
            <w:vAlign w:val="center"/>
          </w:tcPr>
          <w:p w14:paraId="085FA269" w14:textId="77777777" w:rsidR="00B21364" w:rsidRDefault="00945698">
            <w:pPr>
              <w:spacing w:after="0" w:line="259" w:lineRule="auto"/>
              <w:ind w:left="1" w:firstLine="0"/>
            </w:pPr>
            <w:r>
              <w:rPr>
                <w:sz w:val="20"/>
              </w:rPr>
              <w:t xml:space="preserve"> </w:t>
            </w:r>
          </w:p>
        </w:tc>
      </w:tr>
      <w:tr w:rsidR="00B21364" w:rsidRPr="00945698" w14:paraId="3B0F8E41" w14:textId="77777777">
        <w:trPr>
          <w:trHeight w:val="1759"/>
        </w:trPr>
        <w:tc>
          <w:tcPr>
            <w:tcW w:w="1908" w:type="dxa"/>
            <w:tcBorders>
              <w:top w:val="single" w:sz="4" w:space="0" w:color="000000"/>
              <w:left w:val="single" w:sz="4" w:space="0" w:color="000000"/>
              <w:bottom w:val="single" w:sz="4" w:space="0" w:color="000000"/>
              <w:right w:val="single" w:sz="4" w:space="0" w:color="000000"/>
            </w:tcBorders>
            <w:vAlign w:val="center"/>
          </w:tcPr>
          <w:p w14:paraId="3B9FC809" w14:textId="77777777" w:rsidR="00B21364" w:rsidRDefault="00945698">
            <w:pPr>
              <w:spacing w:after="0" w:line="259" w:lineRule="auto"/>
              <w:ind w:left="1" w:firstLine="0"/>
            </w:pPr>
            <w:r>
              <w:rPr>
                <w:sz w:val="20"/>
              </w:rPr>
              <w:t xml:space="preserve">October 2006 </w:t>
            </w:r>
          </w:p>
        </w:tc>
        <w:tc>
          <w:tcPr>
            <w:tcW w:w="3576" w:type="dxa"/>
            <w:tcBorders>
              <w:top w:val="single" w:sz="4" w:space="0" w:color="000000"/>
              <w:left w:val="single" w:sz="4" w:space="0" w:color="000000"/>
              <w:bottom w:val="single" w:sz="4" w:space="0" w:color="000000"/>
              <w:right w:val="single" w:sz="4" w:space="0" w:color="000000"/>
            </w:tcBorders>
            <w:vAlign w:val="center"/>
          </w:tcPr>
          <w:p w14:paraId="7BC9C4A0" w14:textId="77777777" w:rsidR="00B21364" w:rsidRDefault="00945698">
            <w:pPr>
              <w:spacing w:after="0" w:line="259" w:lineRule="auto"/>
              <w:ind w:left="0" w:firstLine="0"/>
            </w:pPr>
            <w:r>
              <w:rPr>
                <w:sz w:val="20"/>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068939A5" w14:textId="77777777" w:rsidR="00B21364" w:rsidRPr="00945698" w:rsidRDefault="00945698">
            <w:pPr>
              <w:spacing w:after="41" w:line="259" w:lineRule="auto"/>
              <w:ind w:left="1" w:firstLine="0"/>
              <w:rPr>
                <w:lang w:val="en-US"/>
              </w:rPr>
            </w:pPr>
            <w:r w:rsidRPr="00945698">
              <w:rPr>
                <w:sz w:val="20"/>
                <w:lang w:val="en-US"/>
              </w:rPr>
              <w:t xml:space="preserve">Reformatted for ease of use. </w:t>
            </w:r>
          </w:p>
          <w:p w14:paraId="59752ACF" w14:textId="77777777" w:rsidR="00B21364" w:rsidRDefault="00945698">
            <w:pPr>
              <w:spacing w:after="71" w:line="259" w:lineRule="auto"/>
              <w:ind w:left="1" w:firstLine="0"/>
            </w:pPr>
            <w:r>
              <w:rPr>
                <w:sz w:val="20"/>
              </w:rPr>
              <w:t xml:space="preserve">Added: </w:t>
            </w:r>
          </w:p>
          <w:p w14:paraId="7EF8260E" w14:textId="77777777" w:rsidR="00B21364" w:rsidRDefault="00945698">
            <w:pPr>
              <w:numPr>
                <w:ilvl w:val="0"/>
                <w:numId w:val="25"/>
              </w:numPr>
              <w:spacing w:after="27" w:line="259" w:lineRule="auto"/>
              <w:ind w:left="315" w:hanging="212"/>
            </w:pPr>
            <w:r>
              <w:t xml:space="preserve">references to IMO VIMSAS; </w:t>
            </w:r>
          </w:p>
          <w:p w14:paraId="10D8E5A5" w14:textId="77777777" w:rsidR="00B21364" w:rsidRDefault="00945698">
            <w:pPr>
              <w:numPr>
                <w:ilvl w:val="0"/>
                <w:numId w:val="25"/>
              </w:numPr>
              <w:spacing w:after="26" w:line="259" w:lineRule="auto"/>
              <w:ind w:left="315" w:hanging="212"/>
            </w:pPr>
            <w:r>
              <w:t xml:space="preserve">section on definitions; </w:t>
            </w:r>
          </w:p>
          <w:p w14:paraId="6BEE9679" w14:textId="77777777" w:rsidR="00B21364" w:rsidRPr="00945698" w:rsidRDefault="00945698">
            <w:pPr>
              <w:numPr>
                <w:ilvl w:val="0"/>
                <w:numId w:val="25"/>
              </w:numPr>
              <w:spacing w:after="0" w:line="259" w:lineRule="auto"/>
              <w:ind w:left="315" w:hanging="212"/>
              <w:rPr>
                <w:lang w:val="en-US"/>
              </w:rPr>
            </w:pPr>
            <w:r w:rsidRPr="00945698">
              <w:rPr>
                <w:lang w:val="en-US"/>
              </w:rPr>
              <w:t xml:space="preserve">section on maintaining a QMS. </w:t>
            </w:r>
          </w:p>
        </w:tc>
      </w:tr>
      <w:tr w:rsidR="00B21364" w:rsidRPr="00945698" w14:paraId="62FD7DFB"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5ED11579" w14:textId="77777777" w:rsidR="00B21364" w:rsidRDefault="00945698">
            <w:pPr>
              <w:spacing w:after="0" w:line="259" w:lineRule="auto"/>
              <w:ind w:left="1" w:firstLine="0"/>
            </w:pPr>
            <w:r>
              <w:rPr>
                <w:sz w:val="20"/>
              </w:rPr>
              <w:t xml:space="preserve">November 2012 </w:t>
            </w:r>
          </w:p>
        </w:tc>
        <w:tc>
          <w:tcPr>
            <w:tcW w:w="3576" w:type="dxa"/>
            <w:tcBorders>
              <w:top w:val="single" w:sz="4" w:space="0" w:color="000000"/>
              <w:left w:val="single" w:sz="4" w:space="0" w:color="000000"/>
              <w:bottom w:val="single" w:sz="4" w:space="0" w:color="000000"/>
              <w:right w:val="single" w:sz="4" w:space="0" w:color="000000"/>
            </w:tcBorders>
            <w:vAlign w:val="center"/>
          </w:tcPr>
          <w:p w14:paraId="1631B633" w14:textId="77777777" w:rsidR="00B21364" w:rsidRDefault="00945698">
            <w:pPr>
              <w:spacing w:after="0" w:line="259" w:lineRule="auto"/>
              <w:ind w:left="0" w:firstLine="0"/>
            </w:pPr>
            <w:r>
              <w:rPr>
                <w:sz w:val="20"/>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0C2783F1" w14:textId="77777777" w:rsidR="00B21364" w:rsidRPr="00945698" w:rsidRDefault="00945698">
            <w:pPr>
              <w:spacing w:after="0" w:line="259" w:lineRule="auto"/>
              <w:ind w:left="1" w:right="88" w:firstLine="0"/>
              <w:rPr>
                <w:lang w:val="en-US"/>
              </w:rPr>
            </w:pPr>
            <w:r w:rsidRPr="00945698">
              <w:rPr>
                <w:sz w:val="20"/>
                <w:lang w:val="en-US"/>
              </w:rPr>
              <w:t xml:space="preserve">Minor edits and removal of references to IALA Guideline 1034 on Product Certification. </w:t>
            </w:r>
          </w:p>
        </w:tc>
      </w:tr>
      <w:tr w:rsidR="00B21364" w14:paraId="28878C88"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1D6E053" w14:textId="77777777" w:rsidR="00B21364" w:rsidRDefault="00945698">
            <w:pPr>
              <w:spacing w:after="0" w:line="259" w:lineRule="auto"/>
              <w:ind w:left="1" w:firstLine="0"/>
            </w:pPr>
            <w:r>
              <w:rPr>
                <w:sz w:val="20"/>
              </w:rPr>
              <w:t xml:space="preserve">October 2013 </w:t>
            </w:r>
          </w:p>
        </w:tc>
        <w:tc>
          <w:tcPr>
            <w:tcW w:w="3576" w:type="dxa"/>
            <w:tcBorders>
              <w:top w:val="single" w:sz="4" w:space="0" w:color="000000"/>
              <w:left w:val="single" w:sz="4" w:space="0" w:color="000000"/>
              <w:bottom w:val="single" w:sz="4" w:space="0" w:color="000000"/>
              <w:right w:val="single" w:sz="4" w:space="0" w:color="000000"/>
            </w:tcBorders>
            <w:vAlign w:val="center"/>
          </w:tcPr>
          <w:p w14:paraId="1B689756" w14:textId="77777777" w:rsidR="00B21364" w:rsidRDefault="00945698">
            <w:pPr>
              <w:spacing w:after="0" w:line="259" w:lineRule="auto"/>
              <w:ind w:left="0" w:firstLine="0"/>
            </w:pPr>
            <w:r>
              <w:rPr>
                <w:sz w:val="20"/>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16828726" w14:textId="77777777" w:rsidR="00B21364" w:rsidRDefault="00945698">
            <w:pPr>
              <w:spacing w:after="0" w:line="259" w:lineRule="auto"/>
              <w:ind w:left="0" w:firstLine="0"/>
            </w:pPr>
            <w:r>
              <w:rPr>
                <w:sz w:val="20"/>
              </w:rPr>
              <w:t xml:space="preserve">Reformatting and minor edits </w:t>
            </w:r>
          </w:p>
        </w:tc>
      </w:tr>
      <w:tr w:rsidR="00B21364" w14:paraId="64F6DB54"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7326FB12" w14:textId="77777777" w:rsidR="00B21364" w:rsidRDefault="00945698">
            <w:pPr>
              <w:spacing w:after="0" w:line="259" w:lineRule="auto"/>
              <w:ind w:left="1" w:firstLine="0"/>
            </w:pPr>
            <w:r>
              <w:rPr>
                <w:sz w:val="20"/>
              </w:rPr>
              <w:t xml:space="preserve"> </w:t>
            </w:r>
            <w:ins w:id="0" w:author="Saarela Sami" w:date="2020-03-11T20:10:00Z">
              <w:r>
                <w:rPr>
                  <w:sz w:val="20"/>
                </w:rPr>
                <w:t>March 2020</w:t>
              </w:r>
            </w:ins>
          </w:p>
        </w:tc>
        <w:tc>
          <w:tcPr>
            <w:tcW w:w="3576" w:type="dxa"/>
            <w:tcBorders>
              <w:top w:val="single" w:sz="4" w:space="0" w:color="000000"/>
              <w:left w:val="single" w:sz="4" w:space="0" w:color="000000"/>
              <w:bottom w:val="single" w:sz="4" w:space="0" w:color="000000"/>
              <w:right w:val="single" w:sz="4" w:space="0" w:color="000000"/>
            </w:tcBorders>
            <w:vAlign w:val="center"/>
          </w:tcPr>
          <w:p w14:paraId="397ACE30" w14:textId="77777777" w:rsidR="00B21364" w:rsidRDefault="00945698">
            <w:pPr>
              <w:spacing w:after="0" w:line="259" w:lineRule="auto"/>
              <w:ind w:left="1" w:firstLine="0"/>
            </w:pPr>
            <w:r>
              <w:rPr>
                <w:sz w:val="20"/>
              </w:rPr>
              <w:t xml:space="preserve"> </w:t>
            </w:r>
            <w:ins w:id="1" w:author="Saarela Sami" w:date="2020-03-11T20:10:00Z">
              <w:r>
                <w:rPr>
                  <w:sz w:val="20"/>
                </w:rPr>
                <w:t>Entire document</w:t>
              </w:r>
            </w:ins>
          </w:p>
        </w:tc>
        <w:tc>
          <w:tcPr>
            <w:tcW w:w="5002" w:type="dxa"/>
            <w:tcBorders>
              <w:top w:val="single" w:sz="4" w:space="0" w:color="000000"/>
              <w:left w:val="single" w:sz="4" w:space="0" w:color="000000"/>
              <w:bottom w:val="single" w:sz="4" w:space="0" w:color="000000"/>
              <w:right w:val="single" w:sz="4" w:space="0" w:color="000000"/>
            </w:tcBorders>
            <w:vAlign w:val="center"/>
          </w:tcPr>
          <w:p w14:paraId="3744C99A" w14:textId="77777777" w:rsidR="00B21364" w:rsidRDefault="00945698">
            <w:pPr>
              <w:spacing w:after="0" w:line="259" w:lineRule="auto"/>
              <w:ind w:left="1" w:firstLine="0"/>
            </w:pPr>
            <w:r>
              <w:rPr>
                <w:sz w:val="20"/>
              </w:rPr>
              <w:t xml:space="preserve"> </w:t>
            </w:r>
            <w:ins w:id="2" w:author="Saarela Sami" w:date="2020-03-11T20:11:00Z">
              <w:r>
                <w:rPr>
                  <w:sz w:val="20"/>
                </w:rPr>
                <w:t>Minor edits</w:t>
              </w:r>
            </w:ins>
          </w:p>
        </w:tc>
      </w:tr>
      <w:tr w:rsidR="00B21364" w:rsidRPr="00DF6ED6" w14:paraId="6498114C"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6D49232B" w14:textId="77777777" w:rsidR="00B21364" w:rsidRDefault="00945698">
            <w:pPr>
              <w:spacing w:after="0" w:line="259" w:lineRule="auto"/>
              <w:ind w:left="1" w:firstLine="0"/>
            </w:pPr>
            <w:r>
              <w:rPr>
                <w:sz w:val="20"/>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29D719EA" w14:textId="77777777" w:rsidR="00B21364" w:rsidRDefault="00945698">
            <w:pPr>
              <w:spacing w:after="0" w:line="259" w:lineRule="auto"/>
              <w:ind w:left="1" w:firstLine="0"/>
            </w:pPr>
            <w:r>
              <w:rPr>
                <w:sz w:val="20"/>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3C09F210" w14:textId="77777777" w:rsidR="00B21364" w:rsidRPr="00DF6ED6" w:rsidRDefault="00945698">
            <w:pPr>
              <w:spacing w:after="0" w:line="259" w:lineRule="auto"/>
              <w:ind w:left="1" w:firstLine="0"/>
            </w:pPr>
            <w:r w:rsidRPr="00DF6ED6">
              <w:rPr>
                <w:sz w:val="20"/>
              </w:rPr>
              <w:t xml:space="preserve"> </w:t>
            </w:r>
            <w:ins w:id="3" w:author="Saarela Sami" w:date="2020-03-11T20:24:00Z">
              <w:r w:rsidR="00DF6ED6" w:rsidRPr="00DF6ED6">
                <w:rPr>
                  <w:sz w:val="20"/>
                </w:rPr>
                <w:t>For reference: This document</w:t>
              </w:r>
            </w:ins>
            <w:ins w:id="4" w:author="Saarela Sami" w:date="2020-03-11T20:25:00Z">
              <w:r w:rsidR="00DF6ED6">
                <w:rPr>
                  <w:sz w:val="20"/>
                  <w:lang w:val="en-US"/>
                </w:rPr>
                <w:t xml:space="preserve"> from file share</w:t>
              </w:r>
            </w:ins>
            <w:ins w:id="5" w:author="Saarela Sami" w:date="2020-03-11T20:24:00Z">
              <w:r w:rsidR="00DF6ED6" w:rsidRPr="00DF6ED6">
                <w:rPr>
                  <w:sz w:val="20"/>
                </w:rPr>
                <w:t xml:space="preserve"> had</w:t>
              </w:r>
              <w:r w:rsidR="00DF6ED6">
                <w:rPr>
                  <w:sz w:val="20"/>
                  <w:lang w:val="en-US"/>
                </w:rPr>
                <w:t xml:space="preserve"> corrupted figures and needed to</w:t>
              </w:r>
            </w:ins>
            <w:ins w:id="6" w:author="Saarela Sami" w:date="2020-03-11T20:25:00Z">
              <w:r w:rsidR="00DF6ED6">
                <w:rPr>
                  <w:sz w:val="20"/>
                  <w:lang w:val="en-US"/>
                </w:rPr>
                <w:t xml:space="preserve"> be</w:t>
              </w:r>
            </w:ins>
            <w:ins w:id="7" w:author="Saarela Sami" w:date="2020-03-11T20:24:00Z">
              <w:r w:rsidR="00DF6ED6">
                <w:rPr>
                  <w:sz w:val="20"/>
                  <w:lang w:val="en-US"/>
                </w:rPr>
                <w:t xml:space="preserve"> refresh</w:t>
              </w:r>
            </w:ins>
            <w:ins w:id="8" w:author="Saarela Sami" w:date="2020-03-11T20:26:00Z">
              <w:r w:rsidR="00DF6ED6">
                <w:rPr>
                  <w:sz w:val="20"/>
                  <w:lang w:val="en-US"/>
                </w:rPr>
                <w:t>ed</w:t>
              </w:r>
            </w:ins>
            <w:ins w:id="9" w:author="Saarela Sami" w:date="2020-03-11T20:24:00Z">
              <w:r w:rsidR="00DF6ED6">
                <w:rPr>
                  <w:sz w:val="20"/>
                  <w:lang w:val="en-US"/>
                </w:rPr>
                <w:t xml:space="preserve"> from IALA web page</w:t>
              </w:r>
            </w:ins>
            <w:ins w:id="10" w:author="Saarela Sami" w:date="2020-03-11T20:25:00Z">
              <w:r w:rsidR="00DF6ED6">
                <w:rPr>
                  <w:sz w:val="20"/>
                  <w:lang w:val="en-US"/>
                </w:rPr>
                <w:t>.</w:t>
              </w:r>
            </w:ins>
          </w:p>
        </w:tc>
      </w:tr>
      <w:tr w:rsidR="00B21364" w:rsidRPr="00DF6ED6" w14:paraId="3F7F1630"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8DC875F" w14:textId="77777777" w:rsidR="00B21364" w:rsidRPr="00DF6ED6" w:rsidRDefault="00945698">
            <w:pPr>
              <w:spacing w:after="0" w:line="259" w:lineRule="auto"/>
              <w:ind w:left="1" w:firstLine="0"/>
            </w:pPr>
            <w:r w:rsidRPr="00DF6ED6">
              <w:rPr>
                <w:sz w:val="20"/>
              </w:rPr>
              <w:lastRenderedPageBreak/>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7F421D87" w14:textId="77777777" w:rsidR="00B21364" w:rsidRPr="00DF6ED6" w:rsidRDefault="00945698">
            <w:pPr>
              <w:spacing w:after="0" w:line="259" w:lineRule="auto"/>
              <w:ind w:left="1" w:firstLine="0"/>
            </w:pPr>
            <w:r w:rsidRPr="00DF6ED6">
              <w:rPr>
                <w:sz w:val="20"/>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2673B1F7" w14:textId="77777777" w:rsidR="00B21364" w:rsidRPr="00DF6ED6" w:rsidRDefault="00945698">
            <w:pPr>
              <w:spacing w:after="0" w:line="259" w:lineRule="auto"/>
              <w:ind w:left="1" w:firstLine="0"/>
            </w:pPr>
            <w:r w:rsidRPr="00DF6ED6">
              <w:rPr>
                <w:sz w:val="20"/>
              </w:rPr>
              <w:t xml:space="preserve"> </w:t>
            </w:r>
          </w:p>
        </w:tc>
      </w:tr>
    </w:tbl>
    <w:p w14:paraId="098317E4" w14:textId="77777777" w:rsidR="00B21364" w:rsidRPr="00DF6ED6" w:rsidRDefault="00945698">
      <w:pPr>
        <w:spacing w:after="4087" w:line="259" w:lineRule="auto"/>
        <w:ind w:left="0" w:firstLine="0"/>
      </w:pPr>
      <w:r w:rsidRPr="00DF6ED6">
        <w:rPr>
          <w:sz w:val="18"/>
        </w:rPr>
        <w:t xml:space="preserve"> </w:t>
      </w:r>
    </w:p>
    <w:p w14:paraId="05384140" w14:textId="77777777" w:rsidR="00B21364" w:rsidRPr="00DF6ED6" w:rsidRDefault="00945698">
      <w:pPr>
        <w:spacing w:after="0" w:line="259" w:lineRule="auto"/>
        <w:ind w:left="0" w:firstLine="0"/>
      </w:pPr>
      <w:r w:rsidRPr="00DF6ED6">
        <w:rPr>
          <w:sz w:val="15"/>
        </w:rPr>
        <w:t xml:space="preserve"> </w:t>
      </w:r>
    </w:p>
    <w:p w14:paraId="5A2BE94C" w14:textId="77777777" w:rsidR="00B21364" w:rsidRDefault="00945698">
      <w:pPr>
        <w:spacing w:after="83" w:line="259" w:lineRule="auto"/>
        <w:ind w:left="-30" w:right="-30" w:firstLine="0"/>
      </w:pPr>
      <w:r>
        <w:rPr>
          <w:noProof/>
        </w:rPr>
        <mc:AlternateContent>
          <mc:Choice Requires="wpg">
            <w:drawing>
              <wp:inline distT="0" distB="0" distL="0" distR="0" wp14:anchorId="35EF61E7" wp14:editId="3B8B9E6E">
                <wp:extent cx="6518148" cy="6096"/>
                <wp:effectExtent l="0" t="0" r="0" b="0"/>
                <wp:docPr id="23366" name="Group 2336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1545" name="Shape 3154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3366" style="width:513.24pt;height:0.47998pt;mso-position-horizontal-relative:char;mso-position-vertical-relative:line" coordsize="65181,60">
                <v:shape id="Shape 31546"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61A1F986" w14:textId="77777777" w:rsidR="00B21364" w:rsidRDefault="00945698">
      <w:pPr>
        <w:spacing w:after="18" w:line="259" w:lineRule="auto"/>
        <w:ind w:left="0" w:firstLine="0"/>
      </w:pPr>
      <w:r>
        <w:rPr>
          <w:b/>
          <w:color w:val="00548C"/>
          <w:sz w:val="15"/>
        </w:rPr>
        <w:t xml:space="preserve"> </w:t>
      </w:r>
    </w:p>
    <w:p w14:paraId="1DEE7F9F" w14:textId="77777777" w:rsidR="00B21364" w:rsidRPr="00945698" w:rsidRDefault="00945698">
      <w:pPr>
        <w:spacing w:after="28" w:line="259" w:lineRule="auto"/>
        <w:ind w:left="-5"/>
        <w:rPr>
          <w:lang w:val="en-US"/>
        </w:rPr>
      </w:pPr>
      <w:r w:rsidRPr="00945698">
        <w:rPr>
          <w:b/>
          <w:color w:val="00548C"/>
          <w:sz w:val="15"/>
          <w:lang w:val="en-US"/>
        </w:rPr>
        <w:t xml:space="preserve">IALA Guideline 1052 – Quality Management Systems for Aids to Navigation Service Delivery </w:t>
      </w:r>
    </w:p>
    <w:p w14:paraId="61A2A67D" w14:textId="77777777" w:rsidR="00B21364" w:rsidRDefault="00945698">
      <w:pPr>
        <w:tabs>
          <w:tab w:val="right" w:pos="10205"/>
        </w:tabs>
        <w:spacing w:after="28" w:line="259" w:lineRule="auto"/>
        <w:ind w:left="-15" w:firstLine="0"/>
      </w:pPr>
      <w:r>
        <w:rPr>
          <w:b/>
          <w:color w:val="00548C"/>
          <w:sz w:val="15"/>
        </w:rPr>
        <w:t xml:space="preserve">Edition 3.0  December 2013 </w:t>
      </w:r>
      <w:r>
        <w:rPr>
          <w:b/>
          <w:color w:val="00548C"/>
          <w:sz w:val="15"/>
        </w:rPr>
        <w:tab/>
        <w:t xml:space="preserve">P 2 </w:t>
      </w:r>
    </w:p>
    <w:p w14:paraId="37D9FE4D" w14:textId="77777777" w:rsidR="00B21364" w:rsidRDefault="00945698">
      <w:pPr>
        <w:spacing w:after="0" w:line="259" w:lineRule="auto"/>
        <w:ind w:left="0" w:firstLine="0"/>
      </w:pPr>
      <w:r>
        <w:rPr>
          <w:sz w:val="20"/>
        </w:rPr>
        <w:t xml:space="preserve"> </w:t>
      </w:r>
    </w:p>
    <w:p w14:paraId="40FD913C" w14:textId="77777777" w:rsidR="00B21364" w:rsidRDefault="00945698">
      <w:pPr>
        <w:spacing w:after="0" w:line="259" w:lineRule="auto"/>
        <w:ind w:left="0" w:firstLine="0"/>
      </w:pPr>
      <w:r>
        <w:rPr>
          <w:sz w:val="20"/>
        </w:rPr>
        <w:t xml:space="preserve"> </w:t>
      </w:r>
    </w:p>
    <w:p w14:paraId="5AB98CA7" w14:textId="77777777" w:rsidR="00B21364" w:rsidRDefault="00945698">
      <w:pPr>
        <w:spacing w:after="0" w:line="259" w:lineRule="auto"/>
        <w:ind w:left="0" w:firstLine="0"/>
      </w:pPr>
      <w:r>
        <w:rPr>
          <w:sz w:val="20"/>
        </w:rPr>
        <w:t xml:space="preserve"> </w:t>
      </w:r>
    </w:p>
    <w:p w14:paraId="1B55C50D" w14:textId="77777777" w:rsidR="00B21364" w:rsidRDefault="00945698">
      <w:pPr>
        <w:spacing w:after="332" w:line="259" w:lineRule="auto"/>
        <w:ind w:left="0" w:firstLine="0"/>
      </w:pPr>
      <w:r>
        <w:rPr>
          <w:noProof/>
        </w:rPr>
        <w:drawing>
          <wp:anchor distT="0" distB="0" distL="114300" distR="114300" simplePos="0" relativeHeight="251659264" behindDoc="0" locked="0" layoutInCell="1" allowOverlap="0" wp14:anchorId="7649AEAF" wp14:editId="03BF6FC8">
            <wp:simplePos x="0" y="0"/>
            <wp:positionH relativeFrom="page">
              <wp:posOffset>6841236</wp:posOffset>
            </wp:positionH>
            <wp:positionV relativeFrom="page">
              <wp:posOffset>254</wp:posOffset>
            </wp:positionV>
            <wp:extent cx="704088" cy="719328"/>
            <wp:effectExtent l="0" t="0" r="0" b="0"/>
            <wp:wrapTopAndBottom/>
            <wp:docPr id="29815" name="Picture 29815"/>
            <wp:cNvGraphicFramePr/>
            <a:graphic xmlns:a="http://schemas.openxmlformats.org/drawingml/2006/main">
              <a:graphicData uri="http://schemas.openxmlformats.org/drawingml/2006/picture">
                <pic:pic xmlns:pic="http://schemas.openxmlformats.org/drawingml/2006/picture">
                  <pic:nvPicPr>
                    <pic:cNvPr id="29815" name="Picture 29815"/>
                    <pic:cNvPicPr/>
                  </pic:nvPicPr>
                  <pic:blipFill>
                    <a:blip r:embed="rId16"/>
                    <a:stretch>
                      <a:fillRect/>
                    </a:stretch>
                  </pic:blipFill>
                  <pic:spPr>
                    <a:xfrm>
                      <a:off x="0" y="0"/>
                      <a:ext cx="704088" cy="719328"/>
                    </a:xfrm>
                    <a:prstGeom prst="rect">
                      <a:avLst/>
                    </a:prstGeom>
                  </pic:spPr>
                </pic:pic>
              </a:graphicData>
            </a:graphic>
          </wp:anchor>
        </w:drawing>
      </w:r>
      <w:r>
        <w:rPr>
          <w:sz w:val="20"/>
        </w:rPr>
        <w:t xml:space="preserve"> </w:t>
      </w:r>
    </w:p>
    <w:sdt>
      <w:sdtPr>
        <w:id w:val="-587381214"/>
        <w:docPartObj>
          <w:docPartGallery w:val="Table of Contents"/>
        </w:docPartObj>
      </w:sdtPr>
      <w:sdtEndPr/>
      <w:sdtContent>
        <w:p w14:paraId="44754A28" w14:textId="77777777" w:rsidR="00B21364" w:rsidRDefault="00945698">
          <w:pPr>
            <w:spacing w:after="0" w:line="259" w:lineRule="auto"/>
            <w:ind w:left="-5"/>
          </w:pPr>
          <w:r>
            <w:rPr>
              <w:b/>
              <w:color w:val="009FE3"/>
              <w:sz w:val="56"/>
            </w:rPr>
            <w:t xml:space="preserve">CONTENTS </w:t>
          </w:r>
        </w:p>
        <w:p w14:paraId="62AAB07A" w14:textId="77777777" w:rsidR="00B21364" w:rsidRDefault="00945698">
          <w:pPr>
            <w:spacing w:after="42" w:line="259" w:lineRule="auto"/>
            <w:ind w:left="-30" w:right="-30" w:firstLine="0"/>
          </w:pPr>
          <w:r>
            <w:rPr>
              <w:noProof/>
            </w:rPr>
            <mc:AlternateContent>
              <mc:Choice Requires="wpg">
                <w:drawing>
                  <wp:inline distT="0" distB="0" distL="0" distR="0" wp14:anchorId="622FF70A" wp14:editId="65251AFD">
                    <wp:extent cx="6518148" cy="12192"/>
                    <wp:effectExtent l="0" t="0" r="0" b="0"/>
                    <wp:docPr id="24521" name="Group 24521"/>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7" name="Shape 31547"/>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4521" style="width:513.24pt;height:0.960022pt;mso-position-horizontal-relative:char;mso-position-vertical-relative:line" coordsize="65181,121">
                    <v:shape id="Shape 31548"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49413141" w14:textId="77777777" w:rsidR="00B21364" w:rsidRDefault="00945698">
          <w:pPr>
            <w:spacing w:after="0" w:line="259" w:lineRule="auto"/>
            <w:ind w:left="0" w:firstLine="0"/>
          </w:pPr>
          <w:r>
            <w:rPr>
              <w:sz w:val="20"/>
            </w:rPr>
            <w:t xml:space="preserve"> </w:t>
          </w:r>
        </w:p>
        <w:p w14:paraId="650B6AE5" w14:textId="77777777" w:rsidR="00B21364" w:rsidRDefault="00945698">
          <w:pPr>
            <w:spacing w:after="0" w:line="259" w:lineRule="auto"/>
            <w:ind w:left="0" w:firstLine="0"/>
          </w:pPr>
          <w:r>
            <w:rPr>
              <w:sz w:val="20"/>
            </w:rPr>
            <w:t xml:space="preserve"> </w:t>
          </w:r>
        </w:p>
        <w:p w14:paraId="0210BCB2" w14:textId="77777777" w:rsidR="00B21364" w:rsidRDefault="00945698">
          <w:pPr>
            <w:spacing w:after="56" w:line="259" w:lineRule="auto"/>
            <w:ind w:left="0" w:firstLine="0"/>
          </w:pPr>
          <w:r>
            <w:rPr>
              <w:sz w:val="20"/>
            </w:rPr>
            <w:t xml:space="preserve"> </w:t>
          </w:r>
        </w:p>
        <w:p w14:paraId="5723A28C" w14:textId="77777777" w:rsidR="00B21364" w:rsidRDefault="00945698">
          <w:pPr>
            <w:pStyle w:val="TOC1"/>
            <w:tabs>
              <w:tab w:val="right" w:leader="dot" w:pos="10205"/>
            </w:tabs>
          </w:pPr>
          <w:r>
            <w:fldChar w:fldCharType="begin"/>
          </w:r>
          <w:r>
            <w:instrText xml:space="preserve"> TOC \o "1-3" \h \z \u </w:instrText>
          </w:r>
          <w:r>
            <w:fldChar w:fldCharType="separate"/>
          </w:r>
          <w:hyperlink w:anchor="_Toc31188">
            <w:r>
              <w:t>1.</w:t>
            </w:r>
            <w:r>
              <w:rPr>
                <w:b w:val="0"/>
                <w:color w:val="000000"/>
                <w:sz w:val="24"/>
              </w:rPr>
              <w:t xml:space="preserve">  </w:t>
            </w:r>
            <w:r>
              <w:t>INTRODUCTION</w:t>
            </w:r>
            <w:r>
              <w:tab/>
            </w:r>
            <w:r>
              <w:fldChar w:fldCharType="begin"/>
            </w:r>
            <w:r>
              <w:instrText>PAGEREF _Toc31188 \h</w:instrText>
            </w:r>
            <w:r>
              <w:fldChar w:fldCharType="separate"/>
            </w:r>
            <w:r>
              <w:t xml:space="preserve">5 </w:t>
            </w:r>
            <w:r>
              <w:fldChar w:fldCharType="end"/>
            </w:r>
          </w:hyperlink>
        </w:p>
        <w:p w14:paraId="0D1FC34F" w14:textId="77777777" w:rsidR="00B21364" w:rsidRDefault="00E258A0">
          <w:pPr>
            <w:pStyle w:val="TOC1"/>
            <w:tabs>
              <w:tab w:val="right" w:leader="dot" w:pos="10205"/>
            </w:tabs>
          </w:pPr>
          <w:hyperlink w:anchor="_Toc31189">
            <w:r w:rsidR="00945698">
              <w:t>2.</w:t>
            </w:r>
            <w:r w:rsidR="00945698">
              <w:rPr>
                <w:b w:val="0"/>
                <w:color w:val="000000"/>
                <w:sz w:val="24"/>
              </w:rPr>
              <w:t xml:space="preserve">  </w:t>
            </w:r>
            <w:r w:rsidR="00945698">
              <w:t>SCOPE</w:t>
            </w:r>
            <w:r w:rsidR="00945698">
              <w:tab/>
            </w:r>
            <w:r w:rsidR="00945698">
              <w:fldChar w:fldCharType="begin"/>
            </w:r>
            <w:r w:rsidR="00945698">
              <w:instrText>PAGEREF _Toc31189 \h</w:instrText>
            </w:r>
            <w:r w:rsidR="00945698">
              <w:fldChar w:fldCharType="separate"/>
            </w:r>
            <w:r w:rsidR="00945698">
              <w:t xml:space="preserve">5 </w:t>
            </w:r>
            <w:r w:rsidR="00945698">
              <w:fldChar w:fldCharType="end"/>
            </w:r>
          </w:hyperlink>
        </w:p>
        <w:p w14:paraId="16946E24" w14:textId="77777777" w:rsidR="00B21364" w:rsidRDefault="00E258A0">
          <w:pPr>
            <w:pStyle w:val="TOC1"/>
            <w:tabs>
              <w:tab w:val="right" w:leader="dot" w:pos="10205"/>
            </w:tabs>
          </w:pPr>
          <w:hyperlink w:anchor="_Toc31190">
            <w:r w:rsidR="00945698">
              <w:t>3.</w:t>
            </w:r>
            <w:r w:rsidR="00945698">
              <w:rPr>
                <w:b w:val="0"/>
                <w:color w:val="000000"/>
                <w:sz w:val="24"/>
              </w:rPr>
              <w:t xml:space="preserve">  </w:t>
            </w:r>
            <w:r w:rsidR="00945698">
              <w:t>DEVELOPING A QUALITY MANAGEMENT SYSTEM</w:t>
            </w:r>
            <w:r w:rsidR="00945698">
              <w:tab/>
            </w:r>
            <w:r w:rsidR="00945698">
              <w:fldChar w:fldCharType="begin"/>
            </w:r>
            <w:r w:rsidR="00945698">
              <w:instrText>PAGEREF _Toc31190 \h</w:instrText>
            </w:r>
            <w:r w:rsidR="00945698">
              <w:fldChar w:fldCharType="separate"/>
            </w:r>
            <w:r w:rsidR="00945698">
              <w:t xml:space="preserve">5 </w:t>
            </w:r>
            <w:r w:rsidR="00945698">
              <w:fldChar w:fldCharType="end"/>
            </w:r>
          </w:hyperlink>
        </w:p>
        <w:p w14:paraId="575216A5" w14:textId="77777777" w:rsidR="00B21364" w:rsidRDefault="00E258A0">
          <w:pPr>
            <w:pStyle w:val="TOC2"/>
            <w:tabs>
              <w:tab w:val="right" w:leader="dot" w:pos="10205"/>
            </w:tabs>
          </w:pPr>
          <w:hyperlink w:anchor="_Toc31191">
            <w:r w:rsidR="00945698">
              <w:t>3.1.</w:t>
            </w:r>
            <w:r w:rsidR="00945698">
              <w:rPr>
                <w:color w:val="000000"/>
                <w:sz w:val="24"/>
              </w:rPr>
              <w:t xml:space="preserve">  </w:t>
            </w:r>
            <w:r w:rsidR="00945698">
              <w:t>Governance Framework</w:t>
            </w:r>
            <w:r w:rsidR="00945698">
              <w:tab/>
            </w:r>
            <w:r w:rsidR="00945698">
              <w:fldChar w:fldCharType="begin"/>
            </w:r>
            <w:r w:rsidR="00945698">
              <w:instrText>PAGEREF _Toc31191 \h</w:instrText>
            </w:r>
            <w:r w:rsidR="00945698">
              <w:fldChar w:fldCharType="separate"/>
            </w:r>
            <w:r w:rsidR="00945698">
              <w:t xml:space="preserve">6 </w:t>
            </w:r>
            <w:r w:rsidR="00945698">
              <w:fldChar w:fldCharType="end"/>
            </w:r>
          </w:hyperlink>
        </w:p>
        <w:p w14:paraId="033BA14B" w14:textId="77777777" w:rsidR="00B21364" w:rsidRDefault="00E258A0">
          <w:pPr>
            <w:pStyle w:val="TOC2"/>
            <w:tabs>
              <w:tab w:val="right" w:leader="dot" w:pos="10205"/>
            </w:tabs>
          </w:pPr>
          <w:hyperlink w:anchor="_Toc31192">
            <w:r w:rsidR="00945698">
              <w:t>3.2.</w:t>
            </w:r>
            <w:r w:rsidR="00945698">
              <w:rPr>
                <w:color w:val="000000"/>
                <w:sz w:val="24"/>
              </w:rPr>
              <w:t xml:space="preserve">  </w:t>
            </w:r>
            <w:r w:rsidR="00945698">
              <w:t>Service Definition</w:t>
            </w:r>
            <w:r w:rsidR="00945698">
              <w:tab/>
            </w:r>
            <w:r w:rsidR="00945698">
              <w:fldChar w:fldCharType="begin"/>
            </w:r>
            <w:r w:rsidR="00945698">
              <w:instrText>PAGEREF _Toc31192 \h</w:instrText>
            </w:r>
            <w:r w:rsidR="00945698">
              <w:fldChar w:fldCharType="separate"/>
            </w:r>
            <w:r w:rsidR="00945698">
              <w:t xml:space="preserve">7 </w:t>
            </w:r>
            <w:r w:rsidR="00945698">
              <w:fldChar w:fldCharType="end"/>
            </w:r>
          </w:hyperlink>
        </w:p>
        <w:p w14:paraId="21A77C8F" w14:textId="77777777" w:rsidR="00B21364" w:rsidRDefault="00E258A0">
          <w:pPr>
            <w:pStyle w:val="TOC2"/>
            <w:tabs>
              <w:tab w:val="right" w:leader="dot" w:pos="10205"/>
            </w:tabs>
          </w:pPr>
          <w:hyperlink w:anchor="_Toc31193">
            <w:r w:rsidR="00945698">
              <w:t>3.3.</w:t>
            </w:r>
            <w:r w:rsidR="00945698">
              <w:rPr>
                <w:color w:val="000000"/>
                <w:sz w:val="24"/>
              </w:rPr>
              <w:t xml:space="preserve">  </w:t>
            </w:r>
            <w:r w:rsidR="00945698">
              <w:t>Organisational Policy</w:t>
            </w:r>
            <w:r w:rsidR="00945698">
              <w:tab/>
            </w:r>
            <w:r w:rsidR="00945698">
              <w:fldChar w:fldCharType="begin"/>
            </w:r>
            <w:r w:rsidR="00945698">
              <w:instrText>PAGEREF _Toc31193 \h</w:instrText>
            </w:r>
            <w:r w:rsidR="00945698">
              <w:fldChar w:fldCharType="separate"/>
            </w:r>
            <w:r w:rsidR="00945698">
              <w:t xml:space="preserve">7 </w:t>
            </w:r>
            <w:r w:rsidR="00945698">
              <w:fldChar w:fldCharType="end"/>
            </w:r>
          </w:hyperlink>
        </w:p>
        <w:p w14:paraId="31624A47" w14:textId="77777777" w:rsidR="00B21364" w:rsidRDefault="00E258A0">
          <w:pPr>
            <w:pStyle w:val="TOC2"/>
            <w:tabs>
              <w:tab w:val="right" w:leader="dot" w:pos="10205"/>
            </w:tabs>
          </w:pPr>
          <w:hyperlink w:anchor="_Toc31194">
            <w:r w:rsidR="00945698">
              <w:t>3.4.</w:t>
            </w:r>
            <w:r w:rsidR="00945698">
              <w:rPr>
                <w:color w:val="000000"/>
                <w:sz w:val="24"/>
              </w:rPr>
              <w:t xml:space="preserve">  </w:t>
            </w:r>
            <w:r w:rsidR="00945698">
              <w:t>Planning</w:t>
            </w:r>
            <w:r w:rsidR="00945698">
              <w:tab/>
            </w:r>
            <w:r w:rsidR="00945698">
              <w:fldChar w:fldCharType="begin"/>
            </w:r>
            <w:r w:rsidR="00945698">
              <w:instrText>PAGEREF _Toc31194 \h</w:instrText>
            </w:r>
            <w:r w:rsidR="00945698">
              <w:fldChar w:fldCharType="separate"/>
            </w:r>
            <w:r w:rsidR="00945698">
              <w:t xml:space="preserve">7 </w:t>
            </w:r>
            <w:r w:rsidR="00945698">
              <w:fldChar w:fldCharType="end"/>
            </w:r>
          </w:hyperlink>
        </w:p>
        <w:p w14:paraId="22C8457C" w14:textId="77777777" w:rsidR="00B21364" w:rsidRDefault="00E258A0">
          <w:pPr>
            <w:pStyle w:val="TOC2"/>
            <w:tabs>
              <w:tab w:val="right" w:leader="dot" w:pos="10205"/>
            </w:tabs>
          </w:pPr>
          <w:hyperlink w:anchor="_Toc31195">
            <w:r w:rsidR="00945698">
              <w:t>3.5.</w:t>
            </w:r>
            <w:r w:rsidR="00945698">
              <w:rPr>
                <w:color w:val="000000"/>
                <w:sz w:val="24"/>
              </w:rPr>
              <w:t xml:space="preserve">  </w:t>
            </w:r>
            <w:r w:rsidR="00945698">
              <w:t>Risk Evaluation</w:t>
            </w:r>
            <w:r w:rsidR="00945698">
              <w:tab/>
            </w:r>
            <w:r w:rsidR="00945698">
              <w:fldChar w:fldCharType="begin"/>
            </w:r>
            <w:r w:rsidR="00945698">
              <w:instrText>PAGEREF _Toc31195 \h</w:instrText>
            </w:r>
            <w:r w:rsidR="00945698">
              <w:fldChar w:fldCharType="separate"/>
            </w:r>
            <w:r w:rsidR="00945698">
              <w:t xml:space="preserve">8 </w:t>
            </w:r>
            <w:r w:rsidR="00945698">
              <w:fldChar w:fldCharType="end"/>
            </w:r>
          </w:hyperlink>
        </w:p>
        <w:p w14:paraId="781E68A8" w14:textId="77777777" w:rsidR="00B21364" w:rsidRDefault="00E258A0">
          <w:pPr>
            <w:pStyle w:val="TOC2"/>
            <w:tabs>
              <w:tab w:val="right" w:leader="dot" w:pos="10205"/>
            </w:tabs>
          </w:pPr>
          <w:hyperlink w:anchor="_Toc31196">
            <w:r w:rsidR="00945698">
              <w:t>3.6.</w:t>
            </w:r>
            <w:r w:rsidR="00945698">
              <w:rPr>
                <w:color w:val="000000"/>
                <w:sz w:val="24"/>
              </w:rPr>
              <w:t xml:space="preserve">  </w:t>
            </w:r>
            <w:r w:rsidR="00945698">
              <w:t>Identification of Processes</w:t>
            </w:r>
            <w:r w:rsidR="00945698">
              <w:tab/>
            </w:r>
            <w:r w:rsidR="00945698">
              <w:fldChar w:fldCharType="begin"/>
            </w:r>
            <w:r w:rsidR="00945698">
              <w:instrText>PAGEREF _Toc31196 \h</w:instrText>
            </w:r>
            <w:r w:rsidR="00945698">
              <w:fldChar w:fldCharType="separate"/>
            </w:r>
            <w:r w:rsidR="00945698">
              <w:t xml:space="preserve">8 </w:t>
            </w:r>
            <w:r w:rsidR="00945698">
              <w:fldChar w:fldCharType="end"/>
            </w:r>
          </w:hyperlink>
        </w:p>
        <w:p w14:paraId="41A1E13A" w14:textId="77777777" w:rsidR="00B21364" w:rsidRDefault="00E258A0">
          <w:pPr>
            <w:pStyle w:val="TOC2"/>
            <w:tabs>
              <w:tab w:val="right" w:leader="dot" w:pos="10205"/>
            </w:tabs>
          </w:pPr>
          <w:hyperlink w:anchor="_Toc31197">
            <w:r w:rsidR="00945698">
              <w:t>3.7.</w:t>
            </w:r>
            <w:r w:rsidR="00945698">
              <w:rPr>
                <w:color w:val="000000"/>
                <w:sz w:val="24"/>
              </w:rPr>
              <w:t xml:space="preserve">  </w:t>
            </w:r>
            <w:r w:rsidR="00945698">
              <w:t>Management by Process</w:t>
            </w:r>
            <w:r w:rsidR="00945698">
              <w:tab/>
            </w:r>
            <w:r w:rsidR="00945698">
              <w:fldChar w:fldCharType="begin"/>
            </w:r>
            <w:r w:rsidR="00945698">
              <w:instrText>PAGEREF _Toc31197 \h</w:instrText>
            </w:r>
            <w:r w:rsidR="00945698">
              <w:fldChar w:fldCharType="separate"/>
            </w:r>
            <w:r w:rsidR="00945698">
              <w:t xml:space="preserve">9 </w:t>
            </w:r>
            <w:r w:rsidR="00945698">
              <w:fldChar w:fldCharType="end"/>
            </w:r>
          </w:hyperlink>
        </w:p>
        <w:p w14:paraId="7A4A52FF" w14:textId="77777777" w:rsidR="00B21364" w:rsidRDefault="00E258A0">
          <w:pPr>
            <w:pStyle w:val="TOC3"/>
            <w:tabs>
              <w:tab w:val="right" w:leader="dot" w:pos="10205"/>
            </w:tabs>
          </w:pPr>
          <w:hyperlink w:anchor="_Toc31198">
            <w:r w:rsidR="00945698">
              <w:t>3.7.1.</w:t>
            </w:r>
            <w:r w:rsidR="00945698">
              <w:rPr>
                <w:sz w:val="24"/>
              </w:rPr>
              <w:t xml:space="preserve">  </w:t>
            </w:r>
            <w:r w:rsidR="00945698">
              <w:t>Management Processes</w:t>
            </w:r>
            <w:r w:rsidR="00945698">
              <w:tab/>
            </w:r>
            <w:r w:rsidR="00945698">
              <w:fldChar w:fldCharType="begin"/>
            </w:r>
            <w:r w:rsidR="00945698">
              <w:instrText>PAGEREF _Toc31198 \h</w:instrText>
            </w:r>
            <w:r w:rsidR="00945698">
              <w:fldChar w:fldCharType="separate"/>
            </w:r>
            <w:r w:rsidR="00945698">
              <w:t xml:space="preserve">9 </w:t>
            </w:r>
            <w:r w:rsidR="00945698">
              <w:fldChar w:fldCharType="end"/>
            </w:r>
          </w:hyperlink>
        </w:p>
        <w:p w14:paraId="105EF42E" w14:textId="77777777" w:rsidR="00B21364" w:rsidRDefault="00E258A0">
          <w:pPr>
            <w:pStyle w:val="TOC3"/>
            <w:tabs>
              <w:tab w:val="right" w:leader="dot" w:pos="10205"/>
            </w:tabs>
          </w:pPr>
          <w:hyperlink w:anchor="_Toc31199">
            <w:r w:rsidR="00945698">
              <w:t>3.7.2.</w:t>
            </w:r>
            <w:r w:rsidR="00945698">
              <w:rPr>
                <w:sz w:val="24"/>
              </w:rPr>
              <w:t xml:space="preserve">  </w:t>
            </w:r>
            <w:r w:rsidR="00945698">
              <w:t>Operational Processes</w:t>
            </w:r>
            <w:r w:rsidR="00945698">
              <w:tab/>
            </w:r>
            <w:r w:rsidR="00945698">
              <w:fldChar w:fldCharType="begin"/>
            </w:r>
            <w:r w:rsidR="00945698">
              <w:instrText>PAGEREF _Toc31199 \h</w:instrText>
            </w:r>
            <w:r w:rsidR="00945698">
              <w:fldChar w:fldCharType="separate"/>
            </w:r>
            <w:r w:rsidR="00945698">
              <w:t xml:space="preserve">9 </w:t>
            </w:r>
            <w:r w:rsidR="00945698">
              <w:fldChar w:fldCharType="end"/>
            </w:r>
          </w:hyperlink>
        </w:p>
        <w:p w14:paraId="25CA3FC9" w14:textId="77777777" w:rsidR="00B21364" w:rsidRDefault="00E258A0">
          <w:pPr>
            <w:pStyle w:val="TOC3"/>
            <w:tabs>
              <w:tab w:val="right" w:leader="dot" w:pos="10205"/>
            </w:tabs>
          </w:pPr>
          <w:hyperlink w:anchor="_Toc31200">
            <w:r w:rsidR="00945698">
              <w:t>3.7.3.</w:t>
            </w:r>
            <w:r w:rsidR="00945698">
              <w:rPr>
                <w:sz w:val="24"/>
              </w:rPr>
              <w:t xml:space="preserve">  </w:t>
            </w:r>
            <w:r w:rsidR="00945698">
              <w:t>Support Processes</w:t>
            </w:r>
            <w:r w:rsidR="00945698">
              <w:tab/>
            </w:r>
            <w:r w:rsidR="00945698">
              <w:fldChar w:fldCharType="begin"/>
            </w:r>
            <w:r w:rsidR="00945698">
              <w:instrText>PAGEREF _Toc31200 \h</w:instrText>
            </w:r>
            <w:r w:rsidR="00945698">
              <w:fldChar w:fldCharType="separate"/>
            </w:r>
            <w:r w:rsidR="00945698">
              <w:t xml:space="preserve">9 </w:t>
            </w:r>
            <w:r w:rsidR="00945698">
              <w:fldChar w:fldCharType="end"/>
            </w:r>
          </w:hyperlink>
        </w:p>
        <w:p w14:paraId="5AFDC8E6" w14:textId="77777777" w:rsidR="00B21364" w:rsidRDefault="00E258A0">
          <w:pPr>
            <w:pStyle w:val="TOC2"/>
            <w:tabs>
              <w:tab w:val="right" w:leader="dot" w:pos="10205"/>
            </w:tabs>
          </w:pPr>
          <w:hyperlink w:anchor="_Toc31201">
            <w:r w:rsidR="00945698">
              <w:t>3.8.</w:t>
            </w:r>
            <w:r w:rsidR="00945698">
              <w:rPr>
                <w:color w:val="000000"/>
                <w:sz w:val="24"/>
              </w:rPr>
              <w:t xml:space="preserve">  </w:t>
            </w:r>
            <w:r w:rsidR="00945698">
              <w:t>Developing Performance Criteria</w:t>
            </w:r>
            <w:r w:rsidR="00945698">
              <w:tab/>
            </w:r>
            <w:r w:rsidR="00945698">
              <w:fldChar w:fldCharType="begin"/>
            </w:r>
            <w:r w:rsidR="00945698">
              <w:instrText>PAGEREF _Toc31201 \h</w:instrText>
            </w:r>
            <w:r w:rsidR="00945698">
              <w:fldChar w:fldCharType="separate"/>
            </w:r>
            <w:r w:rsidR="00945698">
              <w:t xml:space="preserve">10 </w:t>
            </w:r>
            <w:r w:rsidR="00945698">
              <w:fldChar w:fldCharType="end"/>
            </w:r>
          </w:hyperlink>
        </w:p>
        <w:p w14:paraId="55111950" w14:textId="77777777" w:rsidR="00B21364" w:rsidRDefault="00E258A0">
          <w:pPr>
            <w:pStyle w:val="TOC3"/>
            <w:tabs>
              <w:tab w:val="right" w:leader="dot" w:pos="10205"/>
            </w:tabs>
          </w:pPr>
          <w:hyperlink w:anchor="_Toc31202">
            <w:r w:rsidR="00945698">
              <w:t>3.8.1.</w:t>
            </w:r>
            <w:r w:rsidR="00945698">
              <w:rPr>
                <w:sz w:val="24"/>
              </w:rPr>
              <w:t xml:space="preserve">  </w:t>
            </w:r>
            <w:r w:rsidR="00945698">
              <w:t>Service Delivery (Monitor and Measurement of Service)</w:t>
            </w:r>
            <w:r w:rsidR="00945698">
              <w:tab/>
            </w:r>
            <w:r w:rsidR="00945698">
              <w:fldChar w:fldCharType="begin"/>
            </w:r>
            <w:r w:rsidR="00945698">
              <w:instrText>PAGEREF _Toc31202 \h</w:instrText>
            </w:r>
            <w:r w:rsidR="00945698">
              <w:fldChar w:fldCharType="separate"/>
            </w:r>
            <w:r w:rsidR="00945698">
              <w:t xml:space="preserve">10 </w:t>
            </w:r>
            <w:r w:rsidR="00945698">
              <w:fldChar w:fldCharType="end"/>
            </w:r>
          </w:hyperlink>
        </w:p>
        <w:p w14:paraId="0C04F246" w14:textId="77777777" w:rsidR="00B21364" w:rsidRDefault="00E258A0">
          <w:pPr>
            <w:pStyle w:val="TOC3"/>
            <w:tabs>
              <w:tab w:val="right" w:leader="dot" w:pos="10205"/>
            </w:tabs>
          </w:pPr>
          <w:hyperlink w:anchor="_Toc31203">
            <w:r w:rsidR="00945698">
              <w:t>3.8.2.</w:t>
            </w:r>
            <w:r w:rsidR="00945698">
              <w:rPr>
                <w:sz w:val="24"/>
              </w:rPr>
              <w:t xml:space="preserve">  </w:t>
            </w:r>
            <w:r w:rsidR="00945698">
              <w:t>Stakeholder Satisfaction</w:t>
            </w:r>
            <w:r w:rsidR="00945698">
              <w:tab/>
            </w:r>
            <w:r w:rsidR="00945698">
              <w:fldChar w:fldCharType="begin"/>
            </w:r>
            <w:r w:rsidR="00945698">
              <w:instrText>PAGEREF _Toc31203 \h</w:instrText>
            </w:r>
            <w:r w:rsidR="00945698">
              <w:fldChar w:fldCharType="separate"/>
            </w:r>
            <w:r w:rsidR="00945698">
              <w:t xml:space="preserve">10 </w:t>
            </w:r>
            <w:r w:rsidR="00945698">
              <w:fldChar w:fldCharType="end"/>
            </w:r>
          </w:hyperlink>
        </w:p>
        <w:p w14:paraId="34CF2399" w14:textId="77777777" w:rsidR="00B21364" w:rsidRDefault="00E258A0">
          <w:pPr>
            <w:pStyle w:val="TOC3"/>
            <w:tabs>
              <w:tab w:val="right" w:leader="dot" w:pos="10205"/>
            </w:tabs>
          </w:pPr>
          <w:hyperlink w:anchor="_Toc31204">
            <w:r w:rsidR="00945698">
              <w:t>3.8.3.</w:t>
            </w:r>
            <w:r w:rsidR="00945698">
              <w:rPr>
                <w:sz w:val="24"/>
              </w:rPr>
              <w:t xml:space="preserve">  </w:t>
            </w:r>
            <w:r w:rsidR="00945698">
              <w:t>Monitoring and Measurement of Processes</w:t>
            </w:r>
            <w:r w:rsidR="00945698">
              <w:tab/>
            </w:r>
            <w:r w:rsidR="00945698">
              <w:fldChar w:fldCharType="begin"/>
            </w:r>
            <w:r w:rsidR="00945698">
              <w:instrText>PAGEREF _Toc31204 \h</w:instrText>
            </w:r>
            <w:r w:rsidR="00945698">
              <w:fldChar w:fldCharType="separate"/>
            </w:r>
            <w:r w:rsidR="00945698">
              <w:t xml:space="preserve">10 </w:t>
            </w:r>
            <w:r w:rsidR="00945698">
              <w:fldChar w:fldCharType="end"/>
            </w:r>
          </w:hyperlink>
        </w:p>
        <w:p w14:paraId="099578F4" w14:textId="77777777" w:rsidR="00B21364" w:rsidRDefault="00E258A0">
          <w:pPr>
            <w:pStyle w:val="TOC3"/>
            <w:tabs>
              <w:tab w:val="right" w:leader="dot" w:pos="10205"/>
            </w:tabs>
          </w:pPr>
          <w:hyperlink w:anchor="_Toc31205">
            <w:r w:rsidR="00945698">
              <w:t>3.8.4.</w:t>
            </w:r>
            <w:r w:rsidR="00945698">
              <w:rPr>
                <w:sz w:val="24"/>
              </w:rPr>
              <w:t xml:space="preserve">  </w:t>
            </w:r>
            <w:r w:rsidR="00945698">
              <w:t>Internal Audit</w:t>
            </w:r>
            <w:r w:rsidR="00945698">
              <w:tab/>
            </w:r>
            <w:r w:rsidR="00945698">
              <w:fldChar w:fldCharType="begin"/>
            </w:r>
            <w:r w:rsidR="00945698">
              <w:instrText>PAGEREF _Toc31205 \h</w:instrText>
            </w:r>
            <w:r w:rsidR="00945698">
              <w:fldChar w:fldCharType="separate"/>
            </w:r>
            <w:r w:rsidR="00945698">
              <w:t xml:space="preserve">10 </w:t>
            </w:r>
            <w:r w:rsidR="00945698">
              <w:fldChar w:fldCharType="end"/>
            </w:r>
          </w:hyperlink>
        </w:p>
        <w:p w14:paraId="464DF059" w14:textId="77777777" w:rsidR="00B21364" w:rsidRDefault="00E258A0">
          <w:pPr>
            <w:pStyle w:val="TOC2"/>
            <w:tabs>
              <w:tab w:val="right" w:leader="dot" w:pos="10205"/>
            </w:tabs>
          </w:pPr>
          <w:hyperlink w:anchor="_Toc31206">
            <w:r w:rsidR="00945698">
              <w:t>3.9.</w:t>
            </w:r>
            <w:r w:rsidR="00945698">
              <w:rPr>
                <w:color w:val="000000"/>
                <w:sz w:val="24"/>
              </w:rPr>
              <w:t xml:space="preserve">  </w:t>
            </w:r>
            <w:r w:rsidR="00945698">
              <w:t>Documentation</w:t>
            </w:r>
            <w:r w:rsidR="00945698">
              <w:tab/>
            </w:r>
            <w:r w:rsidR="00945698">
              <w:fldChar w:fldCharType="begin"/>
            </w:r>
            <w:r w:rsidR="00945698">
              <w:instrText>PAGEREF _Toc31206 \h</w:instrText>
            </w:r>
            <w:r w:rsidR="00945698">
              <w:fldChar w:fldCharType="separate"/>
            </w:r>
            <w:r w:rsidR="00945698">
              <w:t xml:space="preserve">10 </w:t>
            </w:r>
            <w:r w:rsidR="00945698">
              <w:fldChar w:fldCharType="end"/>
            </w:r>
          </w:hyperlink>
        </w:p>
        <w:p w14:paraId="370A59A7" w14:textId="77777777" w:rsidR="00B21364" w:rsidRDefault="00E258A0">
          <w:pPr>
            <w:pStyle w:val="TOC2"/>
            <w:tabs>
              <w:tab w:val="right" w:leader="dot" w:pos="10205"/>
            </w:tabs>
          </w:pPr>
          <w:hyperlink w:anchor="_Toc31207">
            <w:r w:rsidR="00945698">
              <w:t>3.10.</w:t>
            </w:r>
            <w:r w:rsidR="00945698">
              <w:rPr>
                <w:color w:val="000000"/>
                <w:sz w:val="24"/>
              </w:rPr>
              <w:t xml:space="preserve">  </w:t>
            </w:r>
            <w:r w:rsidR="00945698">
              <w:t>Communication and Awareness</w:t>
            </w:r>
            <w:r w:rsidR="00945698">
              <w:tab/>
            </w:r>
            <w:r w:rsidR="00945698">
              <w:fldChar w:fldCharType="begin"/>
            </w:r>
            <w:r w:rsidR="00945698">
              <w:instrText>PAGEREF _Toc31207 \h</w:instrText>
            </w:r>
            <w:r w:rsidR="00945698">
              <w:fldChar w:fldCharType="separate"/>
            </w:r>
            <w:r w:rsidR="00945698">
              <w:t xml:space="preserve">11 </w:t>
            </w:r>
            <w:r w:rsidR="00945698">
              <w:fldChar w:fldCharType="end"/>
            </w:r>
          </w:hyperlink>
        </w:p>
        <w:p w14:paraId="231E34E9" w14:textId="77777777" w:rsidR="00B21364" w:rsidRDefault="00E258A0">
          <w:pPr>
            <w:pStyle w:val="TOC3"/>
            <w:tabs>
              <w:tab w:val="right" w:leader="dot" w:pos="10205"/>
            </w:tabs>
          </w:pPr>
          <w:hyperlink w:anchor="_Toc31208">
            <w:r w:rsidR="00945698">
              <w:t>3.10.1.</w:t>
            </w:r>
            <w:r w:rsidR="00945698">
              <w:rPr>
                <w:sz w:val="24"/>
              </w:rPr>
              <w:t xml:space="preserve"> </w:t>
            </w:r>
            <w:r w:rsidR="00945698">
              <w:t>Stakeholder Identification</w:t>
            </w:r>
            <w:r w:rsidR="00945698">
              <w:tab/>
            </w:r>
            <w:r w:rsidR="00945698">
              <w:fldChar w:fldCharType="begin"/>
            </w:r>
            <w:r w:rsidR="00945698">
              <w:instrText>PAGEREF _Toc31208 \h</w:instrText>
            </w:r>
            <w:r w:rsidR="00945698">
              <w:fldChar w:fldCharType="separate"/>
            </w:r>
            <w:r w:rsidR="00945698">
              <w:t xml:space="preserve">11 </w:t>
            </w:r>
            <w:r w:rsidR="00945698">
              <w:fldChar w:fldCharType="end"/>
            </w:r>
          </w:hyperlink>
        </w:p>
        <w:p w14:paraId="58E08EEF" w14:textId="77777777" w:rsidR="00B21364" w:rsidRDefault="00E258A0">
          <w:pPr>
            <w:pStyle w:val="TOC3"/>
            <w:tabs>
              <w:tab w:val="right" w:leader="dot" w:pos="10205"/>
            </w:tabs>
          </w:pPr>
          <w:hyperlink w:anchor="_Toc31209">
            <w:r w:rsidR="00945698">
              <w:t>3.10.2.</w:t>
            </w:r>
            <w:r w:rsidR="00945698">
              <w:rPr>
                <w:sz w:val="24"/>
              </w:rPr>
              <w:t xml:space="preserve"> </w:t>
            </w:r>
            <w:r w:rsidR="00945698">
              <w:t>Internal</w:t>
            </w:r>
            <w:r w:rsidR="00945698">
              <w:tab/>
            </w:r>
            <w:r w:rsidR="00945698">
              <w:fldChar w:fldCharType="begin"/>
            </w:r>
            <w:r w:rsidR="00945698">
              <w:instrText>PAGEREF _Toc31209 \h</w:instrText>
            </w:r>
            <w:r w:rsidR="00945698">
              <w:fldChar w:fldCharType="separate"/>
            </w:r>
            <w:r w:rsidR="00945698">
              <w:t xml:space="preserve">11 </w:t>
            </w:r>
            <w:r w:rsidR="00945698">
              <w:fldChar w:fldCharType="end"/>
            </w:r>
          </w:hyperlink>
        </w:p>
        <w:p w14:paraId="39D83AD2" w14:textId="77777777" w:rsidR="00B21364" w:rsidRDefault="00E258A0">
          <w:pPr>
            <w:pStyle w:val="TOC3"/>
            <w:tabs>
              <w:tab w:val="right" w:leader="dot" w:pos="10205"/>
            </w:tabs>
          </w:pPr>
          <w:hyperlink w:anchor="_Toc31210">
            <w:r w:rsidR="00945698">
              <w:t>3.10.3.</w:t>
            </w:r>
            <w:r w:rsidR="00945698">
              <w:rPr>
                <w:sz w:val="24"/>
              </w:rPr>
              <w:t xml:space="preserve"> </w:t>
            </w:r>
            <w:r w:rsidR="00945698">
              <w:t>External</w:t>
            </w:r>
            <w:r w:rsidR="00945698">
              <w:tab/>
            </w:r>
            <w:r w:rsidR="00945698">
              <w:fldChar w:fldCharType="begin"/>
            </w:r>
            <w:r w:rsidR="00945698">
              <w:instrText>PAGEREF _Toc31210 \h</w:instrText>
            </w:r>
            <w:r w:rsidR="00945698">
              <w:fldChar w:fldCharType="separate"/>
            </w:r>
            <w:r w:rsidR="00945698">
              <w:t xml:space="preserve">11 </w:t>
            </w:r>
            <w:r w:rsidR="00945698">
              <w:fldChar w:fldCharType="end"/>
            </w:r>
          </w:hyperlink>
        </w:p>
        <w:p w14:paraId="37555585" w14:textId="77777777" w:rsidR="00B21364" w:rsidRDefault="00E258A0">
          <w:pPr>
            <w:pStyle w:val="TOC1"/>
            <w:tabs>
              <w:tab w:val="right" w:leader="dot" w:pos="10205"/>
            </w:tabs>
          </w:pPr>
          <w:hyperlink w:anchor="_Toc31211">
            <w:r w:rsidR="00945698">
              <w:t>4.</w:t>
            </w:r>
            <w:r w:rsidR="00945698">
              <w:rPr>
                <w:b w:val="0"/>
                <w:color w:val="000000"/>
                <w:sz w:val="24"/>
              </w:rPr>
              <w:t xml:space="preserve">  </w:t>
            </w:r>
            <w:r w:rsidR="00945698">
              <w:t>IMPLEMENTING A QUALITY MANAGEMENT SYSTEM</w:t>
            </w:r>
            <w:r w:rsidR="00945698">
              <w:tab/>
            </w:r>
            <w:r w:rsidR="00945698">
              <w:fldChar w:fldCharType="begin"/>
            </w:r>
            <w:r w:rsidR="00945698">
              <w:instrText>PAGEREF _Toc31211 \h</w:instrText>
            </w:r>
            <w:r w:rsidR="00945698">
              <w:fldChar w:fldCharType="separate"/>
            </w:r>
            <w:r w:rsidR="00945698">
              <w:t xml:space="preserve">11 </w:t>
            </w:r>
            <w:r w:rsidR="00945698">
              <w:fldChar w:fldCharType="end"/>
            </w:r>
          </w:hyperlink>
        </w:p>
        <w:p w14:paraId="5FBE90E1" w14:textId="77777777" w:rsidR="00B21364" w:rsidRDefault="00E258A0">
          <w:pPr>
            <w:pStyle w:val="TOC2"/>
            <w:tabs>
              <w:tab w:val="right" w:leader="dot" w:pos="10205"/>
            </w:tabs>
          </w:pPr>
          <w:hyperlink w:anchor="_Toc31212">
            <w:r w:rsidR="00945698">
              <w:t>4.1.</w:t>
            </w:r>
            <w:r w:rsidR="00945698">
              <w:rPr>
                <w:color w:val="000000"/>
                <w:sz w:val="24"/>
              </w:rPr>
              <w:t xml:space="preserve">  </w:t>
            </w:r>
            <w:r w:rsidR="00945698">
              <w:t>Training and Awareness</w:t>
            </w:r>
            <w:r w:rsidR="00945698">
              <w:tab/>
            </w:r>
            <w:r w:rsidR="00945698">
              <w:fldChar w:fldCharType="begin"/>
            </w:r>
            <w:r w:rsidR="00945698">
              <w:instrText>PAGEREF _Toc31212 \h</w:instrText>
            </w:r>
            <w:r w:rsidR="00945698">
              <w:fldChar w:fldCharType="separate"/>
            </w:r>
            <w:r w:rsidR="00945698">
              <w:t xml:space="preserve">12 </w:t>
            </w:r>
            <w:r w:rsidR="00945698">
              <w:fldChar w:fldCharType="end"/>
            </w:r>
          </w:hyperlink>
        </w:p>
        <w:p w14:paraId="2CC8DF1B" w14:textId="77777777" w:rsidR="00B21364" w:rsidRDefault="00E258A0">
          <w:pPr>
            <w:pStyle w:val="TOC2"/>
            <w:tabs>
              <w:tab w:val="right" w:leader="dot" w:pos="10205"/>
            </w:tabs>
          </w:pPr>
          <w:hyperlink w:anchor="_Toc31213">
            <w:r w:rsidR="00945698">
              <w:t>4.2.</w:t>
            </w:r>
            <w:r w:rsidR="00945698">
              <w:rPr>
                <w:color w:val="000000"/>
                <w:sz w:val="24"/>
              </w:rPr>
              <w:t xml:space="preserve">  </w:t>
            </w:r>
            <w:r w:rsidR="00945698">
              <w:t>Stakeholder Relationships</w:t>
            </w:r>
            <w:r w:rsidR="00945698">
              <w:tab/>
            </w:r>
            <w:r w:rsidR="00945698">
              <w:fldChar w:fldCharType="begin"/>
            </w:r>
            <w:r w:rsidR="00945698">
              <w:instrText>PAGEREF _Toc31213 \h</w:instrText>
            </w:r>
            <w:r w:rsidR="00945698">
              <w:fldChar w:fldCharType="separate"/>
            </w:r>
            <w:r w:rsidR="00945698">
              <w:t xml:space="preserve">12 </w:t>
            </w:r>
            <w:r w:rsidR="00945698">
              <w:fldChar w:fldCharType="end"/>
            </w:r>
          </w:hyperlink>
        </w:p>
        <w:p w14:paraId="3123E0B5" w14:textId="77777777" w:rsidR="00B21364" w:rsidRDefault="00E258A0">
          <w:pPr>
            <w:pStyle w:val="TOC2"/>
            <w:tabs>
              <w:tab w:val="right" w:leader="dot" w:pos="10205"/>
            </w:tabs>
          </w:pPr>
          <w:hyperlink w:anchor="_Toc31214">
            <w:r w:rsidR="00945698">
              <w:t>4.3.</w:t>
            </w:r>
            <w:r w:rsidR="00945698">
              <w:rPr>
                <w:color w:val="000000"/>
                <w:sz w:val="24"/>
              </w:rPr>
              <w:t xml:space="preserve">  </w:t>
            </w:r>
            <w:r w:rsidR="00945698">
              <w:t>Resource Management</w:t>
            </w:r>
            <w:r w:rsidR="00945698">
              <w:tab/>
            </w:r>
            <w:r w:rsidR="00945698">
              <w:fldChar w:fldCharType="begin"/>
            </w:r>
            <w:r w:rsidR="00945698">
              <w:instrText>PAGEREF _Toc31214 \h</w:instrText>
            </w:r>
            <w:r w:rsidR="00945698">
              <w:fldChar w:fldCharType="separate"/>
            </w:r>
            <w:r w:rsidR="00945698">
              <w:t xml:space="preserve">12 </w:t>
            </w:r>
            <w:r w:rsidR="00945698">
              <w:fldChar w:fldCharType="end"/>
            </w:r>
          </w:hyperlink>
        </w:p>
        <w:p w14:paraId="487047AF" w14:textId="77777777" w:rsidR="00B21364" w:rsidRDefault="00E258A0">
          <w:pPr>
            <w:pStyle w:val="TOC2"/>
            <w:tabs>
              <w:tab w:val="right" w:leader="dot" w:pos="10205"/>
            </w:tabs>
          </w:pPr>
          <w:hyperlink w:anchor="_Toc31215">
            <w:r w:rsidR="00945698">
              <w:t>4.4.</w:t>
            </w:r>
            <w:r w:rsidR="00945698">
              <w:rPr>
                <w:color w:val="000000"/>
                <w:sz w:val="24"/>
              </w:rPr>
              <w:t xml:space="preserve">  </w:t>
            </w:r>
            <w:r w:rsidR="00945698">
              <w:t>Provision of Services</w:t>
            </w:r>
            <w:r w:rsidR="00945698">
              <w:tab/>
            </w:r>
            <w:r w:rsidR="00945698">
              <w:fldChar w:fldCharType="begin"/>
            </w:r>
            <w:r w:rsidR="00945698">
              <w:instrText>PAGEREF _Toc31215 \h</w:instrText>
            </w:r>
            <w:r w:rsidR="00945698">
              <w:fldChar w:fldCharType="separate"/>
            </w:r>
            <w:r w:rsidR="00945698">
              <w:t xml:space="preserve">12 </w:t>
            </w:r>
            <w:r w:rsidR="00945698">
              <w:fldChar w:fldCharType="end"/>
            </w:r>
          </w:hyperlink>
        </w:p>
        <w:p w14:paraId="167AECCD" w14:textId="77777777" w:rsidR="00B21364" w:rsidRDefault="00E258A0">
          <w:pPr>
            <w:pStyle w:val="TOC2"/>
            <w:tabs>
              <w:tab w:val="right" w:leader="dot" w:pos="10205"/>
            </w:tabs>
          </w:pPr>
          <w:hyperlink w:anchor="_Toc31216">
            <w:r w:rsidR="00945698">
              <w:t>4.5.</w:t>
            </w:r>
            <w:r w:rsidR="00945698">
              <w:rPr>
                <w:color w:val="000000"/>
                <w:sz w:val="24"/>
              </w:rPr>
              <w:t xml:space="preserve">  </w:t>
            </w:r>
            <w:r w:rsidR="00945698">
              <w:t>Performance Measurement</w:t>
            </w:r>
            <w:r w:rsidR="00945698">
              <w:tab/>
            </w:r>
            <w:r w:rsidR="00945698">
              <w:fldChar w:fldCharType="begin"/>
            </w:r>
            <w:r w:rsidR="00945698">
              <w:instrText>PAGEREF _Toc31216 \h</w:instrText>
            </w:r>
            <w:r w:rsidR="00945698">
              <w:fldChar w:fldCharType="separate"/>
            </w:r>
            <w:r w:rsidR="00945698">
              <w:t xml:space="preserve">13 </w:t>
            </w:r>
            <w:r w:rsidR="00945698">
              <w:fldChar w:fldCharType="end"/>
            </w:r>
          </w:hyperlink>
        </w:p>
        <w:p w14:paraId="04DB415A" w14:textId="77777777" w:rsidR="00B21364" w:rsidRDefault="00E258A0">
          <w:pPr>
            <w:pStyle w:val="TOC2"/>
            <w:tabs>
              <w:tab w:val="right" w:leader="dot" w:pos="10205"/>
            </w:tabs>
          </w:pPr>
          <w:hyperlink w:anchor="_Toc31217">
            <w:r w:rsidR="00945698">
              <w:t>4.6.</w:t>
            </w:r>
            <w:r w:rsidR="00945698">
              <w:rPr>
                <w:color w:val="000000"/>
                <w:sz w:val="24"/>
              </w:rPr>
              <w:t xml:space="preserve">  </w:t>
            </w:r>
            <w:r w:rsidR="00945698">
              <w:t>Auditing</w:t>
            </w:r>
            <w:r w:rsidR="00945698">
              <w:tab/>
            </w:r>
            <w:r w:rsidR="00945698">
              <w:fldChar w:fldCharType="begin"/>
            </w:r>
            <w:r w:rsidR="00945698">
              <w:instrText>PAGEREF _Toc31217 \h</w:instrText>
            </w:r>
            <w:r w:rsidR="00945698">
              <w:fldChar w:fldCharType="separate"/>
            </w:r>
            <w:r w:rsidR="00945698">
              <w:t xml:space="preserve">13 </w:t>
            </w:r>
            <w:r w:rsidR="00945698">
              <w:fldChar w:fldCharType="end"/>
            </w:r>
          </w:hyperlink>
        </w:p>
        <w:p w14:paraId="6A66DB1B" w14:textId="77777777" w:rsidR="00B21364" w:rsidRDefault="00E258A0">
          <w:pPr>
            <w:pStyle w:val="TOC1"/>
            <w:tabs>
              <w:tab w:val="right" w:leader="dot" w:pos="10205"/>
            </w:tabs>
          </w:pPr>
          <w:hyperlink w:anchor="_Toc31218">
            <w:r w:rsidR="00945698">
              <w:t>5.</w:t>
            </w:r>
            <w:r w:rsidR="00945698">
              <w:rPr>
                <w:b w:val="0"/>
                <w:color w:val="000000"/>
                <w:sz w:val="24"/>
              </w:rPr>
              <w:t xml:space="preserve">  </w:t>
            </w:r>
            <w:r w:rsidR="00945698">
              <w:t>MAINTAINING A QUALITY MANAGEMENT SYSTEM</w:t>
            </w:r>
            <w:r w:rsidR="00945698">
              <w:tab/>
            </w:r>
            <w:r w:rsidR="00945698">
              <w:fldChar w:fldCharType="begin"/>
            </w:r>
            <w:r w:rsidR="00945698">
              <w:instrText>PAGEREF _Toc31218 \h</w:instrText>
            </w:r>
            <w:r w:rsidR="00945698">
              <w:fldChar w:fldCharType="separate"/>
            </w:r>
            <w:r w:rsidR="00945698">
              <w:t xml:space="preserve">13 </w:t>
            </w:r>
            <w:r w:rsidR="00945698">
              <w:fldChar w:fldCharType="end"/>
            </w:r>
          </w:hyperlink>
        </w:p>
        <w:p w14:paraId="06F08A9B" w14:textId="77777777" w:rsidR="00B21364" w:rsidRDefault="00E258A0">
          <w:pPr>
            <w:pStyle w:val="TOC2"/>
            <w:tabs>
              <w:tab w:val="right" w:leader="dot" w:pos="10205"/>
            </w:tabs>
          </w:pPr>
          <w:hyperlink w:anchor="_Toc31219">
            <w:r w:rsidR="00945698">
              <w:t>5.1.</w:t>
            </w:r>
            <w:r w:rsidR="00945698">
              <w:rPr>
                <w:color w:val="000000"/>
                <w:sz w:val="24"/>
              </w:rPr>
              <w:t xml:space="preserve">  </w:t>
            </w:r>
            <w:r w:rsidR="00945698">
              <w:t>Characteristics of an Effective QMS</w:t>
            </w:r>
            <w:r w:rsidR="00945698">
              <w:tab/>
            </w:r>
            <w:r w:rsidR="00945698">
              <w:fldChar w:fldCharType="begin"/>
            </w:r>
            <w:r w:rsidR="00945698">
              <w:instrText>PAGEREF _Toc31219 \h</w:instrText>
            </w:r>
            <w:r w:rsidR="00945698">
              <w:fldChar w:fldCharType="separate"/>
            </w:r>
            <w:r w:rsidR="00945698">
              <w:t xml:space="preserve">13 </w:t>
            </w:r>
            <w:r w:rsidR="00945698">
              <w:fldChar w:fldCharType="end"/>
            </w:r>
          </w:hyperlink>
        </w:p>
        <w:p w14:paraId="55021015" w14:textId="77777777" w:rsidR="00B21364" w:rsidRDefault="00E258A0">
          <w:pPr>
            <w:pStyle w:val="TOC2"/>
            <w:tabs>
              <w:tab w:val="right" w:leader="dot" w:pos="10205"/>
            </w:tabs>
          </w:pPr>
          <w:hyperlink w:anchor="_Toc31220">
            <w:r w:rsidR="00945698">
              <w:t>5.2.</w:t>
            </w:r>
            <w:r w:rsidR="00945698">
              <w:rPr>
                <w:color w:val="000000"/>
                <w:sz w:val="24"/>
              </w:rPr>
              <w:t xml:space="preserve">  </w:t>
            </w:r>
            <w:r w:rsidR="00945698">
              <w:t>Components of Maintaining an Effective QMS</w:t>
            </w:r>
            <w:r w:rsidR="00945698">
              <w:tab/>
            </w:r>
            <w:r w:rsidR="00945698">
              <w:fldChar w:fldCharType="begin"/>
            </w:r>
            <w:r w:rsidR="00945698">
              <w:instrText>PAGEREF _Toc31220 \h</w:instrText>
            </w:r>
            <w:r w:rsidR="00945698">
              <w:fldChar w:fldCharType="separate"/>
            </w:r>
            <w:r w:rsidR="00945698">
              <w:t xml:space="preserve">14 </w:t>
            </w:r>
            <w:r w:rsidR="00945698">
              <w:fldChar w:fldCharType="end"/>
            </w:r>
          </w:hyperlink>
        </w:p>
        <w:p w14:paraId="4B2FE32C" w14:textId="77777777" w:rsidR="00B21364" w:rsidRDefault="00E258A0">
          <w:pPr>
            <w:pStyle w:val="TOC2"/>
            <w:tabs>
              <w:tab w:val="right" w:leader="dot" w:pos="10205"/>
            </w:tabs>
          </w:pPr>
          <w:hyperlink w:anchor="_Toc31221">
            <w:r w:rsidR="00945698">
              <w:t>5.3.</w:t>
            </w:r>
            <w:r w:rsidR="00945698">
              <w:rPr>
                <w:color w:val="000000"/>
                <w:sz w:val="24"/>
              </w:rPr>
              <w:t xml:space="preserve">  </w:t>
            </w:r>
            <w:r w:rsidR="00945698">
              <w:t>Management Review</w:t>
            </w:r>
            <w:r w:rsidR="00945698">
              <w:tab/>
            </w:r>
            <w:r w:rsidR="00945698">
              <w:fldChar w:fldCharType="begin"/>
            </w:r>
            <w:r w:rsidR="00945698">
              <w:instrText>PAGEREF _Toc31221 \h</w:instrText>
            </w:r>
            <w:r w:rsidR="00945698">
              <w:fldChar w:fldCharType="separate"/>
            </w:r>
            <w:r w:rsidR="00945698">
              <w:t xml:space="preserve">15 </w:t>
            </w:r>
            <w:r w:rsidR="00945698">
              <w:fldChar w:fldCharType="end"/>
            </w:r>
          </w:hyperlink>
        </w:p>
        <w:p w14:paraId="072AFE42" w14:textId="77777777" w:rsidR="00B21364" w:rsidRDefault="00E258A0">
          <w:pPr>
            <w:pStyle w:val="TOC2"/>
            <w:tabs>
              <w:tab w:val="right" w:leader="dot" w:pos="10205"/>
            </w:tabs>
          </w:pPr>
          <w:hyperlink w:anchor="_Toc31222">
            <w:r w:rsidR="00945698">
              <w:t>5.4.</w:t>
            </w:r>
            <w:r w:rsidR="00945698">
              <w:rPr>
                <w:color w:val="000000"/>
                <w:sz w:val="24"/>
              </w:rPr>
              <w:t xml:space="preserve">  </w:t>
            </w:r>
            <w:r w:rsidR="00945698">
              <w:t>Stakeholder Satisfaction</w:t>
            </w:r>
            <w:r w:rsidR="00945698">
              <w:tab/>
            </w:r>
            <w:r w:rsidR="00945698">
              <w:fldChar w:fldCharType="begin"/>
            </w:r>
            <w:r w:rsidR="00945698">
              <w:instrText>PAGEREF _Toc31222 \h</w:instrText>
            </w:r>
            <w:r w:rsidR="00945698">
              <w:fldChar w:fldCharType="separate"/>
            </w:r>
            <w:r w:rsidR="00945698">
              <w:t xml:space="preserve">15 </w:t>
            </w:r>
            <w:r w:rsidR="00945698">
              <w:fldChar w:fldCharType="end"/>
            </w:r>
          </w:hyperlink>
        </w:p>
        <w:p w14:paraId="1768D357" w14:textId="77777777" w:rsidR="00B21364" w:rsidRDefault="00E258A0">
          <w:pPr>
            <w:pStyle w:val="TOC2"/>
            <w:tabs>
              <w:tab w:val="right" w:leader="dot" w:pos="10205"/>
            </w:tabs>
          </w:pPr>
          <w:hyperlink w:anchor="_Toc31223">
            <w:r w:rsidR="00945698">
              <w:t>5.5.</w:t>
            </w:r>
            <w:r w:rsidR="00945698">
              <w:rPr>
                <w:color w:val="000000"/>
                <w:sz w:val="24"/>
              </w:rPr>
              <w:t xml:space="preserve">  </w:t>
            </w:r>
            <w:r w:rsidR="00945698">
              <w:t>Internal and External Communication</w:t>
            </w:r>
            <w:r w:rsidR="00945698">
              <w:tab/>
            </w:r>
            <w:r w:rsidR="00945698">
              <w:fldChar w:fldCharType="begin"/>
            </w:r>
            <w:r w:rsidR="00945698">
              <w:instrText>PAGEREF _Toc31223 \h</w:instrText>
            </w:r>
            <w:r w:rsidR="00945698">
              <w:fldChar w:fldCharType="separate"/>
            </w:r>
            <w:r w:rsidR="00945698">
              <w:t xml:space="preserve">15 </w:t>
            </w:r>
            <w:r w:rsidR="00945698">
              <w:fldChar w:fldCharType="end"/>
            </w:r>
          </w:hyperlink>
        </w:p>
        <w:p w14:paraId="2B806E46" w14:textId="77777777" w:rsidR="00B21364" w:rsidRDefault="00945698">
          <w:r>
            <w:fldChar w:fldCharType="end"/>
          </w:r>
        </w:p>
      </w:sdtContent>
    </w:sdt>
    <w:p w14:paraId="791339B6" w14:textId="77777777" w:rsidR="00B21364" w:rsidRDefault="00945698">
      <w:pPr>
        <w:spacing w:after="0" w:line="259" w:lineRule="auto"/>
        <w:ind w:left="0" w:firstLine="0"/>
      </w:pPr>
      <w:r>
        <w:rPr>
          <w:sz w:val="20"/>
        </w:rPr>
        <w:t xml:space="preserve"> </w:t>
      </w:r>
    </w:p>
    <w:p w14:paraId="7199E37D" w14:textId="77777777" w:rsidR="00B21364" w:rsidRDefault="00945698">
      <w:pPr>
        <w:spacing w:after="83" w:line="259" w:lineRule="auto"/>
        <w:ind w:left="-30" w:right="-30" w:firstLine="0"/>
      </w:pPr>
      <w:r>
        <w:rPr>
          <w:noProof/>
        </w:rPr>
        <mc:AlternateContent>
          <mc:Choice Requires="wpg">
            <w:drawing>
              <wp:inline distT="0" distB="0" distL="0" distR="0" wp14:anchorId="5B894C60" wp14:editId="3D43F15E">
                <wp:extent cx="6518148" cy="6096"/>
                <wp:effectExtent l="0" t="0" r="0" b="0"/>
                <wp:docPr id="24522" name="Group 24522"/>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085" name="Shape 3208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4522" style="width:513.24pt;height:0.47998pt;mso-position-horizontal-relative:char;mso-position-vertical-relative:line" coordsize="65181,60">
                <v:shape id="Shape 32086"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37B933AA" w14:textId="77777777" w:rsidR="00B21364" w:rsidRDefault="00945698">
      <w:pPr>
        <w:spacing w:after="18" w:line="259" w:lineRule="auto"/>
        <w:ind w:left="0" w:firstLine="0"/>
      </w:pPr>
      <w:r>
        <w:rPr>
          <w:b/>
          <w:color w:val="00548C"/>
          <w:sz w:val="15"/>
        </w:rPr>
        <w:t xml:space="preserve"> </w:t>
      </w:r>
    </w:p>
    <w:p w14:paraId="56FFC0F8" w14:textId="77777777" w:rsidR="00B21364" w:rsidRPr="00945698" w:rsidRDefault="00945698">
      <w:pPr>
        <w:spacing w:after="28" w:line="259" w:lineRule="auto"/>
        <w:ind w:left="-5"/>
        <w:rPr>
          <w:lang w:val="en-US"/>
        </w:rPr>
      </w:pPr>
      <w:r w:rsidRPr="00945698">
        <w:rPr>
          <w:b/>
          <w:color w:val="00548C"/>
          <w:sz w:val="15"/>
          <w:lang w:val="en-US"/>
        </w:rPr>
        <w:t xml:space="preserve">IALA Guideline 1052 – Quality Management Systems for Aids to Navigation Service Delivery </w:t>
      </w:r>
    </w:p>
    <w:p w14:paraId="2C9ADD7C" w14:textId="77777777" w:rsidR="00B21364" w:rsidRPr="00945698" w:rsidRDefault="00945698">
      <w:pPr>
        <w:tabs>
          <w:tab w:val="right" w:pos="10205"/>
        </w:tabs>
        <w:spacing w:after="28" w:line="259" w:lineRule="auto"/>
        <w:ind w:left="-15" w:firstLine="0"/>
      </w:pPr>
      <w:r w:rsidRPr="00945698">
        <w:rPr>
          <w:b/>
          <w:color w:val="00548C"/>
          <w:sz w:val="15"/>
        </w:rPr>
        <w:t xml:space="preserve">Edition 3.0 </w:t>
      </w:r>
      <w:r w:rsidRPr="00945698">
        <w:rPr>
          <w:b/>
          <w:color w:val="00548C"/>
          <w:sz w:val="15"/>
        </w:rPr>
        <w:tab/>
        <w:t xml:space="preserve">P 3 </w:t>
      </w:r>
    </w:p>
    <w:p w14:paraId="4C2FAD65" w14:textId="77777777" w:rsidR="00B21364" w:rsidRPr="00945698" w:rsidRDefault="00945698">
      <w:pPr>
        <w:spacing w:after="0" w:line="259" w:lineRule="auto"/>
        <w:ind w:left="0" w:firstLine="0"/>
      </w:pPr>
      <w:r w:rsidRPr="00945698">
        <w:rPr>
          <w:sz w:val="20"/>
        </w:rPr>
        <w:t xml:space="preserve"> </w:t>
      </w:r>
    </w:p>
    <w:p w14:paraId="5C1BE33E" w14:textId="77777777" w:rsidR="00B21364" w:rsidRPr="00945698" w:rsidRDefault="00945698">
      <w:pPr>
        <w:spacing w:after="0" w:line="259" w:lineRule="auto"/>
        <w:ind w:left="0" w:firstLine="0"/>
      </w:pPr>
      <w:r w:rsidRPr="00945698">
        <w:rPr>
          <w:sz w:val="20"/>
        </w:rPr>
        <w:t xml:space="preserve"> </w:t>
      </w:r>
    </w:p>
    <w:p w14:paraId="34E99C6A" w14:textId="77777777" w:rsidR="00B21364" w:rsidRPr="00945698" w:rsidRDefault="00945698">
      <w:pPr>
        <w:spacing w:after="0" w:line="259" w:lineRule="auto"/>
        <w:ind w:left="0" w:firstLine="0"/>
      </w:pPr>
      <w:r w:rsidRPr="00945698">
        <w:rPr>
          <w:sz w:val="20"/>
        </w:rPr>
        <w:t xml:space="preserve"> </w:t>
      </w:r>
    </w:p>
    <w:p w14:paraId="01224EA7" w14:textId="77777777" w:rsidR="00B21364" w:rsidRPr="00945698" w:rsidRDefault="00945698">
      <w:pPr>
        <w:spacing w:after="332" w:line="259" w:lineRule="auto"/>
        <w:ind w:left="0" w:firstLine="0"/>
      </w:pPr>
      <w:r w:rsidRPr="00945698">
        <w:rPr>
          <w:sz w:val="20"/>
        </w:rPr>
        <w:t xml:space="preserve"> </w:t>
      </w:r>
    </w:p>
    <w:p w14:paraId="1C2FFC5D" w14:textId="77777777" w:rsidR="00B21364" w:rsidRPr="00945698" w:rsidRDefault="00945698">
      <w:pPr>
        <w:spacing w:after="0" w:line="259" w:lineRule="auto"/>
        <w:ind w:left="-5"/>
      </w:pPr>
      <w:r w:rsidRPr="00945698">
        <w:rPr>
          <w:b/>
          <w:color w:val="009FE3"/>
          <w:sz w:val="56"/>
        </w:rPr>
        <w:t xml:space="preserve">CONTENTS </w:t>
      </w:r>
    </w:p>
    <w:p w14:paraId="77F14F41" w14:textId="77777777" w:rsidR="00B21364" w:rsidRPr="00945698" w:rsidRDefault="00945698">
      <w:pPr>
        <w:spacing w:after="0" w:line="259" w:lineRule="auto"/>
        <w:ind w:left="-30" w:right="-30" w:firstLine="0"/>
      </w:pPr>
      <w:r>
        <w:rPr>
          <w:noProof/>
        </w:rPr>
        <mc:AlternateContent>
          <mc:Choice Requires="wpg">
            <w:drawing>
              <wp:inline distT="0" distB="0" distL="0" distR="0" wp14:anchorId="728F6B9A" wp14:editId="031FE597">
                <wp:extent cx="6518148" cy="12192"/>
                <wp:effectExtent l="0" t="0" r="0" b="0"/>
                <wp:docPr id="22407" name="Group 22407"/>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2087" name="Shape 32087"/>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407" style="width:513.24pt;height:0.960022pt;mso-position-horizontal-relative:char;mso-position-vertical-relative:line" coordsize="65181,121">
                <v:shape id="Shape 32088" style="position:absolute;width:65181;height:121;left:0;top:0;" coordsize="6518148,12192" path="m0,0l6518148,0l6518148,12192l0,12192l0,0">
                  <v:stroke weight="0pt" endcap="flat" joinstyle="miter" miterlimit="10" on="false" color="#000000" opacity="0"/>
                  <v:fill on="true" color="#00548c"/>
                </v:shape>
              </v:group>
            </w:pict>
          </mc:Fallback>
        </mc:AlternateContent>
      </w:r>
      <w:r w:rsidRPr="00945698">
        <w:rPr>
          <w:sz w:val="20"/>
        </w:rPr>
        <w:t xml:space="preserve"> </w:t>
      </w:r>
    </w:p>
    <w:p w14:paraId="7F7A634A" w14:textId="77777777" w:rsidR="00B21364" w:rsidRPr="00945698" w:rsidRDefault="00945698">
      <w:pPr>
        <w:spacing w:after="36" w:line="259" w:lineRule="auto"/>
        <w:ind w:left="0" w:firstLine="0"/>
      </w:pPr>
      <w:r w:rsidRPr="00945698">
        <w:rPr>
          <w:sz w:val="20"/>
        </w:rPr>
        <w:t xml:space="preserve"> </w:t>
      </w:r>
    </w:p>
    <w:p w14:paraId="153FFB0E" w14:textId="77777777" w:rsidR="00B21364" w:rsidRPr="00945698" w:rsidRDefault="00945698">
      <w:pPr>
        <w:tabs>
          <w:tab w:val="center" w:pos="5245"/>
        </w:tabs>
        <w:spacing w:after="60" w:line="259" w:lineRule="auto"/>
        <w:ind w:left="-15" w:firstLine="0"/>
      </w:pPr>
      <w:r w:rsidRPr="00945698">
        <w:rPr>
          <w:color w:val="00548C"/>
        </w:rPr>
        <w:t>5.6.</w:t>
      </w:r>
      <w:r w:rsidRPr="00945698">
        <w:rPr>
          <w:sz w:val="24"/>
        </w:rPr>
        <w:t xml:space="preserve"> </w:t>
      </w:r>
      <w:r w:rsidRPr="00945698">
        <w:rPr>
          <w:sz w:val="24"/>
        </w:rPr>
        <w:tab/>
      </w:r>
      <w:r w:rsidRPr="00945698">
        <w:rPr>
          <w:color w:val="00548C"/>
        </w:rPr>
        <w:t>Audit of the Quality Management System ............................................................................................ 15</w:t>
      </w:r>
      <w:r w:rsidRPr="00945698">
        <w:rPr>
          <w:sz w:val="24"/>
        </w:rPr>
        <w:t xml:space="preserve"> </w:t>
      </w:r>
    </w:p>
    <w:p w14:paraId="528F1496" w14:textId="77777777" w:rsidR="00B21364" w:rsidRDefault="00945698">
      <w:pPr>
        <w:tabs>
          <w:tab w:val="center" w:pos="5245"/>
        </w:tabs>
        <w:spacing w:after="60" w:line="259" w:lineRule="auto"/>
        <w:ind w:left="-15" w:firstLine="0"/>
      </w:pPr>
      <w:r w:rsidRPr="00945698">
        <w:rPr>
          <w:color w:val="00548C"/>
        </w:rPr>
        <w:t>5.7.</w:t>
      </w:r>
      <w:r w:rsidRPr="00945698">
        <w:rPr>
          <w:sz w:val="24"/>
        </w:rPr>
        <w:t xml:space="preserve"> </w:t>
      </w:r>
      <w:r w:rsidRPr="00945698">
        <w:rPr>
          <w:sz w:val="24"/>
        </w:rPr>
        <w:tab/>
      </w:r>
      <w:r>
        <w:rPr>
          <w:color w:val="00548C"/>
        </w:rPr>
        <w:t>Continuous Improvement ...................................................................................................................... 15</w:t>
      </w:r>
      <w:r>
        <w:rPr>
          <w:sz w:val="24"/>
        </w:rPr>
        <w:t xml:space="preserve"> </w:t>
      </w:r>
    </w:p>
    <w:p w14:paraId="5615A9CA" w14:textId="77777777" w:rsidR="00B21364" w:rsidRDefault="00945698">
      <w:pPr>
        <w:numPr>
          <w:ilvl w:val="0"/>
          <w:numId w:val="1"/>
        </w:numPr>
        <w:spacing w:after="56" w:line="264" w:lineRule="auto"/>
        <w:ind w:hanging="425"/>
      </w:pPr>
      <w:r>
        <w:rPr>
          <w:b/>
          <w:color w:val="00548C"/>
        </w:rPr>
        <w:t>DEFINITIONS ...................................................................................................................................... 16</w:t>
      </w:r>
      <w:r>
        <w:rPr>
          <w:sz w:val="24"/>
        </w:rPr>
        <w:t xml:space="preserve"> </w:t>
      </w:r>
    </w:p>
    <w:p w14:paraId="181F886C" w14:textId="77777777" w:rsidR="00B21364" w:rsidRDefault="00945698">
      <w:pPr>
        <w:numPr>
          <w:ilvl w:val="0"/>
          <w:numId w:val="1"/>
        </w:numPr>
        <w:spacing w:after="56" w:line="264" w:lineRule="auto"/>
        <w:ind w:hanging="425"/>
      </w:pPr>
      <w:r>
        <w:rPr>
          <w:b/>
          <w:color w:val="00548C"/>
        </w:rPr>
        <w:t>ACRONYMS ........................................................................................................................................ 16</w:t>
      </w:r>
      <w:r>
        <w:rPr>
          <w:sz w:val="24"/>
        </w:rPr>
        <w:t xml:space="preserve"> </w:t>
      </w:r>
    </w:p>
    <w:p w14:paraId="0CC14924" w14:textId="77777777" w:rsidR="00B21364" w:rsidRDefault="00945698">
      <w:pPr>
        <w:numPr>
          <w:ilvl w:val="0"/>
          <w:numId w:val="1"/>
        </w:numPr>
        <w:spacing w:after="4" w:line="264" w:lineRule="auto"/>
        <w:ind w:hanging="425"/>
      </w:pPr>
      <w:r w:rsidRPr="00945698">
        <w:rPr>
          <w:b/>
          <w:color w:val="00548C"/>
          <w:lang w:val="en-US"/>
        </w:rPr>
        <w:t>REFERENCES ...................................................................................................................................... 17</w:t>
      </w:r>
      <w:r w:rsidRPr="00945698">
        <w:rPr>
          <w:sz w:val="24"/>
          <w:lang w:val="en-US"/>
        </w:rPr>
        <w:t xml:space="preserve"> </w:t>
      </w:r>
      <w:r w:rsidRPr="00945698">
        <w:rPr>
          <w:b/>
          <w:color w:val="00548C"/>
          <w:lang w:val="en-US"/>
        </w:rPr>
        <w:t>ANNEX A</w:t>
      </w:r>
      <w:r w:rsidRPr="00945698">
        <w:rPr>
          <w:sz w:val="24"/>
          <w:lang w:val="en-US"/>
        </w:rPr>
        <w:t xml:space="preserve"> </w:t>
      </w:r>
      <w:r w:rsidRPr="00945698">
        <w:rPr>
          <w:b/>
          <w:color w:val="00548C"/>
          <w:lang w:val="en-US"/>
        </w:rPr>
        <w:t xml:space="preserve">PROCESS DIAGRAMS ...................................................................................................................... </w:t>
      </w:r>
      <w:r>
        <w:rPr>
          <w:b/>
          <w:color w:val="00548C"/>
        </w:rPr>
        <w:t>18</w:t>
      </w:r>
      <w:r>
        <w:rPr>
          <w:sz w:val="24"/>
        </w:rPr>
        <w:t xml:space="preserve"> </w:t>
      </w:r>
    </w:p>
    <w:p w14:paraId="6E1F9C81" w14:textId="77777777" w:rsidR="00B21364" w:rsidRPr="00945698" w:rsidRDefault="00945698">
      <w:pPr>
        <w:tabs>
          <w:tab w:val="right" w:pos="10205"/>
        </w:tabs>
        <w:spacing w:after="0" w:line="264" w:lineRule="auto"/>
        <w:ind w:left="-15" w:firstLine="0"/>
        <w:rPr>
          <w:lang w:val="en-US"/>
        </w:rPr>
      </w:pPr>
      <w:r w:rsidRPr="00945698">
        <w:rPr>
          <w:b/>
          <w:color w:val="00548C"/>
          <w:lang w:val="en-US"/>
        </w:rPr>
        <w:lastRenderedPageBreak/>
        <w:t>ANNEX B</w:t>
      </w:r>
      <w:r w:rsidRPr="00945698">
        <w:rPr>
          <w:sz w:val="24"/>
          <w:lang w:val="en-US"/>
        </w:rPr>
        <w:t xml:space="preserve"> </w:t>
      </w:r>
      <w:r w:rsidRPr="00945698">
        <w:rPr>
          <w:sz w:val="24"/>
          <w:lang w:val="en-US"/>
        </w:rPr>
        <w:tab/>
      </w:r>
      <w:r w:rsidRPr="00945698">
        <w:rPr>
          <w:b/>
          <w:color w:val="00548C"/>
          <w:lang w:val="en-US"/>
        </w:rPr>
        <w:t>CHECKLIST FOR DEVELOPING A QMS .............................................................................................. 23</w:t>
      </w:r>
      <w:r w:rsidRPr="00945698">
        <w:rPr>
          <w:sz w:val="24"/>
          <w:lang w:val="en-US"/>
        </w:rPr>
        <w:t xml:space="preserve"> </w:t>
      </w:r>
    </w:p>
    <w:p w14:paraId="4DC3E411" w14:textId="77777777" w:rsidR="00B21364" w:rsidRPr="00945698" w:rsidRDefault="00945698">
      <w:pPr>
        <w:spacing w:after="191" w:line="259" w:lineRule="auto"/>
        <w:ind w:left="0" w:firstLine="0"/>
        <w:rPr>
          <w:lang w:val="en-US"/>
        </w:rPr>
      </w:pPr>
      <w:r w:rsidRPr="00945698">
        <w:rPr>
          <w:sz w:val="18"/>
          <w:lang w:val="en-US"/>
        </w:rPr>
        <w:t xml:space="preserve"> </w:t>
      </w:r>
    </w:p>
    <w:p w14:paraId="6F114CE5" w14:textId="77777777" w:rsidR="00B21364" w:rsidRPr="00945698" w:rsidRDefault="00945698">
      <w:pPr>
        <w:spacing w:after="44" w:line="259" w:lineRule="auto"/>
        <w:ind w:left="-5"/>
        <w:rPr>
          <w:lang w:val="en-US"/>
        </w:rPr>
      </w:pPr>
      <w:r w:rsidRPr="00945698">
        <w:rPr>
          <w:b/>
          <w:color w:val="009FE3"/>
          <w:sz w:val="40"/>
          <w:lang w:val="en-US"/>
        </w:rPr>
        <w:t xml:space="preserve">List of Tables </w:t>
      </w:r>
    </w:p>
    <w:p w14:paraId="05BFDC8A" w14:textId="77777777" w:rsidR="00B21364" w:rsidRDefault="00945698">
      <w:pPr>
        <w:tabs>
          <w:tab w:val="center" w:pos="5526"/>
        </w:tabs>
        <w:spacing w:after="61" w:line="250" w:lineRule="auto"/>
        <w:ind w:left="0" w:firstLine="0"/>
      </w:pPr>
      <w:r w:rsidRPr="00945698">
        <w:rPr>
          <w:i/>
          <w:lang w:val="en-US"/>
        </w:rPr>
        <w:t>Table 1</w:t>
      </w:r>
      <w:r w:rsidRPr="00945698">
        <w:rPr>
          <w:lang w:val="en-US"/>
        </w:rPr>
        <w:t xml:space="preserve"> </w:t>
      </w:r>
      <w:r w:rsidRPr="00945698">
        <w:rPr>
          <w:lang w:val="en-US"/>
        </w:rPr>
        <w:tab/>
      </w:r>
      <w:r w:rsidRPr="00945698">
        <w:rPr>
          <w:i/>
          <w:lang w:val="en-US"/>
        </w:rPr>
        <w:t xml:space="preserve">Process map for marine Aids to Navigation ................................................................................ </w:t>
      </w:r>
      <w:r>
        <w:rPr>
          <w:i/>
        </w:rPr>
        <w:t>20</w:t>
      </w:r>
      <w:r>
        <w:t xml:space="preserve"> </w:t>
      </w:r>
    </w:p>
    <w:p w14:paraId="2C7C4A9D" w14:textId="77777777" w:rsidR="00B21364" w:rsidRDefault="00945698">
      <w:pPr>
        <w:tabs>
          <w:tab w:val="center" w:pos="5528"/>
        </w:tabs>
        <w:spacing w:after="11" w:line="250" w:lineRule="auto"/>
        <w:ind w:left="0" w:firstLine="0"/>
      </w:pPr>
      <w:r>
        <w:rPr>
          <w:i/>
        </w:rPr>
        <w:t>Table 2</w:t>
      </w:r>
      <w:r>
        <w:t xml:space="preserve"> </w:t>
      </w:r>
      <w:r>
        <w:tab/>
      </w:r>
      <w:r>
        <w:rPr>
          <w:i/>
        </w:rPr>
        <w:t>Checklist for developing a QMS ................................................................................................... 23</w:t>
      </w:r>
      <w:r>
        <w:t xml:space="preserve"> </w:t>
      </w:r>
    </w:p>
    <w:p w14:paraId="37473085" w14:textId="77777777" w:rsidR="00B21364" w:rsidRDefault="00945698">
      <w:pPr>
        <w:spacing w:after="191" w:line="259" w:lineRule="auto"/>
        <w:ind w:left="0" w:firstLine="0"/>
      </w:pPr>
      <w:r>
        <w:rPr>
          <w:sz w:val="18"/>
        </w:rPr>
        <w:t xml:space="preserve"> </w:t>
      </w:r>
    </w:p>
    <w:p w14:paraId="411D1CBB" w14:textId="77777777" w:rsidR="00B21364" w:rsidRDefault="00945698">
      <w:pPr>
        <w:spacing w:after="0" w:line="259" w:lineRule="auto"/>
        <w:ind w:left="-5"/>
      </w:pPr>
      <w:r>
        <w:rPr>
          <w:b/>
          <w:color w:val="009FE3"/>
          <w:sz w:val="40"/>
        </w:rPr>
        <w:t xml:space="preserve">List of Figures </w:t>
      </w:r>
    </w:p>
    <w:tbl>
      <w:tblPr>
        <w:tblStyle w:val="TableGrid"/>
        <w:tblW w:w="9835" w:type="dxa"/>
        <w:tblInd w:w="0" w:type="dxa"/>
        <w:tblCellMar>
          <w:top w:w="14" w:type="dxa"/>
        </w:tblCellMar>
        <w:tblLook w:val="04A0" w:firstRow="1" w:lastRow="0" w:firstColumn="1" w:lastColumn="0" w:noHBand="0" w:noVBand="1"/>
      </w:tblPr>
      <w:tblGrid>
        <w:gridCol w:w="1276"/>
        <w:gridCol w:w="8559"/>
      </w:tblGrid>
      <w:tr w:rsidR="00B21364" w14:paraId="617BEA2B" w14:textId="77777777">
        <w:trPr>
          <w:trHeight w:val="287"/>
        </w:trPr>
        <w:tc>
          <w:tcPr>
            <w:tcW w:w="1276" w:type="dxa"/>
            <w:tcBorders>
              <w:top w:val="nil"/>
              <w:left w:val="nil"/>
              <w:bottom w:val="nil"/>
              <w:right w:val="nil"/>
            </w:tcBorders>
          </w:tcPr>
          <w:p w14:paraId="14E4178A" w14:textId="77777777" w:rsidR="00B21364" w:rsidRDefault="00945698">
            <w:pPr>
              <w:spacing w:after="0" w:line="259" w:lineRule="auto"/>
              <w:ind w:left="0" w:firstLine="0"/>
            </w:pPr>
            <w:r>
              <w:rPr>
                <w:i/>
              </w:rPr>
              <w:t>Figure 1</w:t>
            </w:r>
            <w:r>
              <w:rPr>
                <w:sz w:val="24"/>
              </w:rPr>
              <w:t xml:space="preserve"> </w:t>
            </w:r>
          </w:p>
        </w:tc>
        <w:tc>
          <w:tcPr>
            <w:tcW w:w="8560" w:type="dxa"/>
            <w:tcBorders>
              <w:top w:val="nil"/>
              <w:left w:val="nil"/>
              <w:bottom w:val="nil"/>
              <w:right w:val="nil"/>
            </w:tcBorders>
          </w:tcPr>
          <w:p w14:paraId="0D67C84D" w14:textId="77777777" w:rsidR="00B21364" w:rsidRDefault="00945698">
            <w:pPr>
              <w:spacing w:after="0" w:line="259" w:lineRule="auto"/>
              <w:ind w:left="0" w:firstLine="0"/>
              <w:jc w:val="both"/>
            </w:pPr>
            <w:r>
              <w:rPr>
                <w:i/>
              </w:rPr>
              <w:t>Quality Management System ........................................................................................................ 8</w:t>
            </w:r>
            <w:r>
              <w:rPr>
                <w:sz w:val="24"/>
              </w:rPr>
              <w:t xml:space="preserve"> </w:t>
            </w:r>
          </w:p>
        </w:tc>
      </w:tr>
      <w:tr w:rsidR="00B21364" w14:paraId="5A6B4B9F" w14:textId="77777777">
        <w:trPr>
          <w:trHeight w:val="329"/>
        </w:trPr>
        <w:tc>
          <w:tcPr>
            <w:tcW w:w="1276" w:type="dxa"/>
            <w:tcBorders>
              <w:top w:val="nil"/>
              <w:left w:val="nil"/>
              <w:bottom w:val="nil"/>
              <w:right w:val="nil"/>
            </w:tcBorders>
          </w:tcPr>
          <w:p w14:paraId="69D3564D" w14:textId="77777777" w:rsidR="00B21364" w:rsidRDefault="00945698">
            <w:pPr>
              <w:spacing w:after="0" w:line="259" w:lineRule="auto"/>
              <w:ind w:left="0" w:firstLine="0"/>
            </w:pPr>
            <w:r>
              <w:rPr>
                <w:i/>
              </w:rPr>
              <w:t>Figure 2</w:t>
            </w:r>
            <w:r>
              <w:rPr>
                <w:sz w:val="24"/>
              </w:rPr>
              <w:t xml:space="preserve"> </w:t>
            </w:r>
          </w:p>
        </w:tc>
        <w:tc>
          <w:tcPr>
            <w:tcW w:w="8560" w:type="dxa"/>
            <w:tcBorders>
              <w:top w:val="nil"/>
              <w:left w:val="nil"/>
              <w:bottom w:val="nil"/>
              <w:right w:val="nil"/>
            </w:tcBorders>
          </w:tcPr>
          <w:p w14:paraId="6BA2AA47" w14:textId="77777777" w:rsidR="00B21364" w:rsidRDefault="00945698">
            <w:pPr>
              <w:spacing w:after="0" w:line="259" w:lineRule="auto"/>
              <w:ind w:left="0" w:firstLine="0"/>
              <w:jc w:val="both"/>
            </w:pPr>
            <w:r>
              <w:rPr>
                <w:i/>
              </w:rPr>
              <w:t>Management by Process ............................................................................................................... 9</w:t>
            </w:r>
            <w:r>
              <w:rPr>
                <w:sz w:val="24"/>
              </w:rPr>
              <w:t xml:space="preserve"> </w:t>
            </w:r>
          </w:p>
        </w:tc>
      </w:tr>
      <w:tr w:rsidR="00B21364" w:rsidRPr="00945698" w14:paraId="6C7A9418" w14:textId="77777777">
        <w:trPr>
          <w:trHeight w:val="329"/>
        </w:trPr>
        <w:tc>
          <w:tcPr>
            <w:tcW w:w="1276" w:type="dxa"/>
            <w:tcBorders>
              <w:top w:val="nil"/>
              <w:left w:val="nil"/>
              <w:bottom w:val="nil"/>
              <w:right w:val="nil"/>
            </w:tcBorders>
          </w:tcPr>
          <w:p w14:paraId="6140E6E8" w14:textId="77777777" w:rsidR="00B21364" w:rsidRDefault="00945698">
            <w:pPr>
              <w:spacing w:after="0" w:line="259" w:lineRule="auto"/>
              <w:ind w:left="0" w:firstLine="0"/>
            </w:pPr>
            <w:r>
              <w:rPr>
                <w:i/>
              </w:rPr>
              <w:t>Figure 3</w:t>
            </w:r>
            <w:r>
              <w:rPr>
                <w:sz w:val="24"/>
              </w:rPr>
              <w:t xml:space="preserve"> </w:t>
            </w:r>
          </w:p>
        </w:tc>
        <w:tc>
          <w:tcPr>
            <w:tcW w:w="8560" w:type="dxa"/>
            <w:tcBorders>
              <w:top w:val="nil"/>
              <w:left w:val="nil"/>
              <w:bottom w:val="nil"/>
              <w:right w:val="nil"/>
            </w:tcBorders>
          </w:tcPr>
          <w:p w14:paraId="11E72B73" w14:textId="77777777" w:rsidR="00B21364" w:rsidRPr="00945698" w:rsidRDefault="00945698">
            <w:pPr>
              <w:spacing w:after="0" w:line="259" w:lineRule="auto"/>
              <w:ind w:left="0" w:firstLine="0"/>
              <w:jc w:val="both"/>
              <w:rPr>
                <w:lang w:val="en-US"/>
              </w:rPr>
            </w:pPr>
            <w:r w:rsidRPr="00945698">
              <w:rPr>
                <w:i/>
                <w:lang w:val="en-US"/>
              </w:rPr>
              <w:t>Model of a continuous improvement cycle of a QMS .................................................................. 14</w:t>
            </w:r>
            <w:r w:rsidRPr="00945698">
              <w:rPr>
                <w:sz w:val="24"/>
                <w:lang w:val="en-US"/>
              </w:rPr>
              <w:t xml:space="preserve"> </w:t>
            </w:r>
          </w:p>
        </w:tc>
      </w:tr>
      <w:tr w:rsidR="00B21364" w14:paraId="00883AB1" w14:textId="77777777">
        <w:trPr>
          <w:trHeight w:val="328"/>
        </w:trPr>
        <w:tc>
          <w:tcPr>
            <w:tcW w:w="1276" w:type="dxa"/>
            <w:tcBorders>
              <w:top w:val="nil"/>
              <w:left w:val="nil"/>
              <w:bottom w:val="nil"/>
              <w:right w:val="nil"/>
            </w:tcBorders>
          </w:tcPr>
          <w:p w14:paraId="35905B33" w14:textId="77777777" w:rsidR="00B21364" w:rsidRDefault="00945698">
            <w:pPr>
              <w:spacing w:after="0" w:line="259" w:lineRule="auto"/>
              <w:ind w:left="0" w:firstLine="0"/>
            </w:pPr>
            <w:r>
              <w:rPr>
                <w:i/>
              </w:rPr>
              <w:t>Figure 4</w:t>
            </w:r>
            <w:r>
              <w:rPr>
                <w:sz w:val="24"/>
              </w:rPr>
              <w:t xml:space="preserve"> </w:t>
            </w:r>
          </w:p>
        </w:tc>
        <w:tc>
          <w:tcPr>
            <w:tcW w:w="8560" w:type="dxa"/>
            <w:tcBorders>
              <w:top w:val="nil"/>
              <w:left w:val="nil"/>
              <w:bottom w:val="nil"/>
              <w:right w:val="nil"/>
            </w:tcBorders>
          </w:tcPr>
          <w:p w14:paraId="7E077E61" w14:textId="77777777" w:rsidR="00B21364" w:rsidRDefault="00945698">
            <w:pPr>
              <w:spacing w:after="0" w:line="259" w:lineRule="auto"/>
              <w:ind w:left="0" w:firstLine="0"/>
              <w:jc w:val="both"/>
            </w:pPr>
            <w:r w:rsidRPr="00945698">
              <w:rPr>
                <w:i/>
                <w:lang w:val="en-US"/>
              </w:rPr>
              <w:t xml:space="preserve">Core business (key processes), of Trinity House .......................................................................... </w:t>
            </w:r>
            <w:r>
              <w:rPr>
                <w:i/>
              </w:rPr>
              <w:t>19</w:t>
            </w:r>
            <w:r>
              <w:rPr>
                <w:sz w:val="24"/>
              </w:rPr>
              <w:t xml:space="preserve"> </w:t>
            </w:r>
          </w:p>
        </w:tc>
      </w:tr>
      <w:tr w:rsidR="00B21364" w14:paraId="680427EB" w14:textId="77777777">
        <w:trPr>
          <w:trHeight w:val="328"/>
        </w:trPr>
        <w:tc>
          <w:tcPr>
            <w:tcW w:w="1276" w:type="dxa"/>
            <w:tcBorders>
              <w:top w:val="nil"/>
              <w:left w:val="nil"/>
              <w:bottom w:val="nil"/>
              <w:right w:val="nil"/>
            </w:tcBorders>
          </w:tcPr>
          <w:p w14:paraId="054037B3" w14:textId="77777777" w:rsidR="00B21364" w:rsidRDefault="00945698">
            <w:pPr>
              <w:spacing w:after="0" w:line="259" w:lineRule="auto"/>
              <w:ind w:left="0" w:firstLine="0"/>
            </w:pPr>
            <w:r>
              <w:rPr>
                <w:i/>
              </w:rPr>
              <w:t>Figure 5</w:t>
            </w:r>
            <w:r>
              <w:rPr>
                <w:sz w:val="24"/>
              </w:rPr>
              <w:t xml:space="preserve"> </w:t>
            </w:r>
          </w:p>
        </w:tc>
        <w:tc>
          <w:tcPr>
            <w:tcW w:w="8560" w:type="dxa"/>
            <w:tcBorders>
              <w:top w:val="nil"/>
              <w:left w:val="nil"/>
              <w:bottom w:val="nil"/>
              <w:right w:val="nil"/>
            </w:tcBorders>
          </w:tcPr>
          <w:p w14:paraId="0BA585A1" w14:textId="77777777" w:rsidR="00B21364" w:rsidRDefault="00945698">
            <w:pPr>
              <w:spacing w:after="0" w:line="259" w:lineRule="auto"/>
              <w:ind w:left="0" w:firstLine="0"/>
              <w:jc w:val="both"/>
            </w:pPr>
            <w:r w:rsidRPr="00945698">
              <w:rPr>
                <w:i/>
                <w:lang w:val="en-US"/>
              </w:rPr>
              <w:t xml:space="preserve">Normative, Regulating and Reference Framework ..................................................................... </w:t>
            </w:r>
            <w:r>
              <w:rPr>
                <w:i/>
              </w:rPr>
              <w:t>21</w:t>
            </w:r>
            <w:r>
              <w:rPr>
                <w:sz w:val="24"/>
              </w:rPr>
              <w:t xml:space="preserve"> </w:t>
            </w:r>
          </w:p>
        </w:tc>
      </w:tr>
      <w:tr w:rsidR="00B21364" w14:paraId="07AEA603" w14:textId="77777777">
        <w:trPr>
          <w:trHeight w:val="287"/>
        </w:trPr>
        <w:tc>
          <w:tcPr>
            <w:tcW w:w="1276" w:type="dxa"/>
            <w:tcBorders>
              <w:top w:val="nil"/>
              <w:left w:val="nil"/>
              <w:bottom w:val="nil"/>
              <w:right w:val="nil"/>
            </w:tcBorders>
          </w:tcPr>
          <w:p w14:paraId="027C4650" w14:textId="77777777" w:rsidR="00B21364" w:rsidRDefault="00945698">
            <w:pPr>
              <w:spacing w:after="0" w:line="259" w:lineRule="auto"/>
              <w:ind w:left="0" w:firstLine="0"/>
            </w:pPr>
            <w:r>
              <w:rPr>
                <w:i/>
              </w:rPr>
              <w:t>Figure 6</w:t>
            </w:r>
            <w:r>
              <w:rPr>
                <w:sz w:val="24"/>
              </w:rPr>
              <w:t xml:space="preserve"> </w:t>
            </w:r>
          </w:p>
        </w:tc>
        <w:tc>
          <w:tcPr>
            <w:tcW w:w="8560" w:type="dxa"/>
            <w:tcBorders>
              <w:top w:val="nil"/>
              <w:left w:val="nil"/>
              <w:bottom w:val="nil"/>
              <w:right w:val="nil"/>
            </w:tcBorders>
          </w:tcPr>
          <w:p w14:paraId="74A20BE1" w14:textId="77777777" w:rsidR="00B21364" w:rsidRDefault="00945698">
            <w:pPr>
              <w:spacing w:after="0" w:line="259" w:lineRule="auto"/>
              <w:ind w:left="0" w:firstLine="0"/>
              <w:jc w:val="both"/>
            </w:pPr>
            <w:r>
              <w:rPr>
                <w:i/>
              </w:rPr>
              <w:t>Process Diagram .......................................................................................................................... 22</w:t>
            </w:r>
            <w:r>
              <w:rPr>
                <w:sz w:val="24"/>
              </w:rPr>
              <w:t xml:space="preserve"> </w:t>
            </w:r>
          </w:p>
        </w:tc>
      </w:tr>
    </w:tbl>
    <w:p w14:paraId="52238174" w14:textId="77777777" w:rsidR="00B21364" w:rsidRDefault="00945698">
      <w:pPr>
        <w:spacing w:after="19" w:line="259" w:lineRule="auto"/>
        <w:ind w:left="0" w:firstLine="0"/>
      </w:pPr>
      <w:r>
        <w:rPr>
          <w:sz w:val="18"/>
        </w:rPr>
        <w:t xml:space="preserve"> </w:t>
      </w:r>
    </w:p>
    <w:p w14:paraId="372A1A1B" w14:textId="77777777" w:rsidR="00B21364" w:rsidRDefault="00945698">
      <w:pPr>
        <w:spacing w:after="4815" w:line="259" w:lineRule="auto"/>
        <w:ind w:left="0" w:firstLine="0"/>
      </w:pPr>
      <w:r>
        <w:t xml:space="preserve"> </w:t>
      </w:r>
    </w:p>
    <w:p w14:paraId="653844EA" w14:textId="77777777" w:rsidR="00B21364" w:rsidRDefault="00945698">
      <w:pPr>
        <w:spacing w:after="0" w:line="259" w:lineRule="auto"/>
        <w:ind w:left="0" w:firstLine="0"/>
      </w:pPr>
      <w:r>
        <w:rPr>
          <w:sz w:val="15"/>
        </w:rPr>
        <w:t xml:space="preserve"> </w:t>
      </w:r>
    </w:p>
    <w:p w14:paraId="3AB8AD4F" w14:textId="77777777" w:rsidR="00B21364" w:rsidRDefault="00945698">
      <w:pPr>
        <w:spacing w:after="83" w:line="259" w:lineRule="auto"/>
        <w:ind w:left="-30" w:right="-30" w:firstLine="0"/>
      </w:pPr>
      <w:r>
        <w:rPr>
          <w:noProof/>
        </w:rPr>
        <mc:AlternateContent>
          <mc:Choice Requires="wpg">
            <w:drawing>
              <wp:inline distT="0" distB="0" distL="0" distR="0" wp14:anchorId="79B78208" wp14:editId="1004653F">
                <wp:extent cx="6518148" cy="6096"/>
                <wp:effectExtent l="0" t="0" r="0" b="0"/>
                <wp:docPr id="22408" name="Group 22408"/>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089" name="Shape 3208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08" style="width:513.24pt;height:0.47998pt;mso-position-horizontal-relative:char;mso-position-vertical-relative:line" coordsize="65181,60">
                <v:shape id="Shape 32090"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59DD838B" w14:textId="77777777" w:rsidR="00B21364" w:rsidRDefault="00945698">
      <w:pPr>
        <w:spacing w:after="18" w:line="259" w:lineRule="auto"/>
        <w:ind w:left="0" w:firstLine="0"/>
      </w:pPr>
      <w:r>
        <w:rPr>
          <w:b/>
          <w:color w:val="00548C"/>
          <w:sz w:val="15"/>
        </w:rPr>
        <w:t xml:space="preserve"> </w:t>
      </w:r>
    </w:p>
    <w:p w14:paraId="220C4F27" w14:textId="77777777" w:rsidR="00B21364" w:rsidRPr="00945698" w:rsidRDefault="00945698">
      <w:pPr>
        <w:spacing w:after="28" w:line="259" w:lineRule="auto"/>
        <w:ind w:left="-5"/>
        <w:rPr>
          <w:lang w:val="en-US"/>
        </w:rPr>
      </w:pPr>
      <w:r w:rsidRPr="00945698">
        <w:rPr>
          <w:b/>
          <w:color w:val="00548C"/>
          <w:sz w:val="15"/>
          <w:lang w:val="en-US"/>
        </w:rPr>
        <w:t xml:space="preserve">IALA Guideline 1052 – Quality Management Systems for Aids to Navigation Service Delivery </w:t>
      </w:r>
    </w:p>
    <w:p w14:paraId="4D4554F9" w14:textId="77777777" w:rsidR="00B21364" w:rsidRDefault="00945698">
      <w:pPr>
        <w:tabs>
          <w:tab w:val="right" w:pos="10205"/>
        </w:tabs>
        <w:spacing w:after="28" w:line="259" w:lineRule="auto"/>
        <w:ind w:left="-15" w:firstLine="0"/>
      </w:pPr>
      <w:r>
        <w:rPr>
          <w:b/>
          <w:color w:val="00548C"/>
          <w:sz w:val="15"/>
        </w:rPr>
        <w:t xml:space="preserve">Edition 3.0  December 2013 </w:t>
      </w:r>
      <w:r>
        <w:rPr>
          <w:b/>
          <w:color w:val="00548C"/>
          <w:sz w:val="15"/>
        </w:rPr>
        <w:tab/>
        <w:t xml:space="preserve">P 4 </w:t>
      </w:r>
    </w:p>
    <w:p w14:paraId="5357858E" w14:textId="77777777" w:rsidR="00B21364" w:rsidRDefault="00B21364">
      <w:pPr>
        <w:sectPr w:rsidR="00B21364">
          <w:headerReference w:type="even" r:id="rId17"/>
          <w:headerReference w:type="default" r:id="rId18"/>
          <w:footerReference w:type="even" r:id="rId19"/>
          <w:footerReference w:type="default" r:id="rId20"/>
          <w:headerReference w:type="first" r:id="rId21"/>
          <w:footerReference w:type="first" r:id="rId22"/>
          <w:pgSz w:w="11904" w:h="16840"/>
          <w:pgMar w:top="609" w:right="792" w:bottom="563" w:left="907" w:header="708" w:footer="708" w:gutter="0"/>
          <w:cols w:space="708"/>
          <w:titlePg/>
        </w:sectPr>
      </w:pPr>
    </w:p>
    <w:p w14:paraId="5FAB8096" w14:textId="77777777" w:rsidR="00B21364" w:rsidRDefault="00945698">
      <w:pPr>
        <w:pStyle w:val="Heading1"/>
        <w:ind w:left="694" w:hanging="709"/>
      </w:pPr>
      <w:bookmarkStart w:id="12" w:name="_Toc31188"/>
      <w:r>
        <w:lastRenderedPageBreak/>
        <w:t xml:space="preserve">INTRODUCTION </w:t>
      </w:r>
      <w:bookmarkEnd w:id="12"/>
    </w:p>
    <w:p w14:paraId="5170D8D3" w14:textId="77777777" w:rsidR="00B21364" w:rsidRDefault="00945698">
      <w:pPr>
        <w:spacing w:after="96" w:line="259" w:lineRule="auto"/>
        <w:ind w:left="-30" w:firstLine="0"/>
      </w:pPr>
      <w:r>
        <w:rPr>
          <w:noProof/>
        </w:rPr>
        <mc:AlternateContent>
          <mc:Choice Requires="wpg">
            <w:drawing>
              <wp:inline distT="0" distB="0" distL="0" distR="0" wp14:anchorId="13ACE181" wp14:editId="6A53CD81">
                <wp:extent cx="937260" cy="12192"/>
                <wp:effectExtent l="0" t="0" r="0" b="0"/>
                <wp:docPr id="22801" name="Group 2280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1" name="Shape 3209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801" style="width:73.8pt;height:0.959961pt;mso-position-horizontal-relative:char;mso-position-vertical-relative:line" coordsize="9372,121">
                <v:shape id="Shape 32092"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713B0ACA" w14:textId="77777777" w:rsidR="00B21364" w:rsidRPr="00945698" w:rsidRDefault="00945698">
      <w:pPr>
        <w:ind w:left="-5"/>
        <w:rPr>
          <w:lang w:val="en-US"/>
        </w:rPr>
      </w:pPr>
      <w:r w:rsidRPr="00945698">
        <w:rPr>
          <w:lang w:val="en-US"/>
        </w:rPr>
        <w:t>Although there are unique circumstances surrounding the work that Aids to Navigation (</w:t>
      </w:r>
      <w:proofErr w:type="spellStart"/>
      <w:r w:rsidRPr="00945698">
        <w:rPr>
          <w:lang w:val="en-US"/>
        </w:rPr>
        <w:t>AtoN</w:t>
      </w:r>
      <w:proofErr w:type="spellEnd"/>
      <w:r w:rsidRPr="00945698">
        <w:rPr>
          <w:lang w:val="en-US"/>
        </w:rPr>
        <w:t xml:space="preserve">) authorities undertake, in many ways the overall objectives of all businesses are the same: </w:t>
      </w:r>
    </w:p>
    <w:p w14:paraId="0119D60E" w14:textId="77777777" w:rsidR="00B21364" w:rsidRPr="00945698" w:rsidRDefault="00945698">
      <w:pPr>
        <w:spacing w:after="126" w:line="250" w:lineRule="auto"/>
        <w:ind w:left="553" w:firstLine="0"/>
        <w:rPr>
          <w:lang w:val="en-US"/>
        </w:rPr>
      </w:pPr>
      <w:r w:rsidRPr="00945698">
        <w:rPr>
          <w:i/>
          <w:lang w:val="en-US"/>
        </w:rPr>
        <w:t xml:space="preserve">To perform satisfactorily, meet customer requirements and continuously improve. </w:t>
      </w:r>
    </w:p>
    <w:p w14:paraId="57359580" w14:textId="77777777" w:rsidR="00B21364" w:rsidRPr="00945698" w:rsidRDefault="00945698">
      <w:pPr>
        <w:ind w:left="-5"/>
        <w:rPr>
          <w:lang w:val="en-US"/>
        </w:rPr>
      </w:pPr>
      <w:r w:rsidRPr="00945698">
        <w:rPr>
          <w:lang w:val="en-US"/>
        </w:rPr>
        <w:t xml:space="preserve">In the case of the provision of </w:t>
      </w:r>
      <w:proofErr w:type="spellStart"/>
      <w:r w:rsidRPr="00945698">
        <w:rPr>
          <w:lang w:val="en-US"/>
        </w:rPr>
        <w:t>AtoN</w:t>
      </w:r>
      <w:proofErr w:type="spellEnd"/>
      <w:r w:rsidRPr="00945698">
        <w:rPr>
          <w:lang w:val="en-US"/>
        </w:rPr>
        <w:t xml:space="preserve">, the customer is the mariner and the aim is to assist the mariner in making safe and efficient passage.  Ensuring maritime safety and efficient passage has significant social, environmental and economic benefits.  The customer also requires consistency of performance, with confidence that the </w:t>
      </w:r>
      <w:proofErr w:type="spellStart"/>
      <w:r w:rsidRPr="00945698">
        <w:rPr>
          <w:lang w:val="en-US"/>
        </w:rPr>
        <w:t>organisation</w:t>
      </w:r>
      <w:proofErr w:type="spellEnd"/>
      <w:r w:rsidRPr="00945698">
        <w:rPr>
          <w:lang w:val="en-US"/>
        </w:rPr>
        <w:t xml:space="preserve"> delivers what it says it will deliver. </w:t>
      </w:r>
    </w:p>
    <w:p w14:paraId="3DB5351B" w14:textId="77777777" w:rsidR="00B21364" w:rsidRPr="00945698" w:rsidRDefault="00945698">
      <w:pPr>
        <w:ind w:left="-5"/>
        <w:rPr>
          <w:lang w:val="en-US"/>
        </w:rPr>
      </w:pPr>
      <w:r w:rsidRPr="00945698">
        <w:rPr>
          <w:lang w:val="en-US"/>
        </w:rPr>
        <w:t xml:space="preserve">Many </w:t>
      </w:r>
      <w:proofErr w:type="spellStart"/>
      <w:r w:rsidRPr="00945698">
        <w:rPr>
          <w:lang w:val="en-US"/>
        </w:rPr>
        <w:t>organisations</w:t>
      </w:r>
      <w:proofErr w:type="spellEnd"/>
      <w:r w:rsidRPr="00945698">
        <w:rPr>
          <w:lang w:val="en-US"/>
        </w:rPr>
        <w:t xml:space="preserve"> have </w:t>
      </w:r>
      <w:proofErr w:type="spellStart"/>
      <w:r w:rsidRPr="00945698">
        <w:rPr>
          <w:lang w:val="en-US"/>
        </w:rPr>
        <w:t>recognised</w:t>
      </w:r>
      <w:proofErr w:type="spellEnd"/>
      <w:r w:rsidRPr="00945698">
        <w:rPr>
          <w:lang w:val="en-US"/>
        </w:rPr>
        <w:t xml:space="preserve"> the need to operate more efficiently, with due regard for cost effectiveness and value for money.  </w:t>
      </w:r>
      <w:proofErr w:type="spellStart"/>
      <w:r w:rsidRPr="00945698">
        <w:rPr>
          <w:lang w:val="en-US"/>
        </w:rPr>
        <w:t>AtoN</w:t>
      </w:r>
      <w:proofErr w:type="spellEnd"/>
      <w:r w:rsidRPr="00945698">
        <w:rPr>
          <w:lang w:val="en-US"/>
        </w:rPr>
        <w:t xml:space="preserve"> </w:t>
      </w:r>
      <w:proofErr w:type="spellStart"/>
      <w:r w:rsidRPr="00945698">
        <w:rPr>
          <w:lang w:val="en-US"/>
        </w:rPr>
        <w:t>organisations</w:t>
      </w:r>
      <w:proofErr w:type="spellEnd"/>
      <w:r w:rsidRPr="00945698">
        <w:rPr>
          <w:lang w:val="en-US"/>
        </w:rPr>
        <w:t xml:space="preserve"> </w:t>
      </w:r>
      <w:proofErr w:type="spellStart"/>
      <w:r w:rsidRPr="00945698">
        <w:rPr>
          <w:lang w:val="en-US"/>
        </w:rPr>
        <w:t>endeavour</w:t>
      </w:r>
      <w:proofErr w:type="spellEnd"/>
      <w:r w:rsidRPr="00945698">
        <w:rPr>
          <w:lang w:val="en-US"/>
        </w:rPr>
        <w:t xml:space="preserve"> to identify best practices in service delivery that results in optimum use of management and staff.  In addition, this will assist in effective planning; ensuring that funds are invested wisely in new technology; eliminating duplication and waste; and measuring performance to ensure that targets are met and to address areas of risk.  Customers expect higher levels of accountability and greater transparency </w:t>
      </w:r>
      <w:proofErr w:type="gramStart"/>
      <w:r w:rsidRPr="00945698">
        <w:rPr>
          <w:lang w:val="en-US"/>
        </w:rPr>
        <w:t>in regard to</w:t>
      </w:r>
      <w:proofErr w:type="gramEnd"/>
      <w:r w:rsidRPr="00945698">
        <w:rPr>
          <w:lang w:val="en-US"/>
        </w:rPr>
        <w:t xml:space="preserve"> an </w:t>
      </w:r>
      <w:proofErr w:type="spellStart"/>
      <w:r w:rsidRPr="00945698">
        <w:rPr>
          <w:lang w:val="en-US"/>
        </w:rPr>
        <w:t>organisation’s</w:t>
      </w:r>
      <w:proofErr w:type="spellEnd"/>
      <w:r w:rsidRPr="00945698">
        <w:rPr>
          <w:lang w:val="en-US"/>
        </w:rPr>
        <w:t xml:space="preserve"> management and operations.  The result is a growing need to provide and demonstrate quality service delivery, as evidenced through the development and maintenance of a Quality Management System (QMS). </w:t>
      </w:r>
    </w:p>
    <w:p w14:paraId="6BC3176F" w14:textId="77777777" w:rsidR="00B21364" w:rsidRPr="00945698" w:rsidRDefault="00945698">
      <w:pPr>
        <w:ind w:left="-5"/>
        <w:rPr>
          <w:lang w:val="en-US"/>
        </w:rPr>
      </w:pPr>
      <w:r w:rsidRPr="00945698">
        <w:rPr>
          <w:lang w:val="en-US"/>
        </w:rPr>
        <w:t xml:space="preserve">In some respect quality management and environmental management are closely linked requiring similar strategies and approaches in delivering the </w:t>
      </w:r>
      <w:proofErr w:type="spellStart"/>
      <w:r w:rsidRPr="00945698">
        <w:rPr>
          <w:lang w:val="en-US"/>
        </w:rPr>
        <w:t>AtoN</w:t>
      </w:r>
      <w:proofErr w:type="spellEnd"/>
      <w:r w:rsidRPr="00945698">
        <w:rPr>
          <w:lang w:val="en-US"/>
        </w:rPr>
        <w:t xml:space="preserve"> service. </w:t>
      </w:r>
    </w:p>
    <w:p w14:paraId="3666FA3B" w14:textId="77777777" w:rsidR="00B21364" w:rsidRPr="00945698" w:rsidRDefault="00945698">
      <w:pPr>
        <w:spacing w:after="9"/>
        <w:ind w:left="-5"/>
        <w:rPr>
          <w:lang w:val="en-US"/>
        </w:rPr>
      </w:pPr>
      <w:r w:rsidRPr="00945698">
        <w:rPr>
          <w:lang w:val="en-US"/>
        </w:rPr>
        <w:t xml:space="preserve">At its 26th Session the IMO Assembly adopted Resolution A.1018(26) Further Development of the Voluntary IMO </w:t>
      </w:r>
    </w:p>
    <w:p w14:paraId="279A7B7B" w14:textId="77777777" w:rsidR="00B21364" w:rsidRPr="00945698" w:rsidRDefault="00945698">
      <w:pPr>
        <w:spacing w:after="9"/>
        <w:ind w:left="-5"/>
        <w:rPr>
          <w:lang w:val="en-US"/>
        </w:rPr>
      </w:pPr>
      <w:r w:rsidRPr="00945698">
        <w:rPr>
          <w:lang w:val="en-US"/>
        </w:rPr>
        <w:t xml:space="preserve">Member State Audit Scheme.  This resolution is complementary to resolution A.973(24) Code for the </w:t>
      </w:r>
    </w:p>
    <w:p w14:paraId="6C7FF38D" w14:textId="77777777" w:rsidR="00B21364" w:rsidRPr="00945698" w:rsidRDefault="00945698">
      <w:pPr>
        <w:spacing w:after="9"/>
        <w:ind w:left="-5"/>
        <w:rPr>
          <w:lang w:val="en-US"/>
        </w:rPr>
      </w:pPr>
      <w:r w:rsidRPr="00945698">
        <w:rPr>
          <w:lang w:val="en-US"/>
        </w:rPr>
        <w:t xml:space="preserve">Implementation of Mandatory IMO Instruments, A.974(24) Framework and Procedures for the Voluntary IMO </w:t>
      </w:r>
    </w:p>
    <w:p w14:paraId="03AF4836" w14:textId="77777777" w:rsidR="00B21364" w:rsidRPr="00945698" w:rsidRDefault="00945698">
      <w:pPr>
        <w:spacing w:after="9"/>
        <w:ind w:left="-5"/>
        <w:rPr>
          <w:lang w:val="en-US"/>
        </w:rPr>
      </w:pPr>
      <w:r w:rsidRPr="00945698">
        <w:rPr>
          <w:lang w:val="en-US"/>
        </w:rPr>
        <w:t xml:space="preserve">Member State Audit Scheme and A.975(24) Future development of the Voluntary IMO Member State Audit </w:t>
      </w:r>
    </w:p>
    <w:p w14:paraId="7671E6F4" w14:textId="77777777" w:rsidR="00B21364" w:rsidRPr="00945698" w:rsidRDefault="00945698">
      <w:pPr>
        <w:spacing w:after="195" w:line="348" w:lineRule="auto"/>
        <w:ind w:left="-5" w:right="1367"/>
        <w:rPr>
          <w:lang w:val="en-US"/>
        </w:rPr>
      </w:pPr>
      <w:r w:rsidRPr="00945698">
        <w:rPr>
          <w:lang w:val="en-US"/>
        </w:rPr>
        <w:t xml:space="preserve">Scheme.  As a result of A.1018(26) the audit scheme will become mandatory on 1 January 2016. An established QMS will assist members when preparing for such an audit. </w:t>
      </w:r>
    </w:p>
    <w:p w14:paraId="0AB60658" w14:textId="77777777" w:rsidR="00B21364" w:rsidRDefault="00945698">
      <w:pPr>
        <w:pStyle w:val="Heading1"/>
        <w:ind w:left="694" w:hanging="709"/>
      </w:pPr>
      <w:bookmarkStart w:id="13" w:name="_Toc31189"/>
      <w:r>
        <w:t xml:space="preserve">SCOPE </w:t>
      </w:r>
      <w:bookmarkEnd w:id="13"/>
    </w:p>
    <w:p w14:paraId="041E206F" w14:textId="77777777" w:rsidR="00B21364" w:rsidRDefault="00945698">
      <w:pPr>
        <w:spacing w:after="96" w:line="259" w:lineRule="auto"/>
        <w:ind w:left="-30" w:firstLine="0"/>
      </w:pPr>
      <w:r>
        <w:rPr>
          <w:noProof/>
        </w:rPr>
        <mc:AlternateContent>
          <mc:Choice Requires="wpg">
            <w:drawing>
              <wp:inline distT="0" distB="0" distL="0" distR="0" wp14:anchorId="2BFFBE2F" wp14:editId="0D2FCF45">
                <wp:extent cx="937260" cy="12192"/>
                <wp:effectExtent l="0" t="0" r="0" b="0"/>
                <wp:docPr id="22802" name="Group 22802"/>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3" name="Shape 3209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802" style="width:73.8pt;height:0.959991pt;mso-position-horizontal-relative:char;mso-position-vertical-relative:line" coordsize="9372,121">
                <v:shape id="Shape 32094"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12CEFA39" w14:textId="77777777" w:rsidR="00B21364" w:rsidRPr="00945698" w:rsidRDefault="00945698">
      <w:pPr>
        <w:ind w:left="-5"/>
        <w:rPr>
          <w:lang w:val="en-US"/>
        </w:rPr>
      </w:pPr>
      <w:r w:rsidRPr="00945698">
        <w:rPr>
          <w:lang w:val="en-US"/>
        </w:rPr>
        <w:t xml:space="preserve">This Guideline provides a basic platform for the implementation of a QMS. It is designed to encourage and assist competent authorities to consistently achieve the required outcomes in the delivery of </w:t>
      </w:r>
      <w:proofErr w:type="spellStart"/>
      <w:r w:rsidRPr="00945698">
        <w:rPr>
          <w:lang w:val="en-US"/>
        </w:rPr>
        <w:t>AtoN</w:t>
      </w:r>
      <w:proofErr w:type="spellEnd"/>
      <w:r w:rsidRPr="00945698">
        <w:rPr>
          <w:lang w:val="en-US"/>
        </w:rPr>
        <w:t xml:space="preserve"> services.  Competent Authorities can objectively evaluate compliance to established service levels. </w:t>
      </w:r>
    </w:p>
    <w:p w14:paraId="29622384" w14:textId="77777777" w:rsidR="00B21364" w:rsidRPr="00945698" w:rsidRDefault="00945698">
      <w:pPr>
        <w:spacing w:after="9"/>
        <w:ind w:left="-5"/>
        <w:rPr>
          <w:lang w:val="en-US"/>
        </w:rPr>
      </w:pPr>
      <w:r w:rsidRPr="00945698">
        <w:rPr>
          <w:lang w:val="en-US"/>
        </w:rPr>
        <w:t xml:space="preserve">This document provides a generic overview of QMS, and should be read in conjunction with IALA </w:t>
      </w:r>
    </w:p>
    <w:p w14:paraId="34F94B62" w14:textId="77777777" w:rsidR="00B21364" w:rsidRPr="00945698" w:rsidRDefault="00945698">
      <w:pPr>
        <w:spacing w:after="139"/>
        <w:ind w:left="-5"/>
        <w:rPr>
          <w:lang w:val="en-US"/>
        </w:rPr>
      </w:pPr>
      <w:r w:rsidRPr="00945698">
        <w:rPr>
          <w:lang w:val="en-US"/>
        </w:rPr>
        <w:t xml:space="preserve">Recommendation O‐132 on Quality Management for Aids to Navigation Authorities and related QMS standards documents as appropriate e.g. ISO 9000 series on quality management systems. In developing a QMS, Competent Authorities should note that a QMS may be certified to different levels: </w:t>
      </w:r>
    </w:p>
    <w:p w14:paraId="5ACDAC91" w14:textId="77777777" w:rsidR="00B21364" w:rsidRPr="00945698" w:rsidRDefault="00945698">
      <w:pPr>
        <w:numPr>
          <w:ilvl w:val="0"/>
          <w:numId w:val="2"/>
        </w:numPr>
        <w:ind w:hanging="425"/>
        <w:rPr>
          <w:lang w:val="en-US"/>
        </w:rPr>
      </w:pPr>
      <w:r w:rsidRPr="00945698">
        <w:rPr>
          <w:lang w:val="en-US"/>
        </w:rPr>
        <w:t xml:space="preserve">certification by an accredited third party; </w:t>
      </w:r>
    </w:p>
    <w:p w14:paraId="1F6218D6" w14:textId="77777777" w:rsidR="00B21364" w:rsidRPr="00945698" w:rsidRDefault="00945698">
      <w:pPr>
        <w:numPr>
          <w:ilvl w:val="0"/>
          <w:numId w:val="2"/>
        </w:numPr>
        <w:ind w:hanging="425"/>
        <w:rPr>
          <w:lang w:val="en-US"/>
        </w:rPr>
      </w:pPr>
      <w:r w:rsidRPr="00945698">
        <w:rPr>
          <w:lang w:val="en-US"/>
        </w:rPr>
        <w:t xml:space="preserve">assessment by a third party; </w:t>
      </w:r>
    </w:p>
    <w:p w14:paraId="115F7B46" w14:textId="77777777" w:rsidR="00B21364" w:rsidRDefault="00945698">
      <w:pPr>
        <w:numPr>
          <w:ilvl w:val="0"/>
          <w:numId w:val="2"/>
        </w:numPr>
        <w:spacing w:after="82"/>
        <w:ind w:hanging="425"/>
      </w:pPr>
      <w:r>
        <w:t xml:space="preserve">self‐assessment. </w:t>
      </w:r>
    </w:p>
    <w:p w14:paraId="1708E262" w14:textId="77777777" w:rsidR="00B21364" w:rsidRPr="00945698" w:rsidRDefault="00945698">
      <w:pPr>
        <w:spacing w:after="303"/>
        <w:ind w:left="-5"/>
        <w:rPr>
          <w:lang w:val="en-US"/>
        </w:rPr>
      </w:pPr>
      <w:r w:rsidRPr="00945698">
        <w:rPr>
          <w:lang w:val="en-US"/>
        </w:rPr>
        <w:t xml:space="preserve">The process for implementing any of these mechanisms may vary between Competent Authorities. </w:t>
      </w:r>
    </w:p>
    <w:p w14:paraId="4AE174AF" w14:textId="77777777" w:rsidR="00B21364" w:rsidRDefault="00945698">
      <w:pPr>
        <w:pStyle w:val="Heading1"/>
        <w:ind w:left="694" w:hanging="709"/>
      </w:pPr>
      <w:bookmarkStart w:id="14" w:name="_Toc31190"/>
      <w:r>
        <w:lastRenderedPageBreak/>
        <w:t xml:space="preserve">DEVELOPING A QUALITY MANAGEMENT SYSTEM </w:t>
      </w:r>
      <w:bookmarkEnd w:id="14"/>
    </w:p>
    <w:p w14:paraId="4646486C" w14:textId="77777777" w:rsidR="00B21364" w:rsidRDefault="00945698">
      <w:pPr>
        <w:spacing w:after="96" w:line="259" w:lineRule="auto"/>
        <w:ind w:left="-30" w:firstLine="0"/>
      </w:pPr>
      <w:r>
        <w:rPr>
          <w:noProof/>
        </w:rPr>
        <mc:AlternateContent>
          <mc:Choice Requires="wpg">
            <w:drawing>
              <wp:inline distT="0" distB="0" distL="0" distR="0" wp14:anchorId="7E2F3466" wp14:editId="73FA1EF1">
                <wp:extent cx="937260" cy="12192"/>
                <wp:effectExtent l="0" t="0" r="0" b="0"/>
                <wp:docPr id="22803" name="Group 22803"/>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5" name="Shape 3209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2803" style="width:73.8pt;height:0.960022pt;mso-position-horizontal-relative:char;mso-position-vertical-relative:line" coordsize="9372,121">
                <v:shape id="Shape 32096"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115531D3" w14:textId="77777777" w:rsidR="00B21364" w:rsidRPr="00945698" w:rsidRDefault="00945698">
      <w:pPr>
        <w:spacing w:after="147"/>
        <w:ind w:left="-5"/>
        <w:rPr>
          <w:lang w:val="en-US"/>
        </w:rPr>
      </w:pPr>
      <w:r w:rsidRPr="00945698">
        <w:rPr>
          <w:lang w:val="en-US"/>
        </w:rPr>
        <w:t xml:space="preserve">The main objective of a QMS is to provide the </w:t>
      </w:r>
      <w:proofErr w:type="spellStart"/>
      <w:r w:rsidRPr="00945698">
        <w:rPr>
          <w:lang w:val="en-US"/>
        </w:rPr>
        <w:t>AtoN</w:t>
      </w:r>
      <w:proofErr w:type="spellEnd"/>
      <w:r w:rsidRPr="00945698">
        <w:rPr>
          <w:lang w:val="en-US"/>
        </w:rPr>
        <w:t xml:space="preserve"> service effectively and efficiently.  QMS certification demonstrates that the service is being provided in accordance with the published aims of the </w:t>
      </w:r>
      <w:proofErr w:type="spellStart"/>
      <w:r w:rsidRPr="00945698">
        <w:rPr>
          <w:lang w:val="en-US"/>
        </w:rPr>
        <w:t>organisation</w:t>
      </w:r>
      <w:proofErr w:type="spellEnd"/>
      <w:r w:rsidRPr="00945698">
        <w:rPr>
          <w:lang w:val="en-US"/>
        </w:rPr>
        <w:t xml:space="preserve"> and adds a level of trust between the Competent Authority and the user.  Certification should not be the main objective of developing and implementing any QMS. </w:t>
      </w:r>
    </w:p>
    <w:p w14:paraId="0C653649" w14:textId="77777777" w:rsidR="00B21364" w:rsidRDefault="00945698">
      <w:pPr>
        <w:pStyle w:val="Heading2"/>
        <w:ind w:left="836" w:hanging="851"/>
      </w:pPr>
      <w:bookmarkStart w:id="15" w:name="_Toc31191"/>
      <w:r>
        <w:t xml:space="preserve">GOVERNANCE FRAMEWORK </w:t>
      </w:r>
      <w:bookmarkEnd w:id="15"/>
    </w:p>
    <w:p w14:paraId="21E03EB3" w14:textId="77777777" w:rsidR="00B21364" w:rsidRDefault="00945698">
      <w:pPr>
        <w:spacing w:after="31" w:line="259" w:lineRule="auto"/>
        <w:ind w:left="-30" w:firstLine="0"/>
      </w:pPr>
      <w:r>
        <w:rPr>
          <w:noProof/>
        </w:rPr>
        <mc:AlternateContent>
          <mc:Choice Requires="wpg">
            <w:drawing>
              <wp:inline distT="0" distB="0" distL="0" distR="0" wp14:anchorId="5D820759" wp14:editId="6060CEA7">
                <wp:extent cx="938784" cy="6096"/>
                <wp:effectExtent l="0" t="0" r="0" b="0"/>
                <wp:docPr id="23658" name="Group 2365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7" name="Shape 3209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3658" style="width:73.92pt;height:0.47998pt;mso-position-horizontal-relative:char;mso-position-vertical-relative:line" coordsize="9387,60">
                <v:shape id="Shape 3209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32D22B00" w14:textId="77777777" w:rsidR="00B21364" w:rsidRPr="00945698" w:rsidRDefault="00945698">
      <w:pPr>
        <w:ind w:left="-5"/>
        <w:rPr>
          <w:lang w:val="en-US"/>
        </w:rPr>
      </w:pPr>
      <w:r w:rsidRPr="00945698">
        <w:rPr>
          <w:lang w:val="en-US"/>
        </w:rPr>
        <w:t xml:space="preserve">The statutory basis for each Competent Authority should be set out in a way that specifies the legal basis for the provision of the service and/or the regulating activity.  The legal powers from which the responsibility flows should also be clearly identified. </w:t>
      </w:r>
    </w:p>
    <w:p w14:paraId="43C86DE6" w14:textId="77777777" w:rsidR="00B21364" w:rsidRPr="00945698" w:rsidRDefault="00945698">
      <w:pPr>
        <w:spacing w:after="134"/>
        <w:ind w:left="-5"/>
        <w:rPr>
          <w:lang w:val="en-US"/>
        </w:rPr>
      </w:pPr>
      <w:r w:rsidRPr="00945698">
        <w:rPr>
          <w:lang w:val="en-US"/>
        </w:rPr>
        <w:t>A QMS should include references to relevant sections of The International Convention for the Safety of Life at Sea (SOLAS), Chapter V</w:t>
      </w:r>
      <w:r>
        <w:rPr>
          <w:vertAlign w:val="superscript"/>
        </w:rPr>
        <w:footnoteReference w:id="1"/>
      </w:r>
      <w:r w:rsidRPr="00945698">
        <w:rPr>
          <w:lang w:val="en-US"/>
        </w:rPr>
        <w:t xml:space="preserve"> and the IALA NAVGUIDE. </w:t>
      </w:r>
    </w:p>
    <w:p w14:paraId="132ED246" w14:textId="77777777" w:rsidR="00B21364" w:rsidRPr="00945698" w:rsidRDefault="00945698">
      <w:pPr>
        <w:ind w:left="-5"/>
        <w:rPr>
          <w:lang w:val="en-US"/>
        </w:rPr>
      </w:pPr>
      <w:r w:rsidRPr="00945698">
        <w:rPr>
          <w:lang w:val="en-US"/>
        </w:rPr>
        <w:t xml:space="preserve">For VTS; SOLAS, Regulation 12, (Vessel Traffic Services) states: </w:t>
      </w:r>
    </w:p>
    <w:p w14:paraId="0645833A"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Vessel traffic services (VTS) contribute to safety of life at sea, safety and efficiency of navigation and protection of the marine environment, adjacent shore areas, work sites and offshore installations from possible adverse effects of maritime traffic. </w:t>
      </w:r>
    </w:p>
    <w:p w14:paraId="33C7F999"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Contracting Governments undertake to arrange for the establishment of VTS where, in their opinion, the volume of traffic or the degree of risk justifies such services. </w:t>
      </w:r>
    </w:p>
    <w:p w14:paraId="19BF3EE5"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Contracting Governments planning and implementing VTS shall, wherever possible, follow the guidelines developed by the </w:t>
      </w:r>
      <w:proofErr w:type="spellStart"/>
      <w:r w:rsidRPr="00945698">
        <w:rPr>
          <w:i/>
          <w:lang w:val="en-US"/>
        </w:rPr>
        <w:t>Organisation</w:t>
      </w:r>
      <w:proofErr w:type="spellEnd"/>
      <w:r w:rsidRPr="00945698">
        <w:rPr>
          <w:i/>
          <w:lang w:val="en-US"/>
        </w:rPr>
        <w:t xml:space="preserve">.  The use of VTS may only be made mandatory in sea areas within the territorial seas of a coastal State. </w:t>
      </w:r>
    </w:p>
    <w:p w14:paraId="58DCA8A3"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Contracting Governments shall </w:t>
      </w:r>
      <w:proofErr w:type="spellStart"/>
      <w:r w:rsidRPr="00945698">
        <w:rPr>
          <w:i/>
          <w:lang w:val="en-US"/>
        </w:rPr>
        <w:t>endeavour</w:t>
      </w:r>
      <w:proofErr w:type="spellEnd"/>
      <w:r w:rsidRPr="00945698">
        <w:rPr>
          <w:i/>
          <w:lang w:val="en-US"/>
        </w:rPr>
        <w:t xml:space="preserve"> to secure the participation in, and compliance with, the provisions of vessel traffic services by ships entitled to fly their flag. </w:t>
      </w:r>
    </w:p>
    <w:p w14:paraId="243E6011"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Nothing in this regulation or the guidelines adopted by the </w:t>
      </w:r>
      <w:proofErr w:type="spellStart"/>
      <w:r w:rsidRPr="00945698">
        <w:rPr>
          <w:i/>
          <w:lang w:val="en-US"/>
        </w:rPr>
        <w:t>Organisation</w:t>
      </w:r>
      <w:proofErr w:type="spellEnd"/>
      <w:r w:rsidRPr="00945698">
        <w:rPr>
          <w:i/>
          <w:lang w:val="en-US"/>
        </w:rPr>
        <w:t xml:space="preserve"> shall prejudice the rights and duties of Governments under international law or the legal regimes of straits used for international navigation and archipelagic sea lanes. </w:t>
      </w:r>
    </w:p>
    <w:p w14:paraId="07F82068" w14:textId="77777777" w:rsidR="00B21364" w:rsidRPr="00945698" w:rsidRDefault="00945698">
      <w:pPr>
        <w:ind w:left="-5"/>
        <w:rPr>
          <w:lang w:val="en-US"/>
        </w:rPr>
      </w:pPr>
      <w:r w:rsidRPr="00945698">
        <w:rPr>
          <w:lang w:val="en-US"/>
        </w:rPr>
        <w:t xml:space="preserve">For Aids to Navigation; SOLAS, Regulation 13, (Establishment and operation of Aids to Navigation) states: </w:t>
      </w:r>
    </w:p>
    <w:p w14:paraId="54FFDA0C" w14:textId="77777777" w:rsidR="00B21364" w:rsidRPr="00945698" w:rsidRDefault="00945698">
      <w:pPr>
        <w:numPr>
          <w:ilvl w:val="0"/>
          <w:numId w:val="5"/>
        </w:numPr>
        <w:spacing w:after="126" w:line="250" w:lineRule="auto"/>
        <w:ind w:left="1121" w:hanging="568"/>
        <w:rPr>
          <w:lang w:val="en-US"/>
        </w:rPr>
      </w:pPr>
      <w:r w:rsidRPr="00945698">
        <w:rPr>
          <w:i/>
          <w:lang w:val="en-US"/>
        </w:rPr>
        <w:t xml:space="preserve">Each Contracting Government undertakes to provide, as it deems practical and necessary, either individually or in co‐operation with other Contracting Governments, such aids to navigation as the volume of traffic justifies and the degree of risk requires. </w:t>
      </w:r>
    </w:p>
    <w:p w14:paraId="765CD4E6" w14:textId="77777777" w:rsidR="00B21364" w:rsidRPr="00945698" w:rsidRDefault="00945698">
      <w:pPr>
        <w:numPr>
          <w:ilvl w:val="0"/>
          <w:numId w:val="5"/>
        </w:numPr>
        <w:spacing w:after="126" w:line="250" w:lineRule="auto"/>
        <w:ind w:left="1121" w:hanging="568"/>
        <w:rPr>
          <w:lang w:val="en-US"/>
        </w:rPr>
      </w:pPr>
      <w:r w:rsidRPr="00945698">
        <w:rPr>
          <w:i/>
          <w:lang w:val="en-US"/>
        </w:rPr>
        <w:t xml:space="preserve">In order to obtain the greatest possible uniformity in aids to navigation, Contracting Governments undertake to take into account the international recommendations and guidelines when establishing such aids. </w:t>
      </w:r>
    </w:p>
    <w:p w14:paraId="626073E3" w14:textId="77777777" w:rsidR="00B21364" w:rsidRPr="00945698" w:rsidRDefault="00945698">
      <w:pPr>
        <w:numPr>
          <w:ilvl w:val="0"/>
          <w:numId w:val="5"/>
        </w:numPr>
        <w:spacing w:after="126" w:line="250" w:lineRule="auto"/>
        <w:ind w:left="1121" w:hanging="568"/>
        <w:rPr>
          <w:lang w:val="en-US"/>
        </w:rPr>
      </w:pPr>
      <w:r w:rsidRPr="00945698">
        <w:rPr>
          <w:i/>
          <w:lang w:val="en-US"/>
        </w:rPr>
        <w:t xml:space="preserve">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w:t>
      </w:r>
      <w:proofErr w:type="gramStart"/>
      <w:r w:rsidRPr="00945698">
        <w:rPr>
          <w:i/>
          <w:lang w:val="en-US"/>
        </w:rPr>
        <w:t>effected</w:t>
      </w:r>
      <w:proofErr w:type="gramEnd"/>
      <w:r w:rsidRPr="00945698">
        <w:rPr>
          <w:i/>
          <w:lang w:val="en-US"/>
        </w:rPr>
        <w:t xml:space="preserve"> after timely and adequate notice has been promulgated.</w:t>
      </w:r>
      <w:r w:rsidRPr="00945698">
        <w:rPr>
          <w:lang w:val="en-US"/>
        </w:rPr>
        <w:t xml:space="preserve">  </w:t>
      </w:r>
    </w:p>
    <w:p w14:paraId="294AC0E1" w14:textId="77777777" w:rsidR="00B21364" w:rsidRPr="00945698" w:rsidRDefault="00945698">
      <w:pPr>
        <w:ind w:left="-5"/>
        <w:rPr>
          <w:lang w:val="en-US"/>
        </w:rPr>
      </w:pPr>
      <w:r w:rsidRPr="00945698">
        <w:rPr>
          <w:lang w:val="en-US"/>
        </w:rPr>
        <w:t xml:space="preserve">For e‐Navigation; the definition of e‐Navigation adopted by the IMO is: </w:t>
      </w:r>
    </w:p>
    <w:p w14:paraId="33D6436B" w14:textId="77777777" w:rsidR="00B21364" w:rsidRPr="00945698" w:rsidRDefault="00945698">
      <w:pPr>
        <w:spacing w:after="126" w:line="250" w:lineRule="auto"/>
        <w:ind w:left="0" w:firstLine="0"/>
        <w:rPr>
          <w:lang w:val="en-US"/>
        </w:rPr>
      </w:pPr>
      <w:r w:rsidRPr="00945698">
        <w:rPr>
          <w:i/>
          <w:lang w:val="en-US"/>
        </w:rPr>
        <w:lastRenderedPageBreak/>
        <w:t xml:space="preserve">‘e‐Navigation is the </w:t>
      </w:r>
      <w:proofErr w:type="spellStart"/>
      <w:r w:rsidRPr="00945698">
        <w:rPr>
          <w:i/>
          <w:lang w:val="en-US"/>
        </w:rPr>
        <w:t>harmonised</w:t>
      </w:r>
      <w:proofErr w:type="spellEnd"/>
      <w:r w:rsidRPr="00945698">
        <w:rPr>
          <w:i/>
          <w:lang w:val="en-US"/>
        </w:rPr>
        <w:t xml:space="preserve"> collection, integration, exchange, presentation and analysis of maritime information on‐board and ashore by electronic means to enhance berth to berth navigation and related services, for safety and security at sea and protection of the marine environment.’ </w:t>
      </w:r>
    </w:p>
    <w:p w14:paraId="3DE524E1" w14:textId="77777777" w:rsidR="00B21364" w:rsidRPr="00945698" w:rsidRDefault="00945698">
      <w:pPr>
        <w:numPr>
          <w:ilvl w:val="0"/>
          <w:numId w:val="4"/>
        </w:numPr>
        <w:spacing w:after="460" w:line="250" w:lineRule="auto"/>
        <w:ind w:left="1121" w:hanging="568"/>
        <w:rPr>
          <w:lang w:val="en-US"/>
        </w:rPr>
      </w:pPr>
      <w:r w:rsidRPr="00945698">
        <w:rPr>
          <w:i/>
          <w:lang w:val="en-US"/>
        </w:rPr>
        <w:t xml:space="preserve">e‐Navigation involves the </w:t>
      </w:r>
      <w:proofErr w:type="spellStart"/>
      <w:r w:rsidRPr="00945698">
        <w:rPr>
          <w:i/>
          <w:lang w:val="en-US"/>
        </w:rPr>
        <w:t>utilisation</w:t>
      </w:r>
      <w:proofErr w:type="spellEnd"/>
      <w:r w:rsidRPr="00945698">
        <w:rPr>
          <w:i/>
          <w:lang w:val="en-US"/>
        </w:rPr>
        <w:t xml:space="preserve"> and integration of all available navigational tools to ensure that a greater level of marine safety is achieved.  The implementation of e‐Navigation will deliver substantial operating efficiencies with resulting commercial and environmental benefits for Contracting Governments. </w:t>
      </w:r>
    </w:p>
    <w:p w14:paraId="1AC4B0BF" w14:textId="77777777" w:rsidR="00B21364" w:rsidRPr="00945698" w:rsidRDefault="00945698">
      <w:pPr>
        <w:spacing w:after="0" w:line="259" w:lineRule="auto"/>
        <w:ind w:left="0" w:firstLine="0"/>
        <w:rPr>
          <w:lang w:val="en-US"/>
        </w:rPr>
      </w:pPr>
      <w:r w:rsidRPr="00945698">
        <w:rPr>
          <w:sz w:val="18"/>
          <w:lang w:val="en-US"/>
        </w:rPr>
        <w:t xml:space="preserve"> </w:t>
      </w:r>
    </w:p>
    <w:p w14:paraId="06BD3D2C" w14:textId="77777777" w:rsidR="00B21364" w:rsidRPr="00945698" w:rsidRDefault="00945698">
      <w:pPr>
        <w:numPr>
          <w:ilvl w:val="0"/>
          <w:numId w:val="4"/>
        </w:numPr>
        <w:spacing w:after="126" w:line="250" w:lineRule="auto"/>
        <w:ind w:left="1121" w:hanging="568"/>
        <w:rPr>
          <w:lang w:val="en-US"/>
        </w:rPr>
      </w:pPr>
      <w:r w:rsidRPr="00945698">
        <w:rPr>
          <w:i/>
          <w:lang w:val="en-US"/>
        </w:rPr>
        <w:t xml:space="preserve">e‐Navigation incorporates the use of new technologies that helps to enhance the various electronic navigational and communication systems/services. </w:t>
      </w:r>
    </w:p>
    <w:p w14:paraId="24E073CA" w14:textId="77777777" w:rsidR="00B21364" w:rsidRPr="00945698" w:rsidRDefault="00945698">
      <w:pPr>
        <w:numPr>
          <w:ilvl w:val="0"/>
          <w:numId w:val="4"/>
        </w:numPr>
        <w:spacing w:after="126" w:line="250" w:lineRule="auto"/>
        <w:ind w:left="1121" w:hanging="568"/>
        <w:rPr>
          <w:lang w:val="en-US"/>
        </w:rPr>
      </w:pPr>
      <w:r w:rsidRPr="00945698">
        <w:rPr>
          <w:i/>
          <w:lang w:val="en-US"/>
        </w:rPr>
        <w:t xml:space="preserve">e‐Navigation provides Contracting Governments the opportunity to </w:t>
      </w:r>
      <w:proofErr w:type="spellStart"/>
      <w:r w:rsidRPr="00945698">
        <w:rPr>
          <w:i/>
          <w:lang w:val="en-US"/>
        </w:rPr>
        <w:t>optimise</w:t>
      </w:r>
      <w:proofErr w:type="spellEnd"/>
      <w:r w:rsidRPr="00945698">
        <w:rPr>
          <w:i/>
          <w:lang w:val="en-US"/>
        </w:rPr>
        <w:t xml:space="preserve"> the use of technical developments and ensure the focus of future developments is based on </w:t>
      </w:r>
      <w:proofErr w:type="gramStart"/>
      <w:r w:rsidRPr="00945698">
        <w:rPr>
          <w:i/>
          <w:lang w:val="en-US"/>
        </w:rPr>
        <w:t>an</w:t>
      </w:r>
      <w:proofErr w:type="gramEnd"/>
      <w:r w:rsidRPr="00945698">
        <w:rPr>
          <w:i/>
          <w:lang w:val="en-US"/>
        </w:rPr>
        <w:t xml:space="preserve"> holistic approach to safe berth‐to‐berth navigation. </w:t>
      </w:r>
    </w:p>
    <w:p w14:paraId="51C6C5B4" w14:textId="77777777" w:rsidR="00B21364" w:rsidRDefault="00945698">
      <w:pPr>
        <w:pStyle w:val="Heading2"/>
        <w:ind w:left="836" w:hanging="851"/>
      </w:pPr>
      <w:bookmarkStart w:id="18" w:name="_Toc31192"/>
      <w:r>
        <w:t xml:space="preserve">SERVICE DEFINITION </w:t>
      </w:r>
      <w:bookmarkEnd w:id="18"/>
    </w:p>
    <w:p w14:paraId="519B6281" w14:textId="77777777" w:rsidR="00B21364" w:rsidRDefault="00945698">
      <w:pPr>
        <w:spacing w:after="31" w:line="259" w:lineRule="auto"/>
        <w:ind w:left="-30" w:firstLine="0"/>
      </w:pPr>
      <w:r>
        <w:rPr>
          <w:noProof/>
        </w:rPr>
        <mc:AlternateContent>
          <mc:Choice Requires="wpg">
            <w:drawing>
              <wp:inline distT="0" distB="0" distL="0" distR="0" wp14:anchorId="7CE4B707" wp14:editId="6D4E89FE">
                <wp:extent cx="938784" cy="6096"/>
                <wp:effectExtent l="0" t="0" r="0" b="0"/>
                <wp:docPr id="22525" name="Group 2252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9" name="Shape 3209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2525" style="width:73.92pt;height:0.47998pt;mso-position-horizontal-relative:char;mso-position-vertical-relative:line" coordsize="9387,60">
                <v:shape id="Shape 32100"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511EE014" w14:textId="77777777" w:rsidR="00B21364" w:rsidRPr="00945698" w:rsidRDefault="00945698">
      <w:pPr>
        <w:ind w:left="-5"/>
        <w:rPr>
          <w:lang w:val="en-US"/>
        </w:rPr>
      </w:pPr>
      <w:r w:rsidRPr="00945698">
        <w:rPr>
          <w:lang w:val="en-US"/>
        </w:rPr>
        <w:t>Traditionally called maritime signals, all visual, acoustic or radio devices that are meant to improve navigation safety, facilitating traffic and preserving the environment, are considered Aids to Navigation (</w:t>
      </w:r>
      <w:proofErr w:type="spellStart"/>
      <w:r w:rsidRPr="00945698">
        <w:rPr>
          <w:lang w:val="en-US"/>
        </w:rPr>
        <w:t>AtoN</w:t>
      </w:r>
      <w:proofErr w:type="spellEnd"/>
      <w:r w:rsidRPr="00945698">
        <w:rPr>
          <w:lang w:val="en-US"/>
        </w:rPr>
        <w:t xml:space="preserve">). </w:t>
      </w:r>
    </w:p>
    <w:p w14:paraId="28874AB7" w14:textId="77777777" w:rsidR="00B21364" w:rsidRPr="00945698" w:rsidRDefault="00945698">
      <w:pPr>
        <w:ind w:left="-5"/>
        <w:rPr>
          <w:lang w:val="en-US"/>
        </w:rPr>
      </w:pPr>
      <w:r w:rsidRPr="00945698">
        <w:rPr>
          <w:lang w:val="en-US"/>
        </w:rPr>
        <w:t xml:space="preserve">The service that provides and maintains these devices is called the </w:t>
      </w:r>
      <w:proofErr w:type="spellStart"/>
      <w:r w:rsidRPr="00945698">
        <w:rPr>
          <w:lang w:val="en-US"/>
        </w:rPr>
        <w:t>AtoN</w:t>
      </w:r>
      <w:proofErr w:type="spellEnd"/>
      <w:r w:rsidRPr="00945698">
        <w:rPr>
          <w:lang w:val="en-US"/>
        </w:rPr>
        <w:t xml:space="preserve"> service. To exist as such, it requires interaction between the service provider and the user (i.e. the mariner). </w:t>
      </w:r>
    </w:p>
    <w:p w14:paraId="694A1416" w14:textId="77777777" w:rsidR="00B21364" w:rsidRPr="00945698" w:rsidRDefault="00945698">
      <w:pPr>
        <w:ind w:left="-5"/>
        <w:rPr>
          <w:lang w:val="en-US"/>
        </w:rPr>
      </w:pPr>
      <w:r w:rsidRPr="00945698">
        <w:rPr>
          <w:lang w:val="en-US"/>
        </w:rPr>
        <w:t xml:space="preserve">There should be uniformity not only in the </w:t>
      </w:r>
      <w:proofErr w:type="spellStart"/>
      <w:r w:rsidRPr="00945698">
        <w:rPr>
          <w:lang w:val="en-US"/>
        </w:rPr>
        <w:t>AtoN</w:t>
      </w:r>
      <w:proofErr w:type="spellEnd"/>
      <w:r w:rsidRPr="00945698">
        <w:rPr>
          <w:lang w:val="en-US"/>
        </w:rPr>
        <w:t xml:space="preserve"> themselves, but also in the level of service provided to ensure similar standards throughout the maritime community with particular emphasis in areas that serve as international boundaries. </w:t>
      </w:r>
    </w:p>
    <w:p w14:paraId="59F18661" w14:textId="77777777" w:rsidR="00B21364" w:rsidRPr="00945698" w:rsidRDefault="00945698">
      <w:pPr>
        <w:ind w:left="-5"/>
        <w:rPr>
          <w:lang w:val="en-US"/>
        </w:rPr>
      </w:pPr>
      <w:r w:rsidRPr="00945698">
        <w:rPr>
          <w:lang w:val="en-US"/>
        </w:rPr>
        <w:t xml:space="preserve">For the purpose of identifying its scope of activity, the Competent Authority should prepare a basic document explaining its role and responsibilities and the statutory or other basis for its powers. </w:t>
      </w:r>
    </w:p>
    <w:p w14:paraId="21BD10C8" w14:textId="77777777" w:rsidR="00B21364" w:rsidRPr="00945698" w:rsidRDefault="00945698">
      <w:pPr>
        <w:ind w:left="-5"/>
        <w:rPr>
          <w:lang w:val="en-US"/>
        </w:rPr>
      </w:pPr>
      <w:r w:rsidRPr="00945698">
        <w:rPr>
          <w:lang w:val="en-US"/>
        </w:rPr>
        <w:t xml:space="preserve">The Competent Authority may use flow processes, matrices and diagrams, to represent the different actions involved in the management of an </w:t>
      </w:r>
      <w:proofErr w:type="spellStart"/>
      <w:r w:rsidRPr="00945698">
        <w:rPr>
          <w:lang w:val="en-US"/>
        </w:rPr>
        <w:t>AtoN</w:t>
      </w:r>
      <w:proofErr w:type="spellEnd"/>
      <w:r w:rsidRPr="00945698">
        <w:rPr>
          <w:lang w:val="en-US"/>
        </w:rPr>
        <w:t xml:space="preserve"> system (Annex A refers). </w:t>
      </w:r>
    </w:p>
    <w:p w14:paraId="6D397E74" w14:textId="77777777" w:rsidR="00B21364" w:rsidRPr="00945698" w:rsidRDefault="00945698">
      <w:pPr>
        <w:spacing w:after="145"/>
        <w:ind w:left="-5"/>
        <w:rPr>
          <w:lang w:val="en-US"/>
        </w:rPr>
      </w:pPr>
      <w:r w:rsidRPr="00945698">
        <w:rPr>
          <w:lang w:val="en-US"/>
        </w:rPr>
        <w:t>User satisfaction exists when the user receives the service in the expected standards.</w:t>
      </w:r>
      <w:r>
        <w:rPr>
          <w:vertAlign w:val="superscript"/>
        </w:rPr>
        <w:footnoteReference w:id="2"/>
      </w:r>
      <w:r w:rsidRPr="00945698">
        <w:rPr>
          <w:lang w:val="en-US"/>
        </w:rPr>
        <w:t xml:space="preserve">  These terms should be defined as quality commitments that meet or exceed the minimum accepted standard.  A service level commitment may be associated to every single </w:t>
      </w:r>
      <w:proofErr w:type="spellStart"/>
      <w:r w:rsidRPr="00945698">
        <w:rPr>
          <w:lang w:val="en-US"/>
        </w:rPr>
        <w:t>AtoN</w:t>
      </w:r>
      <w:proofErr w:type="spellEnd"/>
      <w:r w:rsidRPr="00945698">
        <w:rPr>
          <w:lang w:val="en-US"/>
        </w:rPr>
        <w:t xml:space="preserve"> or to a combination of </w:t>
      </w:r>
      <w:proofErr w:type="spellStart"/>
      <w:r w:rsidRPr="00945698">
        <w:rPr>
          <w:lang w:val="en-US"/>
        </w:rPr>
        <w:t>AtoN</w:t>
      </w:r>
      <w:proofErr w:type="spellEnd"/>
      <w:r w:rsidRPr="00945698">
        <w:rPr>
          <w:lang w:val="en-US"/>
        </w:rPr>
        <w:t xml:space="preserve">. </w:t>
      </w:r>
    </w:p>
    <w:p w14:paraId="2A80F042" w14:textId="77777777" w:rsidR="00B21364" w:rsidRDefault="00945698">
      <w:pPr>
        <w:pStyle w:val="Heading2"/>
        <w:ind w:left="836" w:hanging="851"/>
      </w:pPr>
      <w:bookmarkStart w:id="19" w:name="_Toc31193"/>
      <w:r>
        <w:t xml:space="preserve">ORGANISATIONAL POLICY </w:t>
      </w:r>
      <w:bookmarkEnd w:id="19"/>
    </w:p>
    <w:p w14:paraId="2F8DCE6C" w14:textId="77777777" w:rsidR="00B21364" w:rsidRDefault="00945698">
      <w:pPr>
        <w:spacing w:after="31" w:line="259" w:lineRule="auto"/>
        <w:ind w:left="-30" w:firstLine="0"/>
      </w:pPr>
      <w:r>
        <w:rPr>
          <w:noProof/>
        </w:rPr>
        <mc:AlternateContent>
          <mc:Choice Requires="wpg">
            <w:drawing>
              <wp:inline distT="0" distB="0" distL="0" distR="0" wp14:anchorId="7910B840" wp14:editId="11796D82">
                <wp:extent cx="938784" cy="6096"/>
                <wp:effectExtent l="0" t="0" r="0" b="0"/>
                <wp:docPr id="22526" name="Group 2252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1" name="Shape 3210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2526" style="width:73.92pt;height:0.480011pt;mso-position-horizontal-relative:char;mso-position-vertical-relative:line" coordsize="9387,60">
                <v:shape id="Shape 3210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E34D2C8" w14:textId="77777777" w:rsidR="00B21364" w:rsidRDefault="00945698">
      <w:pPr>
        <w:spacing w:after="147"/>
        <w:ind w:left="-5"/>
      </w:pPr>
      <w:proofErr w:type="spellStart"/>
      <w:r w:rsidRPr="00945698">
        <w:rPr>
          <w:lang w:val="en-US"/>
        </w:rPr>
        <w:t>Organisational</w:t>
      </w:r>
      <w:proofErr w:type="spellEnd"/>
      <w:r w:rsidRPr="00945698">
        <w:rPr>
          <w:lang w:val="en-US"/>
        </w:rPr>
        <w:t xml:space="preserve"> policy should be developed to translate the </w:t>
      </w:r>
      <w:proofErr w:type="spellStart"/>
      <w:r w:rsidRPr="00945698">
        <w:rPr>
          <w:lang w:val="en-US"/>
        </w:rPr>
        <w:t>organisation’s</w:t>
      </w:r>
      <w:proofErr w:type="spellEnd"/>
      <w:r w:rsidRPr="00945698">
        <w:rPr>
          <w:lang w:val="en-US"/>
        </w:rPr>
        <w:t xml:space="preserve"> vision, mission and values into more specific guidance for provision of the </w:t>
      </w:r>
      <w:proofErr w:type="spellStart"/>
      <w:r w:rsidRPr="00945698">
        <w:rPr>
          <w:lang w:val="en-US"/>
        </w:rPr>
        <w:t>AtoN</w:t>
      </w:r>
      <w:proofErr w:type="spellEnd"/>
      <w:r w:rsidRPr="00945698">
        <w:rPr>
          <w:lang w:val="en-US"/>
        </w:rPr>
        <w:t xml:space="preserve"> service.  The policy should contain a description of the services to be provided and guidance to align the service with higher‐level priorities and objectives.  </w:t>
      </w:r>
      <w:r>
        <w:t xml:space="preserve">The policy should be periodically reviewed. </w:t>
      </w:r>
    </w:p>
    <w:p w14:paraId="7B8742C8" w14:textId="77777777" w:rsidR="00B21364" w:rsidRDefault="00945698">
      <w:pPr>
        <w:pStyle w:val="Heading2"/>
        <w:ind w:left="836" w:hanging="851"/>
      </w:pPr>
      <w:bookmarkStart w:id="20" w:name="_Toc31194"/>
      <w:r>
        <w:t xml:space="preserve">PLANNING </w:t>
      </w:r>
      <w:bookmarkEnd w:id="20"/>
    </w:p>
    <w:p w14:paraId="0F19E3E0" w14:textId="77777777" w:rsidR="00B21364" w:rsidRDefault="00945698">
      <w:pPr>
        <w:spacing w:after="31" w:line="259" w:lineRule="auto"/>
        <w:ind w:left="-30" w:firstLine="0"/>
      </w:pPr>
      <w:r>
        <w:rPr>
          <w:noProof/>
        </w:rPr>
        <mc:AlternateContent>
          <mc:Choice Requires="wpg">
            <w:drawing>
              <wp:inline distT="0" distB="0" distL="0" distR="0" wp14:anchorId="7A6ACA3F" wp14:editId="6DDDD1AA">
                <wp:extent cx="938784" cy="6096"/>
                <wp:effectExtent l="0" t="0" r="0" b="0"/>
                <wp:docPr id="22528" name="Group 2252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3" name="Shape 3210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2528" style="width:73.92pt;height:0.47998pt;mso-position-horizontal-relative:char;mso-position-vertical-relative:line" coordsize="9387,60">
                <v:shape id="Shape 3210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F47CD88" w14:textId="77777777" w:rsidR="00B21364" w:rsidRPr="00945698" w:rsidRDefault="00945698">
      <w:pPr>
        <w:ind w:left="-5"/>
        <w:rPr>
          <w:lang w:val="en-US"/>
        </w:rPr>
      </w:pPr>
      <w:r w:rsidRPr="00945698">
        <w:rPr>
          <w:lang w:val="en-US"/>
        </w:rPr>
        <w:t xml:space="preserve">There are a number of internationally </w:t>
      </w:r>
      <w:proofErr w:type="spellStart"/>
      <w:r w:rsidRPr="00945698">
        <w:rPr>
          <w:lang w:val="en-US"/>
        </w:rPr>
        <w:t>recognised</w:t>
      </w:r>
      <w:proofErr w:type="spellEnd"/>
      <w:r w:rsidRPr="00945698">
        <w:rPr>
          <w:lang w:val="en-US"/>
        </w:rPr>
        <w:t xml:space="preserve"> QMS Standards. While the terminology used may differ, the basic principles are the same.  The implementation of a QMS should generally be carried out by the </w:t>
      </w:r>
      <w:proofErr w:type="spellStart"/>
      <w:r w:rsidRPr="00945698">
        <w:rPr>
          <w:lang w:val="en-US"/>
        </w:rPr>
        <w:t>organisation’s</w:t>
      </w:r>
      <w:proofErr w:type="spellEnd"/>
      <w:r w:rsidRPr="00945698">
        <w:rPr>
          <w:lang w:val="en-US"/>
        </w:rPr>
        <w:t xml:space="preserve"> </w:t>
      </w:r>
      <w:r w:rsidRPr="00945698">
        <w:rPr>
          <w:lang w:val="en-US"/>
        </w:rPr>
        <w:lastRenderedPageBreak/>
        <w:t xml:space="preserve">own staff.  While advisors may be used to support and provide guidance on </w:t>
      </w:r>
      <w:proofErr w:type="spellStart"/>
      <w:r w:rsidRPr="00945698">
        <w:rPr>
          <w:lang w:val="en-US"/>
        </w:rPr>
        <w:t>organisational</w:t>
      </w:r>
      <w:proofErr w:type="spellEnd"/>
      <w:r w:rsidRPr="00945698">
        <w:rPr>
          <w:lang w:val="en-US"/>
        </w:rPr>
        <w:t xml:space="preserve"> aspects, ownership of the system by the </w:t>
      </w:r>
      <w:proofErr w:type="spellStart"/>
      <w:r w:rsidRPr="00945698">
        <w:rPr>
          <w:lang w:val="en-US"/>
        </w:rPr>
        <w:t>organisation</w:t>
      </w:r>
      <w:proofErr w:type="spellEnd"/>
      <w:r w:rsidRPr="00945698">
        <w:rPr>
          <w:lang w:val="en-US"/>
        </w:rPr>
        <w:t xml:space="preserve"> is fundamental to its success.  Figure 1 is an example of a QMS. </w:t>
      </w:r>
    </w:p>
    <w:p w14:paraId="30A4CD59" w14:textId="77777777" w:rsidR="00B21364" w:rsidRPr="00945698" w:rsidRDefault="00945698">
      <w:pPr>
        <w:spacing w:after="135"/>
        <w:ind w:left="-5"/>
        <w:rPr>
          <w:lang w:val="en-US"/>
        </w:rPr>
      </w:pPr>
      <w:r w:rsidRPr="00945698">
        <w:rPr>
          <w:lang w:val="en-US"/>
        </w:rPr>
        <w:t xml:space="preserve">The first steps in developing a QMS include defining: </w:t>
      </w:r>
    </w:p>
    <w:p w14:paraId="3D669B62" w14:textId="77777777" w:rsidR="00B21364" w:rsidRPr="00945698" w:rsidRDefault="00945698">
      <w:pPr>
        <w:numPr>
          <w:ilvl w:val="0"/>
          <w:numId w:val="6"/>
        </w:numPr>
        <w:ind w:hanging="425"/>
        <w:rPr>
          <w:lang w:val="en-US"/>
        </w:rPr>
      </w:pPr>
      <w:r w:rsidRPr="00945698">
        <w:rPr>
          <w:lang w:val="en-US"/>
        </w:rPr>
        <w:t xml:space="preserve">Mission, Vision and/or Values; </w:t>
      </w:r>
    </w:p>
    <w:p w14:paraId="2463E674" w14:textId="77777777" w:rsidR="00B21364" w:rsidRDefault="00945698">
      <w:pPr>
        <w:numPr>
          <w:ilvl w:val="0"/>
          <w:numId w:val="6"/>
        </w:numPr>
        <w:ind w:hanging="425"/>
      </w:pPr>
      <w:r>
        <w:t xml:space="preserve">Organisational Policy; </w:t>
      </w:r>
    </w:p>
    <w:p w14:paraId="278CC08A" w14:textId="77777777" w:rsidR="00B21364" w:rsidRDefault="00945698">
      <w:pPr>
        <w:numPr>
          <w:ilvl w:val="0"/>
          <w:numId w:val="6"/>
        </w:numPr>
        <w:ind w:hanging="425"/>
      </w:pPr>
      <w:r>
        <w:t xml:space="preserve">Strategic Plan; </w:t>
      </w:r>
    </w:p>
    <w:p w14:paraId="5DC34426" w14:textId="77777777" w:rsidR="00B21364" w:rsidRPr="00945698" w:rsidRDefault="00945698">
      <w:pPr>
        <w:numPr>
          <w:ilvl w:val="0"/>
          <w:numId w:val="6"/>
        </w:numPr>
        <w:ind w:hanging="425"/>
        <w:rPr>
          <w:lang w:val="en-US"/>
        </w:rPr>
      </w:pPr>
      <w:r w:rsidRPr="00945698">
        <w:rPr>
          <w:lang w:val="en-US"/>
        </w:rPr>
        <w:t xml:space="preserve">Business Plan, annual or multi‐annual objectives or projects; </w:t>
      </w:r>
    </w:p>
    <w:p w14:paraId="271A53BA" w14:textId="77777777" w:rsidR="00B21364" w:rsidRPr="00945698" w:rsidRDefault="00945698">
      <w:pPr>
        <w:numPr>
          <w:ilvl w:val="0"/>
          <w:numId w:val="6"/>
        </w:numPr>
        <w:spacing w:after="83"/>
        <w:ind w:hanging="425"/>
        <w:rPr>
          <w:lang w:val="en-US"/>
        </w:rPr>
      </w:pPr>
      <w:r w:rsidRPr="00945698">
        <w:rPr>
          <w:lang w:val="en-US"/>
        </w:rPr>
        <w:t xml:space="preserve">Quality Manual. (refer to definitions in Section 6) </w:t>
      </w:r>
    </w:p>
    <w:p w14:paraId="380ACBF4" w14:textId="77777777" w:rsidR="00B21364" w:rsidRPr="00945698" w:rsidRDefault="00945698">
      <w:pPr>
        <w:spacing w:after="638"/>
        <w:ind w:left="-5"/>
        <w:rPr>
          <w:lang w:val="en-US"/>
        </w:rPr>
      </w:pPr>
      <w:r w:rsidRPr="00945698">
        <w:rPr>
          <w:lang w:val="en-US"/>
        </w:rPr>
        <w:t xml:space="preserve">The use of a QMS will identify strong points and areas of improvement.  The cycle of continuous improvement will result in changes to the business plan and QMS. </w:t>
      </w:r>
    </w:p>
    <w:p w14:paraId="113F3120" w14:textId="77777777" w:rsidR="00B21364" w:rsidRPr="00945698" w:rsidRDefault="00945698">
      <w:pPr>
        <w:spacing w:after="0" w:line="259" w:lineRule="auto"/>
        <w:ind w:left="0" w:firstLine="0"/>
        <w:rPr>
          <w:lang w:val="en-US"/>
        </w:rPr>
      </w:pPr>
      <w:r w:rsidRPr="00945698">
        <w:rPr>
          <w:sz w:val="18"/>
          <w:lang w:val="en-US"/>
        </w:rPr>
        <w:t xml:space="preserve"> </w:t>
      </w:r>
    </w:p>
    <w:p w14:paraId="404C582A" w14:textId="77777777" w:rsidR="00B21364" w:rsidRPr="00945698" w:rsidRDefault="00945698">
      <w:pPr>
        <w:spacing w:after="139"/>
        <w:ind w:left="-5"/>
        <w:rPr>
          <w:lang w:val="en-US"/>
        </w:rPr>
      </w:pPr>
      <w:r w:rsidRPr="00945698">
        <w:rPr>
          <w:lang w:val="en-US"/>
        </w:rPr>
        <w:t xml:space="preserve">Figure 1 provides an overview of the elements that make up a QMS, and their relationship.  There are many items that need to be included in a QMS, such as: </w:t>
      </w:r>
    </w:p>
    <w:p w14:paraId="4BDF1E4C" w14:textId="77777777" w:rsidR="00B21364" w:rsidRDefault="00945698">
      <w:pPr>
        <w:numPr>
          <w:ilvl w:val="0"/>
          <w:numId w:val="6"/>
        </w:numPr>
        <w:ind w:hanging="425"/>
      </w:pPr>
      <w:r>
        <w:t xml:space="preserve">organisational level; </w:t>
      </w:r>
    </w:p>
    <w:p w14:paraId="499A17AF" w14:textId="77777777" w:rsidR="00B21364" w:rsidRDefault="00945698">
      <w:pPr>
        <w:numPr>
          <w:ilvl w:val="0"/>
          <w:numId w:val="6"/>
        </w:numPr>
        <w:ind w:hanging="425"/>
      </w:pPr>
      <w:r>
        <w:t xml:space="preserve">strategic planning level; </w:t>
      </w:r>
    </w:p>
    <w:p w14:paraId="378B78C1" w14:textId="77777777" w:rsidR="00B21364" w:rsidRDefault="00945698">
      <w:pPr>
        <w:numPr>
          <w:ilvl w:val="0"/>
          <w:numId w:val="6"/>
        </w:numPr>
        <w:ind w:hanging="425"/>
      </w:pPr>
      <w:r>
        <w:t xml:space="preserve">business planning; </w:t>
      </w:r>
    </w:p>
    <w:p w14:paraId="7CA45854" w14:textId="77777777" w:rsidR="00B21364" w:rsidRDefault="00945698">
      <w:pPr>
        <w:numPr>
          <w:ilvl w:val="0"/>
          <w:numId w:val="6"/>
        </w:numPr>
        <w:ind w:hanging="425"/>
      </w:pPr>
      <w:r>
        <w:t xml:space="preserve">implementation; </w:t>
      </w:r>
    </w:p>
    <w:p w14:paraId="47DD9503" w14:textId="77777777" w:rsidR="00B21364" w:rsidRDefault="00945698">
      <w:pPr>
        <w:numPr>
          <w:ilvl w:val="0"/>
          <w:numId w:val="6"/>
        </w:numPr>
        <w:ind w:hanging="425"/>
      </w:pPr>
      <w:r>
        <w:t xml:space="preserve">support; </w:t>
      </w:r>
    </w:p>
    <w:p w14:paraId="1AAA6FBB" w14:textId="77777777" w:rsidR="00B21364" w:rsidRDefault="00945698">
      <w:pPr>
        <w:numPr>
          <w:ilvl w:val="0"/>
          <w:numId w:val="6"/>
        </w:numPr>
        <w:ind w:hanging="425"/>
      </w:pPr>
      <w:r>
        <w:t xml:space="preserve">documentation; </w:t>
      </w:r>
    </w:p>
    <w:p w14:paraId="178D1208" w14:textId="77777777" w:rsidR="00B21364" w:rsidRDefault="00945698">
      <w:pPr>
        <w:numPr>
          <w:ilvl w:val="0"/>
          <w:numId w:val="6"/>
        </w:numPr>
        <w:spacing w:after="84"/>
        <w:ind w:hanging="425"/>
      </w:pPr>
      <w:r>
        <w:t xml:space="preserve">training. </w:t>
      </w:r>
    </w:p>
    <w:p w14:paraId="19F9801F" w14:textId="77777777" w:rsidR="00B21364" w:rsidRPr="00945698" w:rsidRDefault="00945698">
      <w:pPr>
        <w:ind w:left="-5"/>
        <w:rPr>
          <w:lang w:val="en-US"/>
        </w:rPr>
      </w:pPr>
      <w:r w:rsidRPr="00945698">
        <w:rPr>
          <w:lang w:val="en-US"/>
        </w:rPr>
        <w:t xml:space="preserve">A checklist for items to be included in a QMS is provided at ANNEX B.  This checklist should be revised and amended to reflect the specific requirements of a Competent Authority. </w:t>
      </w:r>
    </w:p>
    <w:p w14:paraId="13B4D61E" w14:textId="77777777" w:rsidR="00B21364" w:rsidRPr="00945698" w:rsidRDefault="00945698">
      <w:pPr>
        <w:ind w:left="-5"/>
        <w:rPr>
          <w:lang w:val="en-US"/>
        </w:rPr>
      </w:pPr>
      <w:r w:rsidRPr="00945698">
        <w:rPr>
          <w:lang w:val="en-US"/>
        </w:rPr>
        <w:t xml:space="preserve">Authorities may have existing documentation and processes that fulfil many requirements of a QMS. </w:t>
      </w:r>
    </w:p>
    <w:p w14:paraId="1B8700DC" w14:textId="77777777" w:rsidR="00B21364" w:rsidRPr="00945698" w:rsidRDefault="00945698">
      <w:pPr>
        <w:spacing w:after="0" w:line="259" w:lineRule="auto"/>
        <w:ind w:left="0" w:firstLine="0"/>
        <w:rPr>
          <w:lang w:val="en-US"/>
        </w:rPr>
      </w:pPr>
      <w:r w:rsidRPr="00945698">
        <w:rPr>
          <w:lang w:val="en-US"/>
        </w:rPr>
        <w:t xml:space="preserve"> </w:t>
      </w:r>
    </w:p>
    <w:p w14:paraId="2538C819" w14:textId="77777777" w:rsidR="00B21364" w:rsidRDefault="00945698">
      <w:pPr>
        <w:spacing w:after="226" w:line="259" w:lineRule="auto"/>
        <w:ind w:left="283" w:firstLine="0"/>
      </w:pPr>
      <w:r>
        <w:rPr>
          <w:noProof/>
        </w:rPr>
        <mc:AlternateContent>
          <mc:Choice Requires="wpg">
            <w:drawing>
              <wp:inline distT="0" distB="0" distL="0" distR="0" wp14:anchorId="71C14D7B" wp14:editId="1FC66916">
                <wp:extent cx="6139707" cy="2454483"/>
                <wp:effectExtent l="0" t="0" r="0" b="0"/>
                <wp:docPr id="23775" name="Group 23775"/>
                <wp:cNvGraphicFramePr/>
                <a:graphic xmlns:a="http://schemas.openxmlformats.org/drawingml/2006/main">
                  <a:graphicData uri="http://schemas.microsoft.com/office/word/2010/wordprocessingGroup">
                    <wpg:wgp>
                      <wpg:cNvGrpSpPr/>
                      <wpg:grpSpPr>
                        <a:xfrm>
                          <a:off x="0" y="0"/>
                          <a:ext cx="6139707" cy="2454483"/>
                          <a:chOff x="0" y="0"/>
                          <a:chExt cx="6139707" cy="2454483"/>
                        </a:xfrm>
                      </wpg:grpSpPr>
                      <wps:wsp>
                        <wps:cNvPr id="681" name="Rectangle 681"/>
                        <wps:cNvSpPr/>
                        <wps:spPr>
                          <a:xfrm>
                            <a:off x="6108192" y="2312450"/>
                            <a:ext cx="41915" cy="188904"/>
                          </a:xfrm>
                          <a:prstGeom prst="rect">
                            <a:avLst/>
                          </a:prstGeom>
                          <a:ln>
                            <a:noFill/>
                          </a:ln>
                        </wps:spPr>
                        <wps:txbx>
                          <w:txbxContent>
                            <w:p w14:paraId="526E4240" w14:textId="77777777" w:rsidR="00945698" w:rsidRDefault="00945698">
                              <w:pPr>
                                <w:spacing w:after="160" w:line="259" w:lineRule="auto"/>
                                <w:ind w:left="0" w:firstLine="0"/>
                              </w:pPr>
                              <w:r>
                                <w:t xml:space="preserve"> </w:t>
                              </w:r>
                            </w:p>
                          </w:txbxContent>
                        </wps:txbx>
                        <wps:bodyPr horzOverflow="overflow" vert="horz" lIns="0" tIns="0" rIns="0" bIns="0" rtlCol="0">
                          <a:noAutofit/>
                        </wps:bodyPr>
                      </wps:wsp>
                      <wps:wsp>
                        <wps:cNvPr id="705" name="Rectangle 705"/>
                        <wps:cNvSpPr/>
                        <wps:spPr>
                          <a:xfrm>
                            <a:off x="2164842" y="2129596"/>
                            <a:ext cx="2333538" cy="172388"/>
                          </a:xfrm>
                          <a:prstGeom prst="rect">
                            <a:avLst/>
                          </a:prstGeom>
                          <a:ln>
                            <a:noFill/>
                          </a:ln>
                        </wps:spPr>
                        <wps:txbx>
                          <w:txbxContent>
                            <w:p w14:paraId="51A82070" w14:textId="77777777" w:rsidR="00945698" w:rsidRDefault="00945698">
                              <w:pPr>
                                <w:spacing w:after="160" w:line="259" w:lineRule="auto"/>
                                <w:ind w:left="0" w:firstLine="0"/>
                              </w:pPr>
                              <w:r>
                                <w:rPr>
                                  <w:b/>
                                  <w:sz w:val="20"/>
                                </w:rPr>
                                <w:t>QUALITY MANAGEMENT SYSTEM</w:t>
                              </w:r>
                            </w:p>
                          </w:txbxContent>
                        </wps:txbx>
                        <wps:bodyPr horzOverflow="overflow" vert="horz" lIns="0" tIns="0" rIns="0" bIns="0" rtlCol="0">
                          <a:noAutofit/>
                        </wps:bodyPr>
                      </wps:wsp>
                      <wps:wsp>
                        <wps:cNvPr id="707" name="Shape 707"/>
                        <wps:cNvSpPr/>
                        <wps:spPr>
                          <a:xfrm>
                            <a:off x="2678430" y="0"/>
                            <a:ext cx="462153" cy="466344"/>
                          </a:xfrm>
                          <a:custGeom>
                            <a:avLst/>
                            <a:gdLst/>
                            <a:ahLst/>
                            <a:cxnLst/>
                            <a:rect l="0" t="0" r="0" b="0"/>
                            <a:pathLst>
                              <a:path w="462153" h="466344">
                                <a:moveTo>
                                  <a:pt x="0" y="0"/>
                                </a:moveTo>
                                <a:lnTo>
                                  <a:pt x="462153" y="0"/>
                                </a:lnTo>
                                <a:lnTo>
                                  <a:pt x="462153" y="9906"/>
                                </a:lnTo>
                                <a:lnTo>
                                  <a:pt x="9906" y="9906"/>
                                </a:lnTo>
                                <a:lnTo>
                                  <a:pt x="9906" y="457200"/>
                                </a:lnTo>
                                <a:lnTo>
                                  <a:pt x="462153" y="457200"/>
                                </a:lnTo>
                                <a:lnTo>
                                  <a:pt x="462153"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8" name="Shape 708"/>
                        <wps:cNvSpPr/>
                        <wps:spPr>
                          <a:xfrm>
                            <a:off x="3140583" y="0"/>
                            <a:ext cx="461391" cy="466344"/>
                          </a:xfrm>
                          <a:custGeom>
                            <a:avLst/>
                            <a:gdLst/>
                            <a:ahLst/>
                            <a:cxnLst/>
                            <a:rect l="0" t="0" r="0" b="0"/>
                            <a:pathLst>
                              <a:path w="461391" h="466344">
                                <a:moveTo>
                                  <a:pt x="0" y="0"/>
                                </a:moveTo>
                                <a:lnTo>
                                  <a:pt x="461391" y="0"/>
                                </a:lnTo>
                                <a:lnTo>
                                  <a:pt x="461391" y="466344"/>
                                </a:lnTo>
                                <a:lnTo>
                                  <a:pt x="0" y="466344"/>
                                </a:lnTo>
                                <a:lnTo>
                                  <a:pt x="0" y="457200"/>
                                </a:lnTo>
                                <a:lnTo>
                                  <a:pt x="452247" y="457200"/>
                                </a:lnTo>
                                <a:lnTo>
                                  <a:pt x="45224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9" name="Rectangle 709"/>
                        <wps:cNvSpPr/>
                        <wps:spPr>
                          <a:xfrm>
                            <a:off x="2889504" y="79815"/>
                            <a:ext cx="705983" cy="172388"/>
                          </a:xfrm>
                          <a:prstGeom prst="rect">
                            <a:avLst/>
                          </a:prstGeom>
                          <a:ln>
                            <a:noFill/>
                          </a:ln>
                        </wps:spPr>
                        <wps:txbx>
                          <w:txbxContent>
                            <w:p w14:paraId="4993CFC4" w14:textId="77777777" w:rsidR="00945698" w:rsidRDefault="00945698">
                              <w:pPr>
                                <w:spacing w:after="160" w:line="259" w:lineRule="auto"/>
                                <w:ind w:left="0" w:firstLine="0"/>
                              </w:pPr>
                              <w:r>
                                <w:rPr>
                                  <w:sz w:val="20"/>
                                </w:rPr>
                                <w:t xml:space="preserve">BUSINESS </w:t>
                              </w:r>
                            </w:p>
                          </w:txbxContent>
                        </wps:txbx>
                        <wps:bodyPr horzOverflow="overflow" vert="horz" lIns="0" tIns="0" rIns="0" bIns="0" rtlCol="0">
                          <a:noAutofit/>
                        </wps:bodyPr>
                      </wps:wsp>
                      <wps:wsp>
                        <wps:cNvPr id="710" name="Rectangle 710"/>
                        <wps:cNvSpPr/>
                        <wps:spPr>
                          <a:xfrm>
                            <a:off x="3003040" y="235269"/>
                            <a:ext cx="366066" cy="172388"/>
                          </a:xfrm>
                          <a:prstGeom prst="rect">
                            <a:avLst/>
                          </a:prstGeom>
                          <a:ln>
                            <a:noFill/>
                          </a:ln>
                        </wps:spPr>
                        <wps:txbx>
                          <w:txbxContent>
                            <w:p w14:paraId="05683AB4" w14:textId="77777777" w:rsidR="00945698" w:rsidRDefault="00945698">
                              <w:pPr>
                                <w:spacing w:after="160" w:line="259" w:lineRule="auto"/>
                                <w:ind w:left="0" w:firstLine="0"/>
                              </w:pPr>
                              <w:r>
                                <w:rPr>
                                  <w:sz w:val="20"/>
                                </w:rPr>
                                <w:t>PLAN</w:t>
                              </w:r>
                            </w:p>
                          </w:txbxContent>
                        </wps:txbx>
                        <wps:bodyPr horzOverflow="overflow" vert="horz" lIns="0" tIns="0" rIns="0" bIns="0" rtlCol="0">
                          <a:noAutofit/>
                        </wps:bodyPr>
                      </wps:wsp>
                      <wps:wsp>
                        <wps:cNvPr id="711" name="Rectangle 711"/>
                        <wps:cNvSpPr/>
                        <wps:spPr>
                          <a:xfrm>
                            <a:off x="3277362" y="219753"/>
                            <a:ext cx="56348" cy="190519"/>
                          </a:xfrm>
                          <a:prstGeom prst="rect">
                            <a:avLst/>
                          </a:prstGeom>
                          <a:ln>
                            <a:noFill/>
                          </a:ln>
                        </wps:spPr>
                        <wps:txbx>
                          <w:txbxContent>
                            <w:p w14:paraId="4072D50F"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3" name="Shape 713"/>
                        <wps:cNvSpPr/>
                        <wps:spPr>
                          <a:xfrm>
                            <a:off x="2700528" y="971550"/>
                            <a:ext cx="451104" cy="466344"/>
                          </a:xfrm>
                          <a:custGeom>
                            <a:avLst/>
                            <a:gdLst/>
                            <a:ahLst/>
                            <a:cxnLst/>
                            <a:rect l="0" t="0" r="0" b="0"/>
                            <a:pathLst>
                              <a:path w="451104" h="466344">
                                <a:moveTo>
                                  <a:pt x="0" y="0"/>
                                </a:moveTo>
                                <a:lnTo>
                                  <a:pt x="451104" y="0"/>
                                </a:lnTo>
                                <a:lnTo>
                                  <a:pt x="451104" y="9144"/>
                                </a:lnTo>
                                <a:lnTo>
                                  <a:pt x="9906" y="9144"/>
                                </a:lnTo>
                                <a:lnTo>
                                  <a:pt x="9906" y="456438"/>
                                </a:lnTo>
                                <a:lnTo>
                                  <a:pt x="451104" y="456438"/>
                                </a:lnTo>
                                <a:lnTo>
                                  <a:pt x="451104"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4" name="Shape 714"/>
                        <wps:cNvSpPr/>
                        <wps:spPr>
                          <a:xfrm>
                            <a:off x="3151632" y="971550"/>
                            <a:ext cx="450342" cy="466344"/>
                          </a:xfrm>
                          <a:custGeom>
                            <a:avLst/>
                            <a:gdLst/>
                            <a:ahLst/>
                            <a:cxnLst/>
                            <a:rect l="0" t="0" r="0" b="0"/>
                            <a:pathLst>
                              <a:path w="450342" h="466344">
                                <a:moveTo>
                                  <a:pt x="0" y="0"/>
                                </a:moveTo>
                                <a:lnTo>
                                  <a:pt x="450342" y="0"/>
                                </a:lnTo>
                                <a:lnTo>
                                  <a:pt x="450342" y="466344"/>
                                </a:lnTo>
                                <a:lnTo>
                                  <a:pt x="0" y="466344"/>
                                </a:lnTo>
                                <a:lnTo>
                                  <a:pt x="0" y="456438"/>
                                </a:lnTo>
                                <a:lnTo>
                                  <a:pt x="441198" y="456438"/>
                                </a:lnTo>
                                <a:lnTo>
                                  <a:pt x="44119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 name="Rectangle 715"/>
                        <wps:cNvSpPr/>
                        <wps:spPr>
                          <a:xfrm>
                            <a:off x="2926842" y="1051366"/>
                            <a:ext cx="635966" cy="172388"/>
                          </a:xfrm>
                          <a:prstGeom prst="rect">
                            <a:avLst/>
                          </a:prstGeom>
                          <a:ln>
                            <a:noFill/>
                          </a:ln>
                        </wps:spPr>
                        <wps:txbx>
                          <w:txbxContent>
                            <w:p w14:paraId="3B5F0B63" w14:textId="77777777" w:rsidR="00945698" w:rsidRDefault="00945698">
                              <w:pPr>
                                <w:spacing w:after="160" w:line="259" w:lineRule="auto"/>
                                <w:ind w:left="0" w:firstLine="0"/>
                              </w:pPr>
                              <w:r>
                                <w:rPr>
                                  <w:sz w:val="20"/>
                                </w:rPr>
                                <w:t xml:space="preserve">QUALITY </w:t>
                              </w:r>
                            </w:p>
                          </w:txbxContent>
                        </wps:txbx>
                        <wps:bodyPr horzOverflow="overflow" vert="horz" lIns="0" tIns="0" rIns="0" bIns="0" rtlCol="0">
                          <a:noAutofit/>
                        </wps:bodyPr>
                      </wps:wsp>
                      <wps:wsp>
                        <wps:cNvPr id="716" name="Rectangle 716"/>
                        <wps:cNvSpPr/>
                        <wps:spPr>
                          <a:xfrm>
                            <a:off x="2915415" y="1206819"/>
                            <a:ext cx="629822" cy="172388"/>
                          </a:xfrm>
                          <a:prstGeom prst="rect">
                            <a:avLst/>
                          </a:prstGeom>
                          <a:ln>
                            <a:noFill/>
                          </a:ln>
                        </wps:spPr>
                        <wps:txbx>
                          <w:txbxContent>
                            <w:p w14:paraId="2519A17D" w14:textId="77777777" w:rsidR="00945698" w:rsidRDefault="00945698">
                              <w:pPr>
                                <w:spacing w:after="160" w:line="259" w:lineRule="auto"/>
                                <w:ind w:left="0" w:firstLine="0"/>
                              </w:pPr>
                              <w:r>
                                <w:rPr>
                                  <w:sz w:val="20"/>
                                </w:rPr>
                                <w:t>MANUAL</w:t>
                              </w:r>
                            </w:p>
                          </w:txbxContent>
                        </wps:txbx>
                        <wps:bodyPr horzOverflow="overflow" vert="horz" lIns="0" tIns="0" rIns="0" bIns="0" rtlCol="0">
                          <a:noAutofit/>
                        </wps:bodyPr>
                      </wps:wsp>
                      <wps:wsp>
                        <wps:cNvPr id="717" name="Rectangle 717"/>
                        <wps:cNvSpPr/>
                        <wps:spPr>
                          <a:xfrm>
                            <a:off x="3387852" y="1191303"/>
                            <a:ext cx="56348" cy="190519"/>
                          </a:xfrm>
                          <a:prstGeom prst="rect">
                            <a:avLst/>
                          </a:prstGeom>
                          <a:ln>
                            <a:noFill/>
                          </a:ln>
                        </wps:spPr>
                        <wps:txbx>
                          <w:txbxContent>
                            <w:p w14:paraId="5D018670"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8" name="Shape 718"/>
                        <wps:cNvSpPr/>
                        <wps:spPr>
                          <a:xfrm>
                            <a:off x="2165604" y="176022"/>
                            <a:ext cx="509778" cy="230124"/>
                          </a:xfrm>
                          <a:custGeom>
                            <a:avLst/>
                            <a:gdLst/>
                            <a:ahLst/>
                            <a:cxnLst/>
                            <a:rect l="0" t="0" r="0" b="0"/>
                            <a:pathLst>
                              <a:path w="509778" h="230124">
                                <a:moveTo>
                                  <a:pt x="366522" y="0"/>
                                </a:moveTo>
                                <a:lnTo>
                                  <a:pt x="509778" y="115062"/>
                                </a:lnTo>
                                <a:lnTo>
                                  <a:pt x="366522" y="230124"/>
                                </a:lnTo>
                                <a:lnTo>
                                  <a:pt x="366522" y="172212"/>
                                </a:lnTo>
                                <a:lnTo>
                                  <a:pt x="0" y="172212"/>
                                </a:lnTo>
                                <a:lnTo>
                                  <a:pt x="0" y="57150"/>
                                </a:lnTo>
                                <a:lnTo>
                                  <a:pt x="366522" y="57150"/>
                                </a:lnTo>
                                <a:lnTo>
                                  <a:pt x="366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9" name="Shape 719"/>
                        <wps:cNvSpPr/>
                        <wps:spPr>
                          <a:xfrm>
                            <a:off x="2161032" y="228600"/>
                            <a:ext cx="258240" cy="124968"/>
                          </a:xfrm>
                          <a:custGeom>
                            <a:avLst/>
                            <a:gdLst/>
                            <a:ahLst/>
                            <a:cxnLst/>
                            <a:rect l="0" t="0" r="0" b="0"/>
                            <a:pathLst>
                              <a:path w="258240" h="124968">
                                <a:moveTo>
                                  <a:pt x="0" y="0"/>
                                </a:moveTo>
                                <a:lnTo>
                                  <a:pt x="258240" y="0"/>
                                </a:lnTo>
                                <a:lnTo>
                                  <a:pt x="258240" y="9144"/>
                                </a:lnTo>
                                <a:lnTo>
                                  <a:pt x="9906" y="9144"/>
                                </a:lnTo>
                                <a:lnTo>
                                  <a:pt x="9906" y="115062"/>
                                </a:lnTo>
                                <a:lnTo>
                                  <a:pt x="258240" y="115062"/>
                                </a:lnTo>
                                <a:lnTo>
                                  <a:pt x="258240"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0" name="Shape 720"/>
                        <wps:cNvSpPr/>
                        <wps:spPr>
                          <a:xfrm>
                            <a:off x="2419272" y="165354"/>
                            <a:ext cx="263730" cy="250698"/>
                          </a:xfrm>
                          <a:custGeom>
                            <a:avLst/>
                            <a:gdLst/>
                            <a:ahLst/>
                            <a:cxnLst/>
                            <a:rect l="0" t="0" r="0" b="0"/>
                            <a:pathLst>
                              <a:path w="263730" h="250698">
                                <a:moveTo>
                                  <a:pt x="108282" y="0"/>
                                </a:moveTo>
                                <a:lnTo>
                                  <a:pt x="263730" y="125730"/>
                                </a:lnTo>
                                <a:lnTo>
                                  <a:pt x="108282" y="250698"/>
                                </a:lnTo>
                                <a:lnTo>
                                  <a:pt x="108282" y="188214"/>
                                </a:lnTo>
                                <a:lnTo>
                                  <a:pt x="0" y="188214"/>
                                </a:lnTo>
                                <a:lnTo>
                                  <a:pt x="0" y="178308"/>
                                </a:lnTo>
                                <a:lnTo>
                                  <a:pt x="117426" y="178308"/>
                                </a:lnTo>
                                <a:lnTo>
                                  <a:pt x="117426" y="230862"/>
                                </a:lnTo>
                                <a:lnTo>
                                  <a:pt x="248334" y="125718"/>
                                </a:lnTo>
                                <a:lnTo>
                                  <a:pt x="117426" y="19877"/>
                                </a:lnTo>
                                <a:lnTo>
                                  <a:pt x="117426" y="72390"/>
                                </a:lnTo>
                                <a:lnTo>
                                  <a:pt x="0" y="72390"/>
                                </a:lnTo>
                                <a:lnTo>
                                  <a:pt x="0" y="63246"/>
                                </a:lnTo>
                                <a:lnTo>
                                  <a:pt x="108282" y="63246"/>
                                </a:lnTo>
                                <a:lnTo>
                                  <a:pt x="10828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1" name="Shape 721"/>
                        <wps:cNvSpPr/>
                        <wps:spPr>
                          <a:xfrm>
                            <a:off x="2174748" y="1110234"/>
                            <a:ext cx="531114" cy="230124"/>
                          </a:xfrm>
                          <a:custGeom>
                            <a:avLst/>
                            <a:gdLst/>
                            <a:ahLst/>
                            <a:cxnLst/>
                            <a:rect l="0" t="0" r="0" b="0"/>
                            <a:pathLst>
                              <a:path w="531114" h="230124">
                                <a:moveTo>
                                  <a:pt x="387858" y="0"/>
                                </a:moveTo>
                                <a:lnTo>
                                  <a:pt x="531114" y="115062"/>
                                </a:lnTo>
                                <a:lnTo>
                                  <a:pt x="387858" y="230124"/>
                                </a:lnTo>
                                <a:lnTo>
                                  <a:pt x="387858" y="172212"/>
                                </a:lnTo>
                                <a:lnTo>
                                  <a:pt x="0" y="172212"/>
                                </a:lnTo>
                                <a:lnTo>
                                  <a:pt x="0" y="57150"/>
                                </a:lnTo>
                                <a:lnTo>
                                  <a:pt x="387858" y="57150"/>
                                </a:lnTo>
                                <a:lnTo>
                                  <a:pt x="3878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2" name="Shape 722"/>
                        <wps:cNvSpPr/>
                        <wps:spPr>
                          <a:xfrm>
                            <a:off x="2170176" y="1162812"/>
                            <a:ext cx="268519" cy="124968"/>
                          </a:xfrm>
                          <a:custGeom>
                            <a:avLst/>
                            <a:gdLst/>
                            <a:ahLst/>
                            <a:cxnLst/>
                            <a:rect l="0" t="0" r="0" b="0"/>
                            <a:pathLst>
                              <a:path w="268519" h="124968">
                                <a:moveTo>
                                  <a:pt x="0" y="0"/>
                                </a:moveTo>
                                <a:lnTo>
                                  <a:pt x="268519" y="0"/>
                                </a:lnTo>
                                <a:lnTo>
                                  <a:pt x="268519" y="9906"/>
                                </a:lnTo>
                                <a:lnTo>
                                  <a:pt x="9144" y="9906"/>
                                </a:lnTo>
                                <a:lnTo>
                                  <a:pt x="9144" y="115062"/>
                                </a:lnTo>
                                <a:lnTo>
                                  <a:pt x="268519" y="115062"/>
                                </a:lnTo>
                                <a:lnTo>
                                  <a:pt x="268519"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3" name="Shape 723"/>
                        <wps:cNvSpPr/>
                        <wps:spPr>
                          <a:xfrm>
                            <a:off x="2438695" y="1100328"/>
                            <a:ext cx="274787" cy="249936"/>
                          </a:xfrm>
                          <a:custGeom>
                            <a:avLst/>
                            <a:gdLst/>
                            <a:ahLst/>
                            <a:cxnLst/>
                            <a:rect l="0" t="0" r="0" b="0"/>
                            <a:pathLst>
                              <a:path w="274787" h="249936">
                                <a:moveTo>
                                  <a:pt x="119339" y="0"/>
                                </a:moveTo>
                                <a:lnTo>
                                  <a:pt x="274787" y="124968"/>
                                </a:lnTo>
                                <a:lnTo>
                                  <a:pt x="119339" y="249936"/>
                                </a:lnTo>
                                <a:lnTo>
                                  <a:pt x="119339" y="187452"/>
                                </a:lnTo>
                                <a:lnTo>
                                  <a:pt x="0" y="187452"/>
                                </a:lnTo>
                                <a:lnTo>
                                  <a:pt x="0" y="177546"/>
                                </a:lnTo>
                                <a:lnTo>
                                  <a:pt x="128483" y="177546"/>
                                </a:lnTo>
                                <a:lnTo>
                                  <a:pt x="128483" y="230100"/>
                                </a:lnTo>
                                <a:lnTo>
                                  <a:pt x="259375" y="124968"/>
                                </a:lnTo>
                                <a:lnTo>
                                  <a:pt x="128483" y="19837"/>
                                </a:lnTo>
                                <a:lnTo>
                                  <a:pt x="128483" y="72390"/>
                                </a:lnTo>
                                <a:lnTo>
                                  <a:pt x="0" y="72390"/>
                                </a:lnTo>
                                <a:lnTo>
                                  <a:pt x="0" y="62484"/>
                                </a:lnTo>
                                <a:lnTo>
                                  <a:pt x="119339" y="62484"/>
                                </a:lnTo>
                                <a:lnTo>
                                  <a:pt x="11933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5" name="Shape 32105"/>
                        <wps:cNvSpPr/>
                        <wps:spPr>
                          <a:xfrm>
                            <a:off x="1631442" y="4573"/>
                            <a:ext cx="530352" cy="1485900"/>
                          </a:xfrm>
                          <a:custGeom>
                            <a:avLst/>
                            <a:gdLst/>
                            <a:ahLst/>
                            <a:cxnLst/>
                            <a:rect l="0" t="0" r="0" b="0"/>
                            <a:pathLst>
                              <a:path w="530352" h="1485900">
                                <a:moveTo>
                                  <a:pt x="0" y="0"/>
                                </a:moveTo>
                                <a:lnTo>
                                  <a:pt x="530352" y="0"/>
                                </a:lnTo>
                                <a:lnTo>
                                  <a:pt x="530352" y="1485900"/>
                                </a:lnTo>
                                <a:lnTo>
                                  <a:pt x="0" y="14859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25" name="Shape 725"/>
                        <wps:cNvSpPr/>
                        <wps:spPr>
                          <a:xfrm>
                            <a:off x="1626870" y="0"/>
                            <a:ext cx="269367" cy="1495044"/>
                          </a:xfrm>
                          <a:custGeom>
                            <a:avLst/>
                            <a:gdLst/>
                            <a:ahLst/>
                            <a:cxnLst/>
                            <a:rect l="0" t="0" r="0" b="0"/>
                            <a:pathLst>
                              <a:path w="269367" h="1495044">
                                <a:moveTo>
                                  <a:pt x="0" y="0"/>
                                </a:moveTo>
                                <a:lnTo>
                                  <a:pt x="269367" y="0"/>
                                </a:lnTo>
                                <a:lnTo>
                                  <a:pt x="269367" y="9906"/>
                                </a:lnTo>
                                <a:lnTo>
                                  <a:pt x="9144" y="9906"/>
                                </a:lnTo>
                                <a:lnTo>
                                  <a:pt x="9144" y="1485138"/>
                                </a:lnTo>
                                <a:lnTo>
                                  <a:pt x="269367" y="1485138"/>
                                </a:lnTo>
                                <a:lnTo>
                                  <a:pt x="269367" y="1495044"/>
                                </a:lnTo>
                                <a:lnTo>
                                  <a:pt x="0" y="14950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 name="Shape 726"/>
                        <wps:cNvSpPr/>
                        <wps:spPr>
                          <a:xfrm>
                            <a:off x="1896237" y="0"/>
                            <a:ext cx="270129" cy="1495044"/>
                          </a:xfrm>
                          <a:custGeom>
                            <a:avLst/>
                            <a:gdLst/>
                            <a:ahLst/>
                            <a:cxnLst/>
                            <a:rect l="0" t="0" r="0" b="0"/>
                            <a:pathLst>
                              <a:path w="270129" h="1495044">
                                <a:moveTo>
                                  <a:pt x="0" y="0"/>
                                </a:moveTo>
                                <a:lnTo>
                                  <a:pt x="270129" y="0"/>
                                </a:lnTo>
                                <a:lnTo>
                                  <a:pt x="270129" y="1495044"/>
                                </a:lnTo>
                                <a:lnTo>
                                  <a:pt x="0" y="1495044"/>
                                </a:lnTo>
                                <a:lnTo>
                                  <a:pt x="0" y="1485138"/>
                                </a:lnTo>
                                <a:lnTo>
                                  <a:pt x="260223" y="1485138"/>
                                </a:lnTo>
                                <a:lnTo>
                                  <a:pt x="2602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 name="Rectangle 727"/>
                        <wps:cNvSpPr/>
                        <wps:spPr>
                          <a:xfrm rot="-5399999">
                            <a:off x="1436336" y="546330"/>
                            <a:ext cx="807583" cy="172388"/>
                          </a:xfrm>
                          <a:prstGeom prst="rect">
                            <a:avLst/>
                          </a:prstGeom>
                          <a:ln>
                            <a:noFill/>
                          </a:ln>
                        </wps:spPr>
                        <wps:txbx>
                          <w:txbxContent>
                            <w:p w14:paraId="1AFE6F7A" w14:textId="77777777" w:rsidR="00945698" w:rsidRDefault="00945698">
                              <w:pPr>
                                <w:spacing w:after="160" w:line="259" w:lineRule="auto"/>
                                <w:ind w:left="0" w:firstLine="0"/>
                              </w:pPr>
                              <w:r>
                                <w:rPr>
                                  <w:b/>
                                  <w:sz w:val="20"/>
                                </w:rPr>
                                <w:t xml:space="preserve">STRATEGIC </w:t>
                              </w:r>
                            </w:p>
                          </w:txbxContent>
                        </wps:txbx>
                        <wps:bodyPr horzOverflow="overflow" vert="horz" lIns="0" tIns="0" rIns="0" bIns="0" rtlCol="0">
                          <a:noAutofit/>
                        </wps:bodyPr>
                      </wps:wsp>
                      <wps:wsp>
                        <wps:cNvPr id="728" name="Rectangle 728"/>
                        <wps:cNvSpPr/>
                        <wps:spPr>
                          <a:xfrm rot="-5399999">
                            <a:off x="1805507" y="306331"/>
                            <a:ext cx="56348" cy="190519"/>
                          </a:xfrm>
                          <a:prstGeom prst="rect">
                            <a:avLst/>
                          </a:prstGeom>
                          <a:ln>
                            <a:noFill/>
                          </a:ln>
                        </wps:spPr>
                        <wps:txbx>
                          <w:txbxContent>
                            <w:p w14:paraId="7741B7DD"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29" name="Rectangle 729"/>
                        <wps:cNvSpPr/>
                        <wps:spPr>
                          <a:xfrm rot="-5399999">
                            <a:off x="1812215" y="613599"/>
                            <a:ext cx="375865" cy="172388"/>
                          </a:xfrm>
                          <a:prstGeom prst="rect">
                            <a:avLst/>
                          </a:prstGeom>
                          <a:ln>
                            <a:noFill/>
                          </a:ln>
                        </wps:spPr>
                        <wps:txbx>
                          <w:txbxContent>
                            <w:p w14:paraId="159E69CB" w14:textId="77777777" w:rsidR="00945698" w:rsidRDefault="00945698">
                              <w:pPr>
                                <w:spacing w:after="160" w:line="259" w:lineRule="auto"/>
                                <w:ind w:left="0" w:firstLine="0"/>
                              </w:pPr>
                              <w:r>
                                <w:rPr>
                                  <w:b/>
                                  <w:sz w:val="20"/>
                                </w:rPr>
                                <w:t>PLAN</w:t>
                              </w:r>
                            </w:p>
                          </w:txbxContent>
                        </wps:txbx>
                        <wps:bodyPr horzOverflow="overflow" vert="horz" lIns="0" tIns="0" rIns="0" bIns="0" rtlCol="0">
                          <a:noAutofit/>
                        </wps:bodyPr>
                      </wps:wsp>
                      <wps:wsp>
                        <wps:cNvPr id="730" name="Rectangle 730"/>
                        <wps:cNvSpPr/>
                        <wps:spPr>
                          <a:xfrm rot="-5399999">
                            <a:off x="1969256" y="492845"/>
                            <a:ext cx="51559" cy="174325"/>
                          </a:xfrm>
                          <a:prstGeom prst="rect">
                            <a:avLst/>
                          </a:prstGeom>
                          <a:ln>
                            <a:noFill/>
                          </a:ln>
                        </wps:spPr>
                        <wps:txbx>
                          <w:txbxContent>
                            <w:p w14:paraId="23735283" w14:textId="77777777" w:rsidR="00945698" w:rsidRDefault="00945698">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32" name="Shape 732"/>
                        <wps:cNvSpPr/>
                        <wps:spPr>
                          <a:xfrm>
                            <a:off x="4130040" y="0"/>
                            <a:ext cx="973074" cy="592074"/>
                          </a:xfrm>
                          <a:custGeom>
                            <a:avLst/>
                            <a:gdLst/>
                            <a:ahLst/>
                            <a:cxnLst/>
                            <a:rect l="0" t="0" r="0" b="0"/>
                            <a:pathLst>
                              <a:path w="973074" h="592074">
                                <a:moveTo>
                                  <a:pt x="0" y="0"/>
                                </a:moveTo>
                                <a:lnTo>
                                  <a:pt x="973074" y="0"/>
                                </a:lnTo>
                                <a:lnTo>
                                  <a:pt x="973074" y="9906"/>
                                </a:lnTo>
                                <a:lnTo>
                                  <a:pt x="9144" y="9906"/>
                                </a:lnTo>
                                <a:lnTo>
                                  <a:pt x="9144" y="582930"/>
                                </a:lnTo>
                                <a:lnTo>
                                  <a:pt x="973074" y="582930"/>
                                </a:lnTo>
                                <a:lnTo>
                                  <a:pt x="973074" y="592074"/>
                                </a:lnTo>
                                <a:lnTo>
                                  <a:pt x="0" y="59207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 name="Shape 733"/>
                        <wps:cNvSpPr/>
                        <wps:spPr>
                          <a:xfrm>
                            <a:off x="5103114" y="0"/>
                            <a:ext cx="973074" cy="592074"/>
                          </a:xfrm>
                          <a:custGeom>
                            <a:avLst/>
                            <a:gdLst/>
                            <a:ahLst/>
                            <a:cxnLst/>
                            <a:rect l="0" t="0" r="0" b="0"/>
                            <a:pathLst>
                              <a:path w="973074" h="592074">
                                <a:moveTo>
                                  <a:pt x="0" y="0"/>
                                </a:moveTo>
                                <a:lnTo>
                                  <a:pt x="973074" y="0"/>
                                </a:lnTo>
                                <a:lnTo>
                                  <a:pt x="973074" y="592074"/>
                                </a:lnTo>
                                <a:lnTo>
                                  <a:pt x="0" y="592074"/>
                                </a:lnTo>
                                <a:lnTo>
                                  <a:pt x="0" y="582930"/>
                                </a:lnTo>
                                <a:lnTo>
                                  <a:pt x="963930" y="582930"/>
                                </a:lnTo>
                                <a:lnTo>
                                  <a:pt x="9639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 name="Rectangle 734"/>
                        <wps:cNvSpPr/>
                        <wps:spPr>
                          <a:xfrm>
                            <a:off x="4459225" y="82611"/>
                            <a:ext cx="59237" cy="159083"/>
                          </a:xfrm>
                          <a:prstGeom prst="rect">
                            <a:avLst/>
                          </a:prstGeom>
                          <a:ln>
                            <a:noFill/>
                          </a:ln>
                        </wps:spPr>
                        <wps:txbx>
                          <w:txbxContent>
                            <w:p w14:paraId="0F651B4E" w14:textId="77777777" w:rsidR="00945698" w:rsidRDefault="00945698">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5" name="Rectangle 735"/>
                        <wps:cNvSpPr/>
                        <wps:spPr>
                          <a:xfrm>
                            <a:off x="4687824" y="79815"/>
                            <a:ext cx="977880" cy="172388"/>
                          </a:xfrm>
                          <a:prstGeom prst="rect">
                            <a:avLst/>
                          </a:prstGeom>
                          <a:ln>
                            <a:noFill/>
                          </a:ln>
                        </wps:spPr>
                        <wps:txbx>
                          <w:txbxContent>
                            <w:p w14:paraId="582DF688" w14:textId="77777777" w:rsidR="00945698" w:rsidRDefault="00945698">
                              <w:pPr>
                                <w:spacing w:after="160" w:line="259" w:lineRule="auto"/>
                                <w:ind w:left="0" w:firstLine="0"/>
                              </w:pPr>
                              <w:r>
                                <w:rPr>
                                  <w:sz w:val="20"/>
                                </w:rPr>
                                <w:t>Business Lines</w:t>
                              </w:r>
                            </w:p>
                          </w:txbxContent>
                        </wps:txbx>
                        <wps:bodyPr horzOverflow="overflow" vert="horz" lIns="0" tIns="0" rIns="0" bIns="0" rtlCol="0">
                          <a:noAutofit/>
                        </wps:bodyPr>
                      </wps:wsp>
                      <wps:wsp>
                        <wps:cNvPr id="736" name="Rectangle 736"/>
                        <wps:cNvSpPr/>
                        <wps:spPr>
                          <a:xfrm>
                            <a:off x="5422398" y="87023"/>
                            <a:ext cx="42312" cy="153959"/>
                          </a:xfrm>
                          <a:prstGeom prst="rect">
                            <a:avLst/>
                          </a:prstGeom>
                          <a:ln>
                            <a:noFill/>
                          </a:ln>
                        </wps:spPr>
                        <wps:txbx>
                          <w:txbxContent>
                            <w:p w14:paraId="6BA9750E" w14:textId="77777777" w:rsidR="00945698" w:rsidRDefault="00945698">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7" name="Rectangle 737"/>
                        <wps:cNvSpPr/>
                        <wps:spPr>
                          <a:xfrm>
                            <a:off x="4459225" y="237301"/>
                            <a:ext cx="59237" cy="159083"/>
                          </a:xfrm>
                          <a:prstGeom prst="rect">
                            <a:avLst/>
                          </a:prstGeom>
                          <a:ln>
                            <a:noFill/>
                          </a:ln>
                        </wps:spPr>
                        <wps:txbx>
                          <w:txbxContent>
                            <w:p w14:paraId="5DBAB223" w14:textId="77777777" w:rsidR="00945698" w:rsidRDefault="00945698">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8" name="Rectangle 738"/>
                        <wps:cNvSpPr/>
                        <wps:spPr>
                          <a:xfrm>
                            <a:off x="4687824" y="234505"/>
                            <a:ext cx="718457" cy="172388"/>
                          </a:xfrm>
                          <a:prstGeom prst="rect">
                            <a:avLst/>
                          </a:prstGeom>
                          <a:ln>
                            <a:noFill/>
                          </a:ln>
                        </wps:spPr>
                        <wps:txbx>
                          <w:txbxContent>
                            <w:p w14:paraId="56E16C77" w14:textId="77777777" w:rsidR="00945698" w:rsidRDefault="00945698">
                              <w:pPr>
                                <w:spacing w:after="160" w:line="259" w:lineRule="auto"/>
                                <w:ind w:left="0" w:firstLine="0"/>
                              </w:pPr>
                              <w:r>
                                <w:rPr>
                                  <w:sz w:val="20"/>
                                </w:rPr>
                                <w:t>Objectives</w:t>
                              </w:r>
                            </w:p>
                          </w:txbxContent>
                        </wps:txbx>
                        <wps:bodyPr horzOverflow="overflow" vert="horz" lIns="0" tIns="0" rIns="0" bIns="0" rtlCol="0">
                          <a:noAutofit/>
                        </wps:bodyPr>
                      </wps:wsp>
                      <wps:wsp>
                        <wps:cNvPr id="739" name="Rectangle 739"/>
                        <wps:cNvSpPr/>
                        <wps:spPr>
                          <a:xfrm>
                            <a:off x="5228081" y="241713"/>
                            <a:ext cx="42312" cy="153959"/>
                          </a:xfrm>
                          <a:prstGeom prst="rect">
                            <a:avLst/>
                          </a:prstGeom>
                          <a:ln>
                            <a:noFill/>
                          </a:ln>
                        </wps:spPr>
                        <wps:txbx>
                          <w:txbxContent>
                            <w:p w14:paraId="4037EB70" w14:textId="77777777" w:rsidR="00945698" w:rsidRDefault="00945698">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0" name="Rectangle 740"/>
                        <wps:cNvSpPr/>
                        <wps:spPr>
                          <a:xfrm>
                            <a:off x="4459225" y="393505"/>
                            <a:ext cx="59237" cy="159084"/>
                          </a:xfrm>
                          <a:prstGeom prst="rect">
                            <a:avLst/>
                          </a:prstGeom>
                          <a:ln>
                            <a:noFill/>
                          </a:ln>
                        </wps:spPr>
                        <wps:txbx>
                          <w:txbxContent>
                            <w:p w14:paraId="0A664EF0" w14:textId="77777777" w:rsidR="00945698" w:rsidRDefault="00945698">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41" name="Rectangle 741"/>
                        <wps:cNvSpPr/>
                        <wps:spPr>
                          <a:xfrm>
                            <a:off x="4687824" y="390710"/>
                            <a:ext cx="554845" cy="172388"/>
                          </a:xfrm>
                          <a:prstGeom prst="rect">
                            <a:avLst/>
                          </a:prstGeom>
                          <a:ln>
                            <a:noFill/>
                          </a:ln>
                        </wps:spPr>
                        <wps:txbx>
                          <w:txbxContent>
                            <w:p w14:paraId="73AFEB9D" w14:textId="77777777" w:rsidR="00945698" w:rsidRDefault="00945698">
                              <w:pPr>
                                <w:spacing w:after="160" w:line="259" w:lineRule="auto"/>
                                <w:ind w:left="0" w:firstLine="0"/>
                              </w:pPr>
                              <w:r>
                                <w:rPr>
                                  <w:sz w:val="20"/>
                                </w:rPr>
                                <w:t>Projects</w:t>
                              </w:r>
                            </w:p>
                          </w:txbxContent>
                        </wps:txbx>
                        <wps:bodyPr horzOverflow="overflow" vert="horz" lIns="0" tIns="0" rIns="0" bIns="0" rtlCol="0">
                          <a:noAutofit/>
                        </wps:bodyPr>
                      </wps:wsp>
                      <wps:wsp>
                        <wps:cNvPr id="742" name="Rectangle 742"/>
                        <wps:cNvSpPr/>
                        <wps:spPr>
                          <a:xfrm>
                            <a:off x="5103881" y="397918"/>
                            <a:ext cx="42312" cy="153959"/>
                          </a:xfrm>
                          <a:prstGeom prst="rect">
                            <a:avLst/>
                          </a:prstGeom>
                          <a:ln>
                            <a:noFill/>
                          </a:ln>
                        </wps:spPr>
                        <wps:txbx>
                          <w:txbxContent>
                            <w:p w14:paraId="2BA7D2EC" w14:textId="77777777" w:rsidR="00945698" w:rsidRDefault="00945698">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3" name="Shape 743"/>
                        <wps:cNvSpPr/>
                        <wps:spPr>
                          <a:xfrm>
                            <a:off x="1213104" y="1095756"/>
                            <a:ext cx="426720" cy="230886"/>
                          </a:xfrm>
                          <a:custGeom>
                            <a:avLst/>
                            <a:gdLst/>
                            <a:ahLst/>
                            <a:cxnLst/>
                            <a:rect l="0" t="0" r="0" b="0"/>
                            <a:pathLst>
                              <a:path w="426720" h="230886">
                                <a:moveTo>
                                  <a:pt x="309372" y="0"/>
                                </a:moveTo>
                                <a:lnTo>
                                  <a:pt x="426720" y="115824"/>
                                </a:lnTo>
                                <a:lnTo>
                                  <a:pt x="309372" y="230886"/>
                                </a:lnTo>
                                <a:lnTo>
                                  <a:pt x="309372" y="172974"/>
                                </a:lnTo>
                                <a:lnTo>
                                  <a:pt x="0" y="172974"/>
                                </a:lnTo>
                                <a:lnTo>
                                  <a:pt x="0" y="57912"/>
                                </a:lnTo>
                                <a:lnTo>
                                  <a:pt x="309372" y="57912"/>
                                </a:lnTo>
                                <a:lnTo>
                                  <a:pt x="3093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4" name="Shape 744"/>
                        <wps:cNvSpPr/>
                        <wps:spPr>
                          <a:xfrm>
                            <a:off x="1208532" y="1149096"/>
                            <a:ext cx="216576" cy="124206"/>
                          </a:xfrm>
                          <a:custGeom>
                            <a:avLst/>
                            <a:gdLst/>
                            <a:ahLst/>
                            <a:cxnLst/>
                            <a:rect l="0" t="0" r="0" b="0"/>
                            <a:pathLst>
                              <a:path w="216576" h="124206">
                                <a:moveTo>
                                  <a:pt x="0" y="0"/>
                                </a:moveTo>
                                <a:lnTo>
                                  <a:pt x="216576" y="0"/>
                                </a:lnTo>
                                <a:lnTo>
                                  <a:pt x="216576" y="9144"/>
                                </a:lnTo>
                                <a:lnTo>
                                  <a:pt x="9144" y="9144"/>
                                </a:lnTo>
                                <a:lnTo>
                                  <a:pt x="9144" y="115062"/>
                                </a:lnTo>
                                <a:lnTo>
                                  <a:pt x="216576" y="115062"/>
                                </a:lnTo>
                                <a:lnTo>
                                  <a:pt x="216576" y="124206"/>
                                </a:lnTo>
                                <a:lnTo>
                                  <a:pt x="0" y="1242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5" name="Shape 745"/>
                        <wps:cNvSpPr/>
                        <wps:spPr>
                          <a:xfrm>
                            <a:off x="1425108" y="1084326"/>
                            <a:ext cx="221574" cy="253746"/>
                          </a:xfrm>
                          <a:custGeom>
                            <a:avLst/>
                            <a:gdLst/>
                            <a:ahLst/>
                            <a:cxnLst/>
                            <a:rect l="0" t="0" r="0" b="0"/>
                            <a:pathLst>
                              <a:path w="221574" h="253746">
                                <a:moveTo>
                                  <a:pt x="92796" y="0"/>
                                </a:moveTo>
                                <a:lnTo>
                                  <a:pt x="221574" y="127254"/>
                                </a:lnTo>
                                <a:lnTo>
                                  <a:pt x="92796" y="253746"/>
                                </a:lnTo>
                                <a:lnTo>
                                  <a:pt x="92796" y="188976"/>
                                </a:lnTo>
                                <a:lnTo>
                                  <a:pt x="0" y="188976"/>
                                </a:lnTo>
                                <a:lnTo>
                                  <a:pt x="0" y="179832"/>
                                </a:lnTo>
                                <a:lnTo>
                                  <a:pt x="102702" y="179832"/>
                                </a:lnTo>
                                <a:lnTo>
                                  <a:pt x="102702" y="230234"/>
                                </a:lnTo>
                                <a:lnTo>
                                  <a:pt x="207432" y="126873"/>
                                </a:lnTo>
                                <a:lnTo>
                                  <a:pt x="102702" y="23513"/>
                                </a:lnTo>
                                <a:lnTo>
                                  <a:pt x="102702" y="73914"/>
                                </a:lnTo>
                                <a:lnTo>
                                  <a:pt x="0" y="73914"/>
                                </a:lnTo>
                                <a:lnTo>
                                  <a:pt x="0" y="64770"/>
                                </a:lnTo>
                                <a:lnTo>
                                  <a:pt x="92796" y="64770"/>
                                </a:lnTo>
                                <a:lnTo>
                                  <a:pt x="927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6" name="Shape 746"/>
                        <wps:cNvSpPr/>
                        <wps:spPr>
                          <a:xfrm>
                            <a:off x="5727954" y="598170"/>
                            <a:ext cx="230886" cy="1398270"/>
                          </a:xfrm>
                          <a:custGeom>
                            <a:avLst/>
                            <a:gdLst/>
                            <a:ahLst/>
                            <a:cxnLst/>
                            <a:rect l="0" t="0" r="0" b="0"/>
                            <a:pathLst>
                              <a:path w="230886" h="1398270">
                                <a:moveTo>
                                  <a:pt x="115824" y="0"/>
                                </a:moveTo>
                                <a:lnTo>
                                  <a:pt x="230886" y="298704"/>
                                </a:lnTo>
                                <a:lnTo>
                                  <a:pt x="172974" y="298704"/>
                                </a:lnTo>
                                <a:lnTo>
                                  <a:pt x="172974" y="1100328"/>
                                </a:lnTo>
                                <a:lnTo>
                                  <a:pt x="230886" y="1100328"/>
                                </a:lnTo>
                                <a:lnTo>
                                  <a:pt x="115824" y="1398270"/>
                                </a:lnTo>
                                <a:lnTo>
                                  <a:pt x="0" y="1100328"/>
                                </a:lnTo>
                                <a:lnTo>
                                  <a:pt x="57912" y="1100328"/>
                                </a:lnTo>
                                <a:lnTo>
                                  <a:pt x="57912" y="298704"/>
                                </a:lnTo>
                                <a:lnTo>
                                  <a:pt x="0" y="298704"/>
                                </a:lnTo>
                                <a:lnTo>
                                  <a:pt x="1158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7" name="Shape 747"/>
                        <wps:cNvSpPr/>
                        <wps:spPr>
                          <a:xfrm>
                            <a:off x="5721096" y="586197"/>
                            <a:ext cx="122301" cy="1422978"/>
                          </a:xfrm>
                          <a:custGeom>
                            <a:avLst/>
                            <a:gdLst/>
                            <a:ahLst/>
                            <a:cxnLst/>
                            <a:rect l="0" t="0" r="0" b="0"/>
                            <a:pathLst>
                              <a:path w="122301" h="1422978">
                                <a:moveTo>
                                  <a:pt x="122301" y="0"/>
                                </a:moveTo>
                                <a:lnTo>
                                  <a:pt x="122301" y="25112"/>
                                </a:lnTo>
                                <a:lnTo>
                                  <a:pt x="14079" y="305343"/>
                                </a:lnTo>
                                <a:lnTo>
                                  <a:pt x="69342" y="305343"/>
                                </a:lnTo>
                                <a:lnTo>
                                  <a:pt x="69342" y="1116873"/>
                                </a:lnTo>
                                <a:lnTo>
                                  <a:pt x="13784" y="1116873"/>
                                </a:lnTo>
                                <a:lnTo>
                                  <a:pt x="122301" y="1397866"/>
                                </a:lnTo>
                                <a:lnTo>
                                  <a:pt x="122301" y="1422978"/>
                                </a:lnTo>
                                <a:lnTo>
                                  <a:pt x="0" y="1107729"/>
                                </a:lnTo>
                                <a:lnTo>
                                  <a:pt x="60198" y="1107729"/>
                                </a:lnTo>
                                <a:lnTo>
                                  <a:pt x="60198" y="315249"/>
                                </a:lnTo>
                                <a:lnTo>
                                  <a:pt x="0" y="315249"/>
                                </a:lnTo>
                                <a:lnTo>
                                  <a:pt x="12230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8" name="Shape 748"/>
                        <wps:cNvSpPr/>
                        <wps:spPr>
                          <a:xfrm>
                            <a:off x="5843397" y="585216"/>
                            <a:ext cx="122301" cy="1424940"/>
                          </a:xfrm>
                          <a:custGeom>
                            <a:avLst/>
                            <a:gdLst/>
                            <a:ahLst/>
                            <a:cxnLst/>
                            <a:rect l="0" t="0" r="0" b="0"/>
                            <a:pathLst>
                              <a:path w="122301" h="1424940">
                                <a:moveTo>
                                  <a:pt x="381" y="0"/>
                                </a:moveTo>
                                <a:lnTo>
                                  <a:pt x="122301" y="316230"/>
                                </a:lnTo>
                                <a:lnTo>
                                  <a:pt x="62103" y="316230"/>
                                </a:lnTo>
                                <a:lnTo>
                                  <a:pt x="62103" y="1108710"/>
                                </a:lnTo>
                                <a:lnTo>
                                  <a:pt x="122301" y="1108710"/>
                                </a:lnTo>
                                <a:lnTo>
                                  <a:pt x="381" y="1424940"/>
                                </a:lnTo>
                                <a:lnTo>
                                  <a:pt x="0" y="1423959"/>
                                </a:lnTo>
                                <a:lnTo>
                                  <a:pt x="0" y="1398847"/>
                                </a:lnTo>
                                <a:lnTo>
                                  <a:pt x="108517" y="1117854"/>
                                </a:lnTo>
                                <a:lnTo>
                                  <a:pt x="52959" y="1117854"/>
                                </a:lnTo>
                                <a:lnTo>
                                  <a:pt x="52959" y="306324"/>
                                </a:lnTo>
                                <a:lnTo>
                                  <a:pt x="108222" y="306324"/>
                                </a:lnTo>
                                <a:lnTo>
                                  <a:pt x="0" y="26093"/>
                                </a:lnTo>
                                <a:lnTo>
                                  <a:pt x="0" y="981"/>
                                </a:lnTo>
                                <a:lnTo>
                                  <a:pt x="3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9" name="Shape 749"/>
                        <wps:cNvSpPr/>
                        <wps:spPr>
                          <a:xfrm>
                            <a:off x="1781556" y="1501140"/>
                            <a:ext cx="228600" cy="484632"/>
                          </a:xfrm>
                          <a:custGeom>
                            <a:avLst/>
                            <a:gdLst/>
                            <a:ahLst/>
                            <a:cxnLst/>
                            <a:rect l="0" t="0" r="0" b="0"/>
                            <a:pathLst>
                              <a:path w="228600" h="484632">
                                <a:moveTo>
                                  <a:pt x="114300" y="0"/>
                                </a:moveTo>
                                <a:lnTo>
                                  <a:pt x="228600" y="105918"/>
                                </a:lnTo>
                                <a:lnTo>
                                  <a:pt x="171450" y="105918"/>
                                </a:lnTo>
                                <a:lnTo>
                                  <a:pt x="171450" y="378714"/>
                                </a:lnTo>
                                <a:lnTo>
                                  <a:pt x="228600" y="378714"/>
                                </a:lnTo>
                                <a:lnTo>
                                  <a:pt x="114300" y="484632"/>
                                </a:lnTo>
                                <a:lnTo>
                                  <a:pt x="0" y="378714"/>
                                </a:lnTo>
                                <a:lnTo>
                                  <a:pt x="57150" y="378714"/>
                                </a:lnTo>
                                <a:lnTo>
                                  <a:pt x="57150" y="105918"/>
                                </a:lnTo>
                                <a:lnTo>
                                  <a:pt x="0" y="105918"/>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0" name="Shape 750"/>
                        <wps:cNvSpPr/>
                        <wps:spPr>
                          <a:xfrm>
                            <a:off x="1769364" y="1494282"/>
                            <a:ext cx="126873" cy="498348"/>
                          </a:xfrm>
                          <a:custGeom>
                            <a:avLst/>
                            <a:gdLst/>
                            <a:ahLst/>
                            <a:cxnLst/>
                            <a:rect l="0" t="0" r="0" b="0"/>
                            <a:pathLst>
                              <a:path w="126873" h="498348">
                                <a:moveTo>
                                  <a:pt x="126492" y="0"/>
                                </a:moveTo>
                                <a:lnTo>
                                  <a:pt x="126873" y="353"/>
                                </a:lnTo>
                                <a:lnTo>
                                  <a:pt x="126873" y="13106"/>
                                </a:lnTo>
                                <a:lnTo>
                                  <a:pt x="24983" y="108204"/>
                                </a:lnTo>
                                <a:lnTo>
                                  <a:pt x="74676" y="108204"/>
                                </a:lnTo>
                                <a:lnTo>
                                  <a:pt x="74676" y="390144"/>
                                </a:lnTo>
                                <a:lnTo>
                                  <a:pt x="24983" y="390144"/>
                                </a:lnTo>
                                <a:lnTo>
                                  <a:pt x="126873" y="485242"/>
                                </a:lnTo>
                                <a:lnTo>
                                  <a:pt x="126873" y="497995"/>
                                </a:lnTo>
                                <a:lnTo>
                                  <a:pt x="126492" y="498348"/>
                                </a:lnTo>
                                <a:lnTo>
                                  <a:pt x="0" y="381000"/>
                                </a:lnTo>
                                <a:lnTo>
                                  <a:pt x="64770" y="381000"/>
                                </a:lnTo>
                                <a:lnTo>
                                  <a:pt x="64770" y="117348"/>
                                </a:lnTo>
                                <a:lnTo>
                                  <a:pt x="0" y="117348"/>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1" name="Shape 751"/>
                        <wps:cNvSpPr/>
                        <wps:spPr>
                          <a:xfrm>
                            <a:off x="1896237" y="1494636"/>
                            <a:ext cx="126111" cy="497642"/>
                          </a:xfrm>
                          <a:custGeom>
                            <a:avLst/>
                            <a:gdLst/>
                            <a:ahLst/>
                            <a:cxnLst/>
                            <a:rect l="0" t="0" r="0" b="0"/>
                            <a:pathLst>
                              <a:path w="126111" h="497642">
                                <a:moveTo>
                                  <a:pt x="0" y="0"/>
                                </a:moveTo>
                                <a:lnTo>
                                  <a:pt x="126111" y="116995"/>
                                </a:lnTo>
                                <a:lnTo>
                                  <a:pt x="62103" y="116995"/>
                                </a:lnTo>
                                <a:lnTo>
                                  <a:pt x="62103" y="380647"/>
                                </a:lnTo>
                                <a:lnTo>
                                  <a:pt x="126111" y="380647"/>
                                </a:lnTo>
                                <a:lnTo>
                                  <a:pt x="0" y="497642"/>
                                </a:lnTo>
                                <a:lnTo>
                                  <a:pt x="0" y="484889"/>
                                </a:lnTo>
                                <a:lnTo>
                                  <a:pt x="101890" y="389791"/>
                                </a:lnTo>
                                <a:lnTo>
                                  <a:pt x="52197" y="389791"/>
                                </a:lnTo>
                                <a:lnTo>
                                  <a:pt x="52197" y="107851"/>
                                </a:lnTo>
                                <a:lnTo>
                                  <a:pt x="101890" y="107851"/>
                                </a:lnTo>
                                <a:lnTo>
                                  <a:pt x="0" y="1275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2" name="Shape 752"/>
                        <wps:cNvSpPr/>
                        <wps:spPr>
                          <a:xfrm>
                            <a:off x="3597402" y="248412"/>
                            <a:ext cx="532638" cy="85344"/>
                          </a:xfrm>
                          <a:custGeom>
                            <a:avLst/>
                            <a:gdLst/>
                            <a:ahLst/>
                            <a:cxnLst/>
                            <a:rect l="0" t="0" r="0" b="0"/>
                            <a:pathLst>
                              <a:path w="532638" h="85344">
                                <a:moveTo>
                                  <a:pt x="447294" y="0"/>
                                </a:moveTo>
                                <a:lnTo>
                                  <a:pt x="532638" y="42672"/>
                                </a:lnTo>
                                <a:lnTo>
                                  <a:pt x="447294" y="85344"/>
                                </a:lnTo>
                                <a:lnTo>
                                  <a:pt x="447294" y="57128"/>
                                </a:lnTo>
                                <a:lnTo>
                                  <a:pt x="0" y="56388"/>
                                </a:lnTo>
                                <a:lnTo>
                                  <a:pt x="0" y="28194"/>
                                </a:lnTo>
                                <a:lnTo>
                                  <a:pt x="447294" y="28194"/>
                                </a:lnTo>
                                <a:lnTo>
                                  <a:pt x="44729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3" name="Shape 753"/>
                        <wps:cNvSpPr/>
                        <wps:spPr>
                          <a:xfrm>
                            <a:off x="521208" y="1389126"/>
                            <a:ext cx="228600" cy="596646"/>
                          </a:xfrm>
                          <a:custGeom>
                            <a:avLst/>
                            <a:gdLst/>
                            <a:ahLst/>
                            <a:cxnLst/>
                            <a:rect l="0" t="0" r="0" b="0"/>
                            <a:pathLst>
                              <a:path w="228600" h="596646">
                                <a:moveTo>
                                  <a:pt x="114300" y="0"/>
                                </a:moveTo>
                                <a:lnTo>
                                  <a:pt x="228600" y="97536"/>
                                </a:lnTo>
                                <a:lnTo>
                                  <a:pt x="171450" y="97536"/>
                                </a:lnTo>
                                <a:lnTo>
                                  <a:pt x="171450" y="499110"/>
                                </a:lnTo>
                                <a:lnTo>
                                  <a:pt x="228600" y="499110"/>
                                </a:lnTo>
                                <a:lnTo>
                                  <a:pt x="114300" y="596646"/>
                                </a:lnTo>
                                <a:lnTo>
                                  <a:pt x="0" y="499110"/>
                                </a:lnTo>
                                <a:lnTo>
                                  <a:pt x="57150" y="499110"/>
                                </a:lnTo>
                                <a:lnTo>
                                  <a:pt x="57150" y="97536"/>
                                </a:lnTo>
                                <a:lnTo>
                                  <a:pt x="0" y="9753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4" name="Shape 754"/>
                        <wps:cNvSpPr/>
                        <wps:spPr>
                          <a:xfrm>
                            <a:off x="508254" y="1383030"/>
                            <a:ext cx="127254" cy="608838"/>
                          </a:xfrm>
                          <a:custGeom>
                            <a:avLst/>
                            <a:gdLst/>
                            <a:ahLst/>
                            <a:cxnLst/>
                            <a:rect l="0" t="0" r="0" b="0"/>
                            <a:pathLst>
                              <a:path w="127254" h="608838">
                                <a:moveTo>
                                  <a:pt x="127254" y="0"/>
                                </a:moveTo>
                                <a:lnTo>
                                  <a:pt x="127254" y="12507"/>
                                </a:lnTo>
                                <a:lnTo>
                                  <a:pt x="25825" y="99060"/>
                                </a:lnTo>
                                <a:lnTo>
                                  <a:pt x="74676" y="99060"/>
                                </a:lnTo>
                                <a:lnTo>
                                  <a:pt x="74676" y="510540"/>
                                </a:lnTo>
                                <a:lnTo>
                                  <a:pt x="25902" y="510540"/>
                                </a:lnTo>
                                <a:lnTo>
                                  <a:pt x="127254" y="596351"/>
                                </a:lnTo>
                                <a:lnTo>
                                  <a:pt x="127254" y="608838"/>
                                </a:lnTo>
                                <a:lnTo>
                                  <a:pt x="0" y="500634"/>
                                </a:lnTo>
                                <a:lnTo>
                                  <a:pt x="64770" y="500634"/>
                                </a:lnTo>
                                <a:lnTo>
                                  <a:pt x="64770" y="108204"/>
                                </a:lnTo>
                                <a:lnTo>
                                  <a:pt x="0" y="108204"/>
                                </a:lnTo>
                                <a:lnTo>
                                  <a:pt x="12725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5" name="Shape 755"/>
                        <wps:cNvSpPr/>
                        <wps:spPr>
                          <a:xfrm>
                            <a:off x="635508" y="1383030"/>
                            <a:ext cx="127254" cy="608838"/>
                          </a:xfrm>
                          <a:custGeom>
                            <a:avLst/>
                            <a:gdLst/>
                            <a:ahLst/>
                            <a:cxnLst/>
                            <a:rect l="0" t="0" r="0" b="0"/>
                            <a:pathLst>
                              <a:path w="127254" h="608838">
                                <a:moveTo>
                                  <a:pt x="0" y="0"/>
                                </a:moveTo>
                                <a:lnTo>
                                  <a:pt x="127254" y="108204"/>
                                </a:lnTo>
                                <a:lnTo>
                                  <a:pt x="61722" y="108204"/>
                                </a:lnTo>
                                <a:lnTo>
                                  <a:pt x="61722" y="500634"/>
                                </a:lnTo>
                                <a:lnTo>
                                  <a:pt x="127254" y="500634"/>
                                </a:lnTo>
                                <a:lnTo>
                                  <a:pt x="0" y="608838"/>
                                </a:lnTo>
                                <a:lnTo>
                                  <a:pt x="0" y="596351"/>
                                </a:lnTo>
                                <a:lnTo>
                                  <a:pt x="101352" y="510540"/>
                                </a:lnTo>
                                <a:lnTo>
                                  <a:pt x="51816" y="510540"/>
                                </a:lnTo>
                                <a:lnTo>
                                  <a:pt x="51816" y="99060"/>
                                </a:lnTo>
                                <a:lnTo>
                                  <a:pt x="101429" y="99060"/>
                                </a:lnTo>
                                <a:lnTo>
                                  <a:pt x="0" y="1250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6" name="Shape 756"/>
                        <wps:cNvSpPr/>
                        <wps:spPr>
                          <a:xfrm>
                            <a:off x="3597402" y="1210056"/>
                            <a:ext cx="326136" cy="86106"/>
                          </a:xfrm>
                          <a:custGeom>
                            <a:avLst/>
                            <a:gdLst/>
                            <a:ahLst/>
                            <a:cxnLst/>
                            <a:rect l="0" t="0" r="0" b="0"/>
                            <a:pathLst>
                              <a:path w="326136" h="86106">
                                <a:moveTo>
                                  <a:pt x="240030" y="0"/>
                                </a:moveTo>
                                <a:lnTo>
                                  <a:pt x="326136" y="43434"/>
                                </a:lnTo>
                                <a:lnTo>
                                  <a:pt x="240030" y="86106"/>
                                </a:lnTo>
                                <a:lnTo>
                                  <a:pt x="240030" y="57869"/>
                                </a:lnTo>
                                <a:lnTo>
                                  <a:pt x="0" y="57150"/>
                                </a:lnTo>
                                <a:lnTo>
                                  <a:pt x="0" y="28194"/>
                                </a:lnTo>
                                <a:lnTo>
                                  <a:pt x="240030" y="28913"/>
                                </a:lnTo>
                                <a:lnTo>
                                  <a:pt x="2400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6" name="Shape 32106"/>
                        <wps:cNvSpPr/>
                        <wps:spPr>
                          <a:xfrm>
                            <a:off x="3922776" y="970788"/>
                            <a:ext cx="1676400" cy="519684"/>
                          </a:xfrm>
                          <a:custGeom>
                            <a:avLst/>
                            <a:gdLst/>
                            <a:ahLst/>
                            <a:cxnLst/>
                            <a:rect l="0" t="0" r="0" b="0"/>
                            <a:pathLst>
                              <a:path w="1676400" h="519684">
                                <a:moveTo>
                                  <a:pt x="0" y="0"/>
                                </a:moveTo>
                                <a:lnTo>
                                  <a:pt x="1676400" y="0"/>
                                </a:lnTo>
                                <a:lnTo>
                                  <a:pt x="1676400" y="519684"/>
                                </a:lnTo>
                                <a:lnTo>
                                  <a:pt x="0" y="5196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58" name="Shape 758"/>
                        <wps:cNvSpPr/>
                        <wps:spPr>
                          <a:xfrm>
                            <a:off x="3918204" y="966216"/>
                            <a:ext cx="842772" cy="528828"/>
                          </a:xfrm>
                          <a:custGeom>
                            <a:avLst/>
                            <a:gdLst/>
                            <a:ahLst/>
                            <a:cxnLst/>
                            <a:rect l="0" t="0" r="0" b="0"/>
                            <a:pathLst>
                              <a:path w="842772" h="528828">
                                <a:moveTo>
                                  <a:pt x="0" y="0"/>
                                </a:moveTo>
                                <a:lnTo>
                                  <a:pt x="842772" y="0"/>
                                </a:lnTo>
                                <a:lnTo>
                                  <a:pt x="842772" y="9906"/>
                                </a:lnTo>
                                <a:lnTo>
                                  <a:pt x="9144" y="9906"/>
                                </a:lnTo>
                                <a:lnTo>
                                  <a:pt x="9144" y="518922"/>
                                </a:lnTo>
                                <a:lnTo>
                                  <a:pt x="842772" y="518922"/>
                                </a:lnTo>
                                <a:lnTo>
                                  <a:pt x="842772" y="528828"/>
                                </a:lnTo>
                                <a:lnTo>
                                  <a:pt x="0" y="5288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9" name="Shape 759"/>
                        <wps:cNvSpPr/>
                        <wps:spPr>
                          <a:xfrm>
                            <a:off x="4760977" y="966216"/>
                            <a:ext cx="842772" cy="528828"/>
                          </a:xfrm>
                          <a:custGeom>
                            <a:avLst/>
                            <a:gdLst/>
                            <a:ahLst/>
                            <a:cxnLst/>
                            <a:rect l="0" t="0" r="0" b="0"/>
                            <a:pathLst>
                              <a:path w="842772" h="528828">
                                <a:moveTo>
                                  <a:pt x="0" y="0"/>
                                </a:moveTo>
                                <a:lnTo>
                                  <a:pt x="842772" y="0"/>
                                </a:lnTo>
                                <a:lnTo>
                                  <a:pt x="842772" y="528828"/>
                                </a:lnTo>
                                <a:lnTo>
                                  <a:pt x="0" y="528828"/>
                                </a:lnTo>
                                <a:lnTo>
                                  <a:pt x="0" y="518922"/>
                                </a:lnTo>
                                <a:lnTo>
                                  <a:pt x="833628" y="518922"/>
                                </a:lnTo>
                                <a:lnTo>
                                  <a:pt x="83362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0" name="Rectangle 760"/>
                        <wps:cNvSpPr/>
                        <wps:spPr>
                          <a:xfrm>
                            <a:off x="4018788" y="1046032"/>
                            <a:ext cx="1787240" cy="172388"/>
                          </a:xfrm>
                          <a:prstGeom prst="rect">
                            <a:avLst/>
                          </a:prstGeom>
                          <a:ln>
                            <a:noFill/>
                          </a:ln>
                        </wps:spPr>
                        <wps:txbx>
                          <w:txbxContent>
                            <w:p w14:paraId="16B6E7A8" w14:textId="77777777" w:rsidR="00945698" w:rsidRDefault="00945698">
                              <w:pPr>
                                <w:spacing w:after="160" w:line="259" w:lineRule="auto"/>
                                <w:ind w:left="0" w:firstLine="0"/>
                              </w:pPr>
                              <w:r>
                                <w:rPr>
                                  <w:sz w:val="20"/>
                                </w:rPr>
                                <w:t xml:space="preserve">Processes </w:t>
                              </w:r>
                              <w:r>
                                <w:rPr>
                                  <w:sz w:val="20"/>
                                </w:rPr>
                                <w:t>and procedures</w:t>
                              </w:r>
                            </w:p>
                          </w:txbxContent>
                        </wps:txbx>
                        <wps:bodyPr horzOverflow="overflow" vert="horz" lIns="0" tIns="0" rIns="0" bIns="0" rtlCol="0">
                          <a:noAutofit/>
                        </wps:bodyPr>
                      </wps:wsp>
                      <wps:wsp>
                        <wps:cNvPr id="761" name="Rectangle 761"/>
                        <wps:cNvSpPr/>
                        <wps:spPr>
                          <a:xfrm>
                            <a:off x="5361432" y="1030521"/>
                            <a:ext cx="56348" cy="190519"/>
                          </a:xfrm>
                          <a:prstGeom prst="rect">
                            <a:avLst/>
                          </a:prstGeom>
                          <a:ln>
                            <a:noFill/>
                          </a:ln>
                        </wps:spPr>
                        <wps:txbx>
                          <w:txbxContent>
                            <w:p w14:paraId="613531AB"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62" name="Rectangle 762"/>
                        <wps:cNvSpPr/>
                        <wps:spPr>
                          <a:xfrm>
                            <a:off x="4018788" y="1200718"/>
                            <a:ext cx="1341526" cy="172388"/>
                          </a:xfrm>
                          <a:prstGeom prst="rect">
                            <a:avLst/>
                          </a:prstGeom>
                          <a:ln>
                            <a:noFill/>
                          </a:ln>
                        </wps:spPr>
                        <wps:txbx>
                          <w:txbxContent>
                            <w:p w14:paraId="15326200" w14:textId="77777777" w:rsidR="00945698" w:rsidRDefault="00945698">
                              <w:pPr>
                                <w:spacing w:after="160" w:line="259" w:lineRule="auto"/>
                                <w:ind w:left="0" w:firstLine="0"/>
                              </w:pPr>
                              <w:r>
                                <w:rPr>
                                  <w:sz w:val="20"/>
                                </w:rPr>
                                <w:t xml:space="preserve">Indicators </w:t>
                              </w:r>
                              <w:r>
                                <w:rPr>
                                  <w:sz w:val="20"/>
                                </w:rPr>
                                <w:t>/ records</w:t>
                              </w:r>
                            </w:p>
                          </w:txbxContent>
                        </wps:txbx>
                        <wps:bodyPr horzOverflow="overflow" vert="horz" lIns="0" tIns="0" rIns="0" bIns="0" rtlCol="0">
                          <a:noAutofit/>
                        </wps:bodyPr>
                      </wps:wsp>
                      <wps:wsp>
                        <wps:cNvPr id="763" name="Rectangle 763"/>
                        <wps:cNvSpPr/>
                        <wps:spPr>
                          <a:xfrm>
                            <a:off x="5026152" y="1194638"/>
                            <a:ext cx="51559" cy="174325"/>
                          </a:xfrm>
                          <a:prstGeom prst="rect">
                            <a:avLst/>
                          </a:prstGeom>
                          <a:ln>
                            <a:noFill/>
                          </a:ln>
                        </wps:spPr>
                        <wps:txbx>
                          <w:txbxContent>
                            <w:p w14:paraId="63B20E74" w14:textId="77777777" w:rsidR="00945698" w:rsidRDefault="00945698">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64" name="Rectangle 764"/>
                        <wps:cNvSpPr/>
                        <wps:spPr>
                          <a:xfrm>
                            <a:off x="4018788" y="1356166"/>
                            <a:ext cx="1714938" cy="172388"/>
                          </a:xfrm>
                          <a:prstGeom prst="rect">
                            <a:avLst/>
                          </a:prstGeom>
                          <a:ln>
                            <a:noFill/>
                          </a:ln>
                        </wps:spPr>
                        <wps:txbx>
                          <w:txbxContent>
                            <w:p w14:paraId="07A6B2E6" w14:textId="77777777" w:rsidR="00945698" w:rsidRDefault="00945698">
                              <w:pPr>
                                <w:spacing w:after="160" w:line="259" w:lineRule="auto"/>
                                <w:ind w:left="0" w:firstLine="0"/>
                              </w:pPr>
                              <w:r>
                                <w:rPr>
                                  <w:sz w:val="20"/>
                                </w:rPr>
                                <w:t>Learningandimproveme</w:t>
                              </w:r>
                            </w:p>
                          </w:txbxContent>
                        </wps:txbx>
                        <wps:bodyPr horzOverflow="overflow" vert="horz" lIns="0" tIns="0" rIns="0" bIns="0" rtlCol="0">
                          <a:noAutofit/>
                        </wps:bodyPr>
                      </wps:wsp>
                      <wps:wsp>
                        <wps:cNvPr id="765" name="Rectangle 765"/>
                        <wps:cNvSpPr/>
                        <wps:spPr>
                          <a:xfrm>
                            <a:off x="5308093" y="1356166"/>
                            <a:ext cx="145824" cy="172388"/>
                          </a:xfrm>
                          <a:prstGeom prst="rect">
                            <a:avLst/>
                          </a:prstGeom>
                          <a:ln>
                            <a:noFill/>
                          </a:ln>
                        </wps:spPr>
                        <wps:txbx>
                          <w:txbxContent>
                            <w:p w14:paraId="2B3567CE" w14:textId="77777777" w:rsidR="00945698" w:rsidRDefault="00945698">
                              <w:pPr>
                                <w:spacing w:after="160" w:line="259" w:lineRule="auto"/>
                                <w:ind w:left="0" w:firstLine="0"/>
                              </w:pPr>
                              <w:r>
                                <w:rPr>
                                  <w:sz w:val="20"/>
                                </w:rPr>
                                <w:t>nt</w:t>
                              </w:r>
                            </w:p>
                          </w:txbxContent>
                        </wps:txbx>
                        <wps:bodyPr horzOverflow="overflow" vert="horz" lIns="0" tIns="0" rIns="0" bIns="0" rtlCol="0">
                          <a:noAutofit/>
                        </wps:bodyPr>
                      </wps:wsp>
                      <wps:wsp>
                        <wps:cNvPr id="766" name="Shape 766"/>
                        <wps:cNvSpPr/>
                        <wps:spPr>
                          <a:xfrm>
                            <a:off x="509016" y="466344"/>
                            <a:ext cx="228600" cy="491490"/>
                          </a:xfrm>
                          <a:custGeom>
                            <a:avLst/>
                            <a:gdLst/>
                            <a:ahLst/>
                            <a:cxnLst/>
                            <a:rect l="0" t="0" r="0" b="0"/>
                            <a:pathLst>
                              <a:path w="228600" h="491490">
                                <a:moveTo>
                                  <a:pt x="114300" y="0"/>
                                </a:moveTo>
                                <a:lnTo>
                                  <a:pt x="228600" y="107442"/>
                                </a:lnTo>
                                <a:lnTo>
                                  <a:pt x="171450" y="107442"/>
                                </a:lnTo>
                                <a:lnTo>
                                  <a:pt x="171450" y="384048"/>
                                </a:lnTo>
                                <a:lnTo>
                                  <a:pt x="228600" y="384048"/>
                                </a:lnTo>
                                <a:lnTo>
                                  <a:pt x="114300" y="491490"/>
                                </a:lnTo>
                                <a:lnTo>
                                  <a:pt x="0" y="384048"/>
                                </a:lnTo>
                                <a:lnTo>
                                  <a:pt x="57150" y="384048"/>
                                </a:lnTo>
                                <a:lnTo>
                                  <a:pt x="57150" y="107442"/>
                                </a:lnTo>
                                <a:lnTo>
                                  <a:pt x="0" y="107442"/>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 name="Shape 767"/>
                        <wps:cNvSpPr/>
                        <wps:spPr>
                          <a:xfrm>
                            <a:off x="496824" y="459486"/>
                            <a:ext cx="126492" cy="504444"/>
                          </a:xfrm>
                          <a:custGeom>
                            <a:avLst/>
                            <a:gdLst/>
                            <a:ahLst/>
                            <a:cxnLst/>
                            <a:rect l="0" t="0" r="0" b="0"/>
                            <a:pathLst>
                              <a:path w="126492" h="504444">
                                <a:moveTo>
                                  <a:pt x="126492" y="0"/>
                                </a:moveTo>
                                <a:lnTo>
                                  <a:pt x="126492" y="13533"/>
                                </a:lnTo>
                                <a:lnTo>
                                  <a:pt x="24157" y="109728"/>
                                </a:lnTo>
                                <a:lnTo>
                                  <a:pt x="73914" y="109728"/>
                                </a:lnTo>
                                <a:lnTo>
                                  <a:pt x="73914" y="395478"/>
                                </a:lnTo>
                                <a:lnTo>
                                  <a:pt x="24157" y="395478"/>
                                </a:lnTo>
                                <a:lnTo>
                                  <a:pt x="126492" y="491673"/>
                                </a:lnTo>
                                <a:lnTo>
                                  <a:pt x="126492" y="504444"/>
                                </a:lnTo>
                                <a:lnTo>
                                  <a:pt x="0" y="386334"/>
                                </a:lnTo>
                                <a:lnTo>
                                  <a:pt x="64770" y="386334"/>
                                </a:lnTo>
                                <a:lnTo>
                                  <a:pt x="64770" y="118872"/>
                                </a:lnTo>
                                <a:lnTo>
                                  <a:pt x="0" y="118872"/>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8" name="Shape 768"/>
                        <wps:cNvSpPr/>
                        <wps:spPr>
                          <a:xfrm>
                            <a:off x="623316" y="459486"/>
                            <a:ext cx="126492" cy="504444"/>
                          </a:xfrm>
                          <a:custGeom>
                            <a:avLst/>
                            <a:gdLst/>
                            <a:ahLst/>
                            <a:cxnLst/>
                            <a:rect l="0" t="0" r="0" b="0"/>
                            <a:pathLst>
                              <a:path w="126492" h="504444">
                                <a:moveTo>
                                  <a:pt x="0" y="0"/>
                                </a:moveTo>
                                <a:lnTo>
                                  <a:pt x="126492" y="118872"/>
                                </a:lnTo>
                                <a:lnTo>
                                  <a:pt x="61722" y="118872"/>
                                </a:lnTo>
                                <a:lnTo>
                                  <a:pt x="61722" y="386334"/>
                                </a:lnTo>
                                <a:lnTo>
                                  <a:pt x="126492" y="386334"/>
                                </a:lnTo>
                                <a:lnTo>
                                  <a:pt x="0" y="504444"/>
                                </a:lnTo>
                                <a:lnTo>
                                  <a:pt x="0" y="491673"/>
                                </a:lnTo>
                                <a:lnTo>
                                  <a:pt x="102335" y="395478"/>
                                </a:lnTo>
                                <a:lnTo>
                                  <a:pt x="52578" y="395478"/>
                                </a:lnTo>
                                <a:lnTo>
                                  <a:pt x="52578" y="109728"/>
                                </a:lnTo>
                                <a:lnTo>
                                  <a:pt x="102335" y="109728"/>
                                </a:lnTo>
                                <a:lnTo>
                                  <a:pt x="0" y="135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7" name="Shape 32107"/>
                        <wps:cNvSpPr/>
                        <wps:spPr>
                          <a:xfrm>
                            <a:off x="12192" y="957834"/>
                            <a:ext cx="1192530" cy="420624"/>
                          </a:xfrm>
                          <a:custGeom>
                            <a:avLst/>
                            <a:gdLst/>
                            <a:ahLst/>
                            <a:cxnLst/>
                            <a:rect l="0" t="0" r="0" b="0"/>
                            <a:pathLst>
                              <a:path w="1192530" h="420624">
                                <a:moveTo>
                                  <a:pt x="0" y="0"/>
                                </a:moveTo>
                                <a:lnTo>
                                  <a:pt x="1192530" y="0"/>
                                </a:lnTo>
                                <a:lnTo>
                                  <a:pt x="1192530" y="420624"/>
                                </a:lnTo>
                                <a:lnTo>
                                  <a:pt x="0" y="4206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70" name="Shape 770"/>
                        <wps:cNvSpPr/>
                        <wps:spPr>
                          <a:xfrm>
                            <a:off x="7620" y="953262"/>
                            <a:ext cx="601218" cy="429768"/>
                          </a:xfrm>
                          <a:custGeom>
                            <a:avLst/>
                            <a:gdLst/>
                            <a:ahLst/>
                            <a:cxnLst/>
                            <a:rect l="0" t="0" r="0" b="0"/>
                            <a:pathLst>
                              <a:path w="601218" h="429768">
                                <a:moveTo>
                                  <a:pt x="0" y="0"/>
                                </a:moveTo>
                                <a:lnTo>
                                  <a:pt x="601218" y="0"/>
                                </a:lnTo>
                                <a:lnTo>
                                  <a:pt x="601218" y="9144"/>
                                </a:lnTo>
                                <a:lnTo>
                                  <a:pt x="9906" y="9144"/>
                                </a:lnTo>
                                <a:lnTo>
                                  <a:pt x="9906" y="420624"/>
                                </a:lnTo>
                                <a:lnTo>
                                  <a:pt x="601218" y="420624"/>
                                </a:lnTo>
                                <a:lnTo>
                                  <a:pt x="601218" y="429768"/>
                                </a:lnTo>
                                <a:lnTo>
                                  <a:pt x="0" y="429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1" name="Shape 771"/>
                        <wps:cNvSpPr/>
                        <wps:spPr>
                          <a:xfrm>
                            <a:off x="608838" y="953262"/>
                            <a:ext cx="600456" cy="429768"/>
                          </a:xfrm>
                          <a:custGeom>
                            <a:avLst/>
                            <a:gdLst/>
                            <a:ahLst/>
                            <a:cxnLst/>
                            <a:rect l="0" t="0" r="0" b="0"/>
                            <a:pathLst>
                              <a:path w="600456" h="429768">
                                <a:moveTo>
                                  <a:pt x="0" y="0"/>
                                </a:moveTo>
                                <a:lnTo>
                                  <a:pt x="600456" y="0"/>
                                </a:lnTo>
                                <a:lnTo>
                                  <a:pt x="600456" y="429768"/>
                                </a:lnTo>
                                <a:lnTo>
                                  <a:pt x="0" y="429768"/>
                                </a:lnTo>
                                <a:lnTo>
                                  <a:pt x="0" y="420624"/>
                                </a:lnTo>
                                <a:lnTo>
                                  <a:pt x="591312" y="420624"/>
                                </a:lnTo>
                                <a:lnTo>
                                  <a:pt x="59131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2" name="Rectangle 772"/>
                        <wps:cNvSpPr/>
                        <wps:spPr>
                          <a:xfrm>
                            <a:off x="137922" y="1032316"/>
                            <a:ext cx="1288975" cy="172388"/>
                          </a:xfrm>
                          <a:prstGeom prst="rect">
                            <a:avLst/>
                          </a:prstGeom>
                          <a:ln>
                            <a:noFill/>
                          </a:ln>
                        </wps:spPr>
                        <wps:txbx>
                          <w:txbxContent>
                            <w:p w14:paraId="453D09DD" w14:textId="77777777" w:rsidR="00945698" w:rsidRDefault="00945698">
                              <w:pPr>
                                <w:spacing w:after="160" w:line="259" w:lineRule="auto"/>
                                <w:ind w:left="0" w:firstLine="0"/>
                              </w:pPr>
                              <w:r>
                                <w:rPr>
                                  <w:sz w:val="20"/>
                                </w:rPr>
                                <w:t xml:space="preserve">ORGANISATIONAL </w:t>
                              </w:r>
                            </w:p>
                          </w:txbxContent>
                        </wps:txbx>
                        <wps:bodyPr horzOverflow="overflow" vert="horz" lIns="0" tIns="0" rIns="0" bIns="0" rtlCol="0">
                          <a:noAutofit/>
                        </wps:bodyPr>
                      </wps:wsp>
                      <wps:wsp>
                        <wps:cNvPr id="773" name="Rectangle 773"/>
                        <wps:cNvSpPr/>
                        <wps:spPr>
                          <a:xfrm>
                            <a:off x="425961" y="1188520"/>
                            <a:ext cx="485741" cy="172388"/>
                          </a:xfrm>
                          <a:prstGeom prst="rect">
                            <a:avLst/>
                          </a:prstGeom>
                          <a:ln>
                            <a:noFill/>
                          </a:ln>
                        </wps:spPr>
                        <wps:txbx>
                          <w:txbxContent>
                            <w:p w14:paraId="0C54D3BC" w14:textId="77777777" w:rsidR="00945698" w:rsidRDefault="00945698">
                              <w:pPr>
                                <w:spacing w:after="160" w:line="259" w:lineRule="auto"/>
                                <w:ind w:left="0" w:firstLine="0"/>
                              </w:pPr>
                              <w:r>
                                <w:rPr>
                                  <w:sz w:val="20"/>
                                </w:rPr>
                                <w:t>POLICY</w:t>
                              </w:r>
                            </w:p>
                          </w:txbxContent>
                        </wps:txbx>
                        <wps:bodyPr horzOverflow="overflow" vert="horz" lIns="0" tIns="0" rIns="0" bIns="0" rtlCol="0">
                          <a:noAutofit/>
                        </wps:bodyPr>
                      </wps:wsp>
                      <wps:wsp>
                        <wps:cNvPr id="774" name="Rectangle 774"/>
                        <wps:cNvSpPr/>
                        <wps:spPr>
                          <a:xfrm>
                            <a:off x="790956" y="1173015"/>
                            <a:ext cx="56348" cy="190519"/>
                          </a:xfrm>
                          <a:prstGeom prst="rect">
                            <a:avLst/>
                          </a:prstGeom>
                          <a:ln>
                            <a:noFill/>
                          </a:ln>
                        </wps:spPr>
                        <wps:txbx>
                          <w:txbxContent>
                            <w:p w14:paraId="042B82F9"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75" name="Shape 775"/>
                        <wps:cNvSpPr/>
                        <wps:spPr>
                          <a:xfrm>
                            <a:off x="4608576" y="1490472"/>
                            <a:ext cx="213360" cy="505968"/>
                          </a:xfrm>
                          <a:custGeom>
                            <a:avLst/>
                            <a:gdLst/>
                            <a:ahLst/>
                            <a:cxnLst/>
                            <a:rect l="0" t="0" r="0" b="0"/>
                            <a:pathLst>
                              <a:path w="213360" h="505968">
                                <a:moveTo>
                                  <a:pt x="106680" y="0"/>
                                </a:moveTo>
                                <a:lnTo>
                                  <a:pt x="213360" y="98298"/>
                                </a:lnTo>
                                <a:lnTo>
                                  <a:pt x="160020" y="98298"/>
                                </a:lnTo>
                                <a:lnTo>
                                  <a:pt x="160020" y="407670"/>
                                </a:lnTo>
                                <a:lnTo>
                                  <a:pt x="213360" y="407670"/>
                                </a:lnTo>
                                <a:lnTo>
                                  <a:pt x="106680" y="505968"/>
                                </a:lnTo>
                                <a:lnTo>
                                  <a:pt x="0" y="407670"/>
                                </a:lnTo>
                                <a:lnTo>
                                  <a:pt x="53340" y="407670"/>
                                </a:lnTo>
                                <a:lnTo>
                                  <a:pt x="53340" y="98298"/>
                                </a:lnTo>
                                <a:lnTo>
                                  <a:pt x="0" y="98298"/>
                                </a:lnTo>
                                <a:lnTo>
                                  <a:pt x="1066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6" name="Shape 776"/>
                        <wps:cNvSpPr/>
                        <wps:spPr>
                          <a:xfrm>
                            <a:off x="4597146" y="1483614"/>
                            <a:ext cx="118110" cy="519684"/>
                          </a:xfrm>
                          <a:custGeom>
                            <a:avLst/>
                            <a:gdLst/>
                            <a:ahLst/>
                            <a:cxnLst/>
                            <a:rect l="0" t="0" r="0" b="0"/>
                            <a:pathLst>
                              <a:path w="118110" h="519684">
                                <a:moveTo>
                                  <a:pt x="118110" y="0"/>
                                </a:moveTo>
                                <a:lnTo>
                                  <a:pt x="118110" y="12757"/>
                                </a:lnTo>
                                <a:lnTo>
                                  <a:pt x="24202" y="100584"/>
                                </a:lnTo>
                                <a:lnTo>
                                  <a:pt x="69342" y="100584"/>
                                </a:lnTo>
                                <a:lnTo>
                                  <a:pt x="69342" y="419100"/>
                                </a:lnTo>
                                <a:lnTo>
                                  <a:pt x="24202" y="419100"/>
                                </a:lnTo>
                                <a:lnTo>
                                  <a:pt x="118110" y="506928"/>
                                </a:lnTo>
                                <a:lnTo>
                                  <a:pt x="118110" y="519684"/>
                                </a:lnTo>
                                <a:lnTo>
                                  <a:pt x="0" y="409956"/>
                                </a:lnTo>
                                <a:lnTo>
                                  <a:pt x="60198" y="409956"/>
                                </a:lnTo>
                                <a:lnTo>
                                  <a:pt x="60198" y="110490"/>
                                </a:lnTo>
                                <a:lnTo>
                                  <a:pt x="0" y="110490"/>
                                </a:lnTo>
                                <a:lnTo>
                                  <a:pt x="1181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7" name="Shape 777"/>
                        <wps:cNvSpPr/>
                        <wps:spPr>
                          <a:xfrm>
                            <a:off x="4715256" y="1483614"/>
                            <a:ext cx="118110" cy="519684"/>
                          </a:xfrm>
                          <a:custGeom>
                            <a:avLst/>
                            <a:gdLst/>
                            <a:ahLst/>
                            <a:cxnLst/>
                            <a:rect l="0" t="0" r="0" b="0"/>
                            <a:pathLst>
                              <a:path w="118110" h="519684">
                                <a:moveTo>
                                  <a:pt x="0" y="0"/>
                                </a:moveTo>
                                <a:lnTo>
                                  <a:pt x="118110" y="110490"/>
                                </a:lnTo>
                                <a:lnTo>
                                  <a:pt x="57912" y="110490"/>
                                </a:lnTo>
                                <a:lnTo>
                                  <a:pt x="57912" y="409956"/>
                                </a:lnTo>
                                <a:lnTo>
                                  <a:pt x="118110" y="409956"/>
                                </a:lnTo>
                                <a:lnTo>
                                  <a:pt x="0" y="519684"/>
                                </a:lnTo>
                                <a:lnTo>
                                  <a:pt x="0" y="506928"/>
                                </a:lnTo>
                                <a:lnTo>
                                  <a:pt x="93908" y="419100"/>
                                </a:lnTo>
                                <a:lnTo>
                                  <a:pt x="48768" y="419100"/>
                                </a:lnTo>
                                <a:lnTo>
                                  <a:pt x="48768" y="100584"/>
                                </a:lnTo>
                                <a:lnTo>
                                  <a:pt x="93908" y="100584"/>
                                </a:lnTo>
                                <a:lnTo>
                                  <a:pt x="0" y="12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8" name="Shape 778"/>
                        <wps:cNvSpPr/>
                        <wps:spPr>
                          <a:xfrm>
                            <a:off x="1258824" y="176022"/>
                            <a:ext cx="363474" cy="230124"/>
                          </a:xfrm>
                          <a:custGeom>
                            <a:avLst/>
                            <a:gdLst/>
                            <a:ahLst/>
                            <a:cxnLst/>
                            <a:rect l="0" t="0" r="0" b="0"/>
                            <a:pathLst>
                              <a:path w="363474" h="230124">
                                <a:moveTo>
                                  <a:pt x="246888" y="0"/>
                                </a:moveTo>
                                <a:lnTo>
                                  <a:pt x="363474" y="115062"/>
                                </a:lnTo>
                                <a:lnTo>
                                  <a:pt x="246888" y="230124"/>
                                </a:lnTo>
                                <a:lnTo>
                                  <a:pt x="246888" y="172212"/>
                                </a:lnTo>
                                <a:lnTo>
                                  <a:pt x="0" y="172212"/>
                                </a:lnTo>
                                <a:lnTo>
                                  <a:pt x="0" y="57150"/>
                                </a:lnTo>
                                <a:lnTo>
                                  <a:pt x="246888" y="57150"/>
                                </a:lnTo>
                                <a:lnTo>
                                  <a:pt x="246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 name="Shape 779"/>
                        <wps:cNvSpPr/>
                        <wps:spPr>
                          <a:xfrm>
                            <a:off x="1254252" y="228600"/>
                            <a:ext cx="185322" cy="124968"/>
                          </a:xfrm>
                          <a:custGeom>
                            <a:avLst/>
                            <a:gdLst/>
                            <a:ahLst/>
                            <a:cxnLst/>
                            <a:rect l="0" t="0" r="0" b="0"/>
                            <a:pathLst>
                              <a:path w="185322" h="124968">
                                <a:moveTo>
                                  <a:pt x="0" y="0"/>
                                </a:moveTo>
                                <a:lnTo>
                                  <a:pt x="185322" y="0"/>
                                </a:lnTo>
                                <a:lnTo>
                                  <a:pt x="185322" y="9144"/>
                                </a:lnTo>
                                <a:lnTo>
                                  <a:pt x="9144" y="9144"/>
                                </a:lnTo>
                                <a:lnTo>
                                  <a:pt x="9144" y="115062"/>
                                </a:lnTo>
                                <a:lnTo>
                                  <a:pt x="185322" y="115062"/>
                                </a:lnTo>
                                <a:lnTo>
                                  <a:pt x="185322"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 name="Shape 780"/>
                        <wps:cNvSpPr/>
                        <wps:spPr>
                          <a:xfrm>
                            <a:off x="1439574" y="164592"/>
                            <a:ext cx="189582" cy="252984"/>
                          </a:xfrm>
                          <a:custGeom>
                            <a:avLst/>
                            <a:gdLst/>
                            <a:ahLst/>
                            <a:cxnLst/>
                            <a:rect l="0" t="0" r="0" b="0"/>
                            <a:pathLst>
                              <a:path w="189582" h="252984">
                                <a:moveTo>
                                  <a:pt x="61566" y="0"/>
                                </a:moveTo>
                                <a:lnTo>
                                  <a:pt x="189582" y="126492"/>
                                </a:lnTo>
                                <a:lnTo>
                                  <a:pt x="61566" y="252984"/>
                                </a:lnTo>
                                <a:lnTo>
                                  <a:pt x="61566" y="188976"/>
                                </a:lnTo>
                                <a:lnTo>
                                  <a:pt x="0" y="188976"/>
                                </a:lnTo>
                                <a:lnTo>
                                  <a:pt x="0" y="179070"/>
                                </a:lnTo>
                                <a:lnTo>
                                  <a:pt x="70710" y="179070"/>
                                </a:lnTo>
                                <a:lnTo>
                                  <a:pt x="70710" y="229525"/>
                                </a:lnTo>
                                <a:lnTo>
                                  <a:pt x="176178" y="126111"/>
                                </a:lnTo>
                                <a:lnTo>
                                  <a:pt x="70710" y="22697"/>
                                </a:lnTo>
                                <a:lnTo>
                                  <a:pt x="70710" y="73152"/>
                                </a:lnTo>
                                <a:lnTo>
                                  <a:pt x="0" y="73152"/>
                                </a:lnTo>
                                <a:lnTo>
                                  <a:pt x="0" y="64008"/>
                                </a:lnTo>
                                <a:lnTo>
                                  <a:pt x="61566" y="64008"/>
                                </a:lnTo>
                                <a:lnTo>
                                  <a:pt x="615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8" name="Shape 32108"/>
                        <wps:cNvSpPr/>
                        <wps:spPr>
                          <a:xfrm>
                            <a:off x="12192" y="4573"/>
                            <a:ext cx="1246632" cy="457200"/>
                          </a:xfrm>
                          <a:custGeom>
                            <a:avLst/>
                            <a:gdLst/>
                            <a:ahLst/>
                            <a:cxnLst/>
                            <a:rect l="0" t="0" r="0" b="0"/>
                            <a:pathLst>
                              <a:path w="1246632" h="457200">
                                <a:moveTo>
                                  <a:pt x="0" y="0"/>
                                </a:moveTo>
                                <a:lnTo>
                                  <a:pt x="1246632" y="0"/>
                                </a:lnTo>
                                <a:lnTo>
                                  <a:pt x="1246632"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82" name="Shape 782"/>
                        <wps:cNvSpPr/>
                        <wps:spPr>
                          <a:xfrm>
                            <a:off x="7620" y="0"/>
                            <a:ext cx="628269" cy="466344"/>
                          </a:xfrm>
                          <a:custGeom>
                            <a:avLst/>
                            <a:gdLst/>
                            <a:ahLst/>
                            <a:cxnLst/>
                            <a:rect l="0" t="0" r="0" b="0"/>
                            <a:pathLst>
                              <a:path w="628269" h="466344">
                                <a:moveTo>
                                  <a:pt x="0" y="0"/>
                                </a:moveTo>
                                <a:lnTo>
                                  <a:pt x="628269" y="0"/>
                                </a:lnTo>
                                <a:lnTo>
                                  <a:pt x="628269" y="9906"/>
                                </a:lnTo>
                                <a:lnTo>
                                  <a:pt x="9906" y="9906"/>
                                </a:lnTo>
                                <a:lnTo>
                                  <a:pt x="9906" y="457200"/>
                                </a:lnTo>
                                <a:lnTo>
                                  <a:pt x="628269" y="457200"/>
                                </a:lnTo>
                                <a:lnTo>
                                  <a:pt x="628269"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3" name="Shape 783"/>
                        <wps:cNvSpPr/>
                        <wps:spPr>
                          <a:xfrm>
                            <a:off x="635889" y="0"/>
                            <a:ext cx="627507" cy="466344"/>
                          </a:xfrm>
                          <a:custGeom>
                            <a:avLst/>
                            <a:gdLst/>
                            <a:ahLst/>
                            <a:cxnLst/>
                            <a:rect l="0" t="0" r="0" b="0"/>
                            <a:pathLst>
                              <a:path w="627507" h="466344">
                                <a:moveTo>
                                  <a:pt x="0" y="0"/>
                                </a:moveTo>
                                <a:lnTo>
                                  <a:pt x="627507" y="0"/>
                                </a:lnTo>
                                <a:lnTo>
                                  <a:pt x="627507" y="466344"/>
                                </a:lnTo>
                                <a:lnTo>
                                  <a:pt x="0" y="466344"/>
                                </a:lnTo>
                                <a:lnTo>
                                  <a:pt x="0" y="457200"/>
                                </a:lnTo>
                                <a:lnTo>
                                  <a:pt x="618363" y="457200"/>
                                </a:lnTo>
                                <a:lnTo>
                                  <a:pt x="61836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4" name="Rectangle 784"/>
                        <wps:cNvSpPr/>
                        <wps:spPr>
                          <a:xfrm>
                            <a:off x="212598" y="79815"/>
                            <a:ext cx="1162462" cy="172388"/>
                          </a:xfrm>
                          <a:prstGeom prst="rect">
                            <a:avLst/>
                          </a:prstGeom>
                          <a:ln>
                            <a:noFill/>
                          </a:ln>
                        </wps:spPr>
                        <wps:txbx>
                          <w:txbxContent>
                            <w:p w14:paraId="4081C49B" w14:textId="77777777" w:rsidR="00945698" w:rsidRDefault="00945698">
                              <w:pPr>
                                <w:spacing w:after="160" w:line="259" w:lineRule="auto"/>
                                <w:ind w:left="0" w:firstLine="0"/>
                              </w:pPr>
                              <w:r>
                                <w:rPr>
                                  <w:sz w:val="20"/>
                                </w:rPr>
                                <w:t xml:space="preserve">MISSION VISION </w:t>
                              </w:r>
                            </w:p>
                          </w:txbxContent>
                        </wps:txbx>
                        <wps:bodyPr horzOverflow="overflow" vert="horz" lIns="0" tIns="0" rIns="0" bIns="0" rtlCol="0">
                          <a:noAutofit/>
                        </wps:bodyPr>
                      </wps:wsp>
                      <wps:wsp>
                        <wps:cNvPr id="785" name="Rectangle 785"/>
                        <wps:cNvSpPr/>
                        <wps:spPr>
                          <a:xfrm>
                            <a:off x="434338" y="235269"/>
                            <a:ext cx="533469" cy="172388"/>
                          </a:xfrm>
                          <a:prstGeom prst="rect">
                            <a:avLst/>
                          </a:prstGeom>
                          <a:ln>
                            <a:noFill/>
                          </a:ln>
                        </wps:spPr>
                        <wps:txbx>
                          <w:txbxContent>
                            <w:p w14:paraId="0D47D80C" w14:textId="77777777" w:rsidR="00945698" w:rsidRDefault="00945698">
                              <w:pPr>
                                <w:spacing w:after="160" w:line="259" w:lineRule="auto"/>
                                <w:ind w:left="0" w:firstLine="0"/>
                              </w:pPr>
                              <w:r>
                                <w:rPr>
                                  <w:sz w:val="20"/>
                                </w:rPr>
                                <w:t>VALUES</w:t>
                              </w:r>
                            </w:p>
                          </w:txbxContent>
                        </wps:txbx>
                        <wps:bodyPr horzOverflow="overflow" vert="horz" lIns="0" tIns="0" rIns="0" bIns="0" rtlCol="0">
                          <a:noAutofit/>
                        </wps:bodyPr>
                      </wps:wsp>
                      <wps:wsp>
                        <wps:cNvPr id="786" name="Rectangle 786"/>
                        <wps:cNvSpPr/>
                        <wps:spPr>
                          <a:xfrm>
                            <a:off x="835152" y="219753"/>
                            <a:ext cx="56348" cy="190519"/>
                          </a:xfrm>
                          <a:prstGeom prst="rect">
                            <a:avLst/>
                          </a:prstGeom>
                          <a:ln>
                            <a:noFill/>
                          </a:ln>
                        </wps:spPr>
                        <wps:txbx>
                          <w:txbxContent>
                            <w:p w14:paraId="1EB7BB78"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87" name="Shape 787"/>
                        <wps:cNvSpPr/>
                        <wps:spPr>
                          <a:xfrm>
                            <a:off x="0" y="1983486"/>
                            <a:ext cx="3041904" cy="409194"/>
                          </a:xfrm>
                          <a:custGeom>
                            <a:avLst/>
                            <a:gdLst/>
                            <a:ahLst/>
                            <a:cxnLst/>
                            <a:rect l="0" t="0" r="0" b="0"/>
                            <a:pathLst>
                              <a:path w="3041904" h="409194">
                                <a:moveTo>
                                  <a:pt x="12192" y="0"/>
                                </a:moveTo>
                                <a:lnTo>
                                  <a:pt x="3041904" y="0"/>
                                </a:lnTo>
                                <a:lnTo>
                                  <a:pt x="3041904" y="25908"/>
                                </a:lnTo>
                                <a:lnTo>
                                  <a:pt x="25146" y="25908"/>
                                </a:lnTo>
                                <a:lnTo>
                                  <a:pt x="25146" y="383286"/>
                                </a:lnTo>
                                <a:lnTo>
                                  <a:pt x="3041904" y="383286"/>
                                </a:lnTo>
                                <a:lnTo>
                                  <a:pt x="3041904" y="409194"/>
                                </a:lnTo>
                                <a:lnTo>
                                  <a:pt x="12192" y="409194"/>
                                </a:lnTo>
                                <a:cubicBezTo>
                                  <a:pt x="5334" y="409194"/>
                                  <a:pt x="0" y="403098"/>
                                  <a:pt x="0" y="396240"/>
                                </a:cubicBezTo>
                                <a:lnTo>
                                  <a:pt x="0" y="12954"/>
                                </a:lnTo>
                                <a:cubicBezTo>
                                  <a:pt x="0" y="6096"/>
                                  <a:pt x="5334" y="0"/>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 name="Shape 788"/>
                        <wps:cNvSpPr/>
                        <wps:spPr>
                          <a:xfrm>
                            <a:off x="3041904" y="1983486"/>
                            <a:ext cx="3041904" cy="409194"/>
                          </a:xfrm>
                          <a:custGeom>
                            <a:avLst/>
                            <a:gdLst/>
                            <a:ahLst/>
                            <a:cxnLst/>
                            <a:rect l="0" t="0" r="0" b="0"/>
                            <a:pathLst>
                              <a:path w="3041904" h="409194">
                                <a:moveTo>
                                  <a:pt x="0" y="0"/>
                                </a:moveTo>
                                <a:lnTo>
                                  <a:pt x="3029712" y="0"/>
                                </a:lnTo>
                                <a:cubicBezTo>
                                  <a:pt x="3036570" y="0"/>
                                  <a:pt x="3041904" y="6096"/>
                                  <a:pt x="3041904" y="12954"/>
                                </a:cubicBezTo>
                                <a:lnTo>
                                  <a:pt x="3041904" y="396240"/>
                                </a:lnTo>
                                <a:cubicBezTo>
                                  <a:pt x="3041904" y="403098"/>
                                  <a:pt x="3036570" y="409194"/>
                                  <a:pt x="3029712" y="409194"/>
                                </a:cubicBezTo>
                                <a:lnTo>
                                  <a:pt x="0" y="409194"/>
                                </a:lnTo>
                                <a:lnTo>
                                  <a:pt x="0" y="383286"/>
                                </a:lnTo>
                                <a:lnTo>
                                  <a:pt x="3016758" y="383286"/>
                                </a:lnTo>
                                <a:lnTo>
                                  <a:pt x="3016758" y="25908"/>
                                </a:lnTo>
                                <a:lnTo>
                                  <a:pt x="0" y="2590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23775" o:spid="_x0000_s1046" style="width:483.45pt;height:193.25pt;mso-position-horizontal-relative:char;mso-position-vertical-relative:line" coordsize="61397,24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">
                <v:rect id="Rectangle 681" o:spid="_x0000_s1047" style="position:absolute;left:61081;top:23124;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" filled="f" stroked="f">
                  <v:textbox inset="0,0,0,0">
                    <w:txbxContent>
                      <w:p w:rsidR="00945698" w:rsidRDefault="00945698">
                        <w:pPr>
                          <w:spacing w:after="160" w:line="259" w:lineRule="auto"/>
                          <w:ind w:left="0" w:firstLine="0"/>
                        </w:pPr>
                        <w:r>
                          <w:t xml:space="preserve"> </w:t>
                        </w:r>
                      </w:p>
                    </w:txbxContent>
                  </v:textbox>
                </v:rect>
                <v:rect id="Rectangle 705" o:spid="_x0000_s1048" style="position:absolute;left:21648;top:21295;width:23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" filled="f" stroked="f">
                  <v:textbox inset="0,0,0,0">
                    <w:txbxContent>
                      <w:p w:rsidR="00945698" w:rsidRDefault="00945698">
                        <w:pPr>
                          <w:spacing w:after="160" w:line="259" w:lineRule="auto"/>
                          <w:ind w:left="0" w:firstLine="0"/>
                        </w:pPr>
                        <w:r>
                          <w:rPr>
                            <w:b/>
                            <w:sz w:val="20"/>
                          </w:rPr>
                          <w:t>QUALITY MANAGEMENT SYSTEM</w:t>
                        </w:r>
                      </w:p>
                    </w:txbxContent>
                  </v:textbox>
                </v:rect>
                <v:shape id="Shape 707" o:spid="_x0000_s1049" style="position:absolute;left:26784;width:4621;height:4663;visibility:visible;mso-wrap-style:square;v-text-anchor:top" coordsize="462153,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" path="m,l462153,r,9906l9906,9906r,447294l462153,457200r,9144l,466344,,xe" fillcolor="black" stroked="f" strokeweight="0">
                  <v:stroke miterlimit="83231f" joinstyle="miter"/>
                  <v:path arrowok="t" textboxrect="0,0,462153,466344"/>
                </v:shape>
                <v:shape id="Shape 708" o:spid="_x0000_s1050" style="position:absolute;left:31405;width:4614;height:4663;visibility:visible;mso-wrap-style:square;v-text-anchor:top" coordsize="461391,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" path="m,l461391,r,466344l,466344r,-9144l452247,457200r,-447294l,9906,,xe" fillcolor="black" stroked="f" strokeweight="0">
                  <v:stroke miterlimit="83231f" joinstyle="miter"/>
                  <v:path arrowok="t" textboxrect="0,0,461391,466344"/>
                </v:shape>
                <v:rect id="Rectangle 709" o:spid="_x0000_s1051" style="position:absolute;left:28895;top:798;width:7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" filled="f" stroked="f">
                  <v:textbox inset="0,0,0,0">
                    <w:txbxContent>
                      <w:p w:rsidR="00945698" w:rsidRDefault="00945698">
                        <w:pPr>
                          <w:spacing w:after="160" w:line="259" w:lineRule="auto"/>
                          <w:ind w:left="0" w:firstLine="0"/>
                        </w:pPr>
                        <w:r>
                          <w:rPr>
                            <w:sz w:val="20"/>
                          </w:rPr>
                          <w:t xml:space="preserve">BUSINESS </w:t>
                        </w:r>
                      </w:p>
                    </w:txbxContent>
                  </v:textbox>
                </v:rect>
                <v:rect id="Rectangle 710" o:spid="_x0000_s1052" style="position:absolute;left:30030;top:2352;width:36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" filled="f" stroked="f">
                  <v:textbox inset="0,0,0,0">
                    <w:txbxContent>
                      <w:p w:rsidR="00945698" w:rsidRDefault="00945698">
                        <w:pPr>
                          <w:spacing w:after="160" w:line="259" w:lineRule="auto"/>
                          <w:ind w:left="0" w:firstLine="0"/>
                        </w:pPr>
                        <w:r>
                          <w:rPr>
                            <w:sz w:val="20"/>
                          </w:rPr>
                          <w:t>PLAN</w:t>
                        </w:r>
                      </w:p>
                    </w:txbxContent>
                  </v:textbox>
                </v:rect>
                <v:rect id="Rectangle 711" o:spid="_x0000_s1053" style="position:absolute;left:32773;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713" o:spid="_x0000_s1054" style="position:absolute;left:27005;top:9715;width:4511;height:4663;visibility:visible;mso-wrap-style:square;v-text-anchor:top" coordsize="451104,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" path="m,l451104,r,9144l9906,9144r,447294l451104,456438r,9906l,466344,,xe" fillcolor="black" stroked="f" strokeweight="0">
                  <v:stroke miterlimit="83231f" joinstyle="miter"/>
                  <v:path arrowok="t" textboxrect="0,0,451104,466344"/>
                </v:shape>
                <v:shape id="Shape 714" o:spid="_x0000_s1055" style="position:absolute;left:31516;top:9715;width:4503;height:4663;visibility:visible;mso-wrap-style:square;v-text-anchor:top" coordsize="450342,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" path="m,l450342,r,466344l,466344r,-9906l441198,456438r,-447294l,9144,,xe" fillcolor="black" stroked="f" strokeweight="0">
                  <v:stroke miterlimit="83231f" joinstyle="miter"/>
                  <v:path arrowok="t" textboxrect="0,0,450342,466344"/>
                </v:shape>
                <v:rect id="Rectangle 715" o:spid="_x0000_s1056" style="position:absolute;left:29268;top:10513;width:63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" filled="f" stroked="f">
                  <v:textbox inset="0,0,0,0">
                    <w:txbxContent>
                      <w:p w:rsidR="00945698" w:rsidRDefault="00945698">
                        <w:pPr>
                          <w:spacing w:after="160" w:line="259" w:lineRule="auto"/>
                          <w:ind w:left="0" w:firstLine="0"/>
                        </w:pPr>
                        <w:r>
                          <w:rPr>
                            <w:sz w:val="20"/>
                          </w:rPr>
                          <w:t xml:space="preserve">QUALITY </w:t>
                        </w:r>
                      </w:p>
                    </w:txbxContent>
                  </v:textbox>
                </v:rect>
                <v:rect id="Rectangle 716" o:spid="_x0000_s1057" style="position:absolute;left:29154;top:12068;width:62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IWA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iC55lwBOTsAQAA//8DAFBLAQItABQABgAIAAAAIQDb4fbL7gAAAIUBAAATAAAAAAAAAAAA&#10;AAAAAAAAAABbQ29udGVudF9UeXBlc10ueG1sUEsBAi0AFAAGAAgAAAAhAFr0LFu/AAAAFQEAAAsA&#10;AAAAAAAAAAAAAAAAHwEAAF9yZWxzLy5yZWxzUEsBAi0AFAAGAAgAAAAhABwMhYDEAAAA3AAAAA8A&#10;AAAAAAAAAAAAAAAABwIAAGRycy9kb3ducmV2LnhtbFBLBQYAAAAAAwADALcAAAD4AgAAAAA=&#10;" filled="f" stroked="f">
                  <v:textbox inset="0,0,0,0">
                    <w:txbxContent>
                      <w:p w:rsidR="00945698" w:rsidRDefault="00945698">
                        <w:pPr>
                          <w:spacing w:after="160" w:line="259" w:lineRule="auto"/>
                          <w:ind w:left="0" w:firstLine="0"/>
                        </w:pPr>
                        <w:r>
                          <w:rPr>
                            <w:sz w:val="20"/>
                          </w:rPr>
                          <w:t>MANUAL</w:t>
                        </w:r>
                      </w:p>
                    </w:txbxContent>
                  </v:textbox>
                </v:rect>
                <v:rect id="Rectangle 717" o:spid="_x0000_s1058" style="position:absolute;left:33878;top:11913;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718" o:spid="_x0000_s1059" style="position:absolute;left:21656;top:1760;width:5097;height:2301;visibility:visible;mso-wrap-style:square;v-text-anchor:top" coordsize="509778,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" path="m366522,l509778,115062,366522,230124r,-57912l,172212,,57150r366522,l366522,xe" fillcolor="black" stroked="f" strokeweight="0">
                  <v:stroke miterlimit="83231f" joinstyle="miter"/>
                  <v:path arrowok="t" textboxrect="0,0,509778,230124"/>
                </v:shape>
                <v:shape id="Shape 719" o:spid="_x0000_s1060" style="position:absolute;left:21610;top:2286;width:2582;height:1249;visibility:visible;mso-wrap-style:square;v-text-anchor:top" coordsize="258240,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" path="m,l258240,r,9144l9906,9144r,105918l258240,115062r,9906l,124968,,xe" fillcolor="black" stroked="f" strokeweight="0">
                  <v:stroke miterlimit="83231f" joinstyle="miter"/>
                  <v:path arrowok="t" textboxrect="0,0,258240,124968"/>
                </v:shape>
                <v:shape id="Shape 720" o:spid="_x0000_s1061" style="position:absolute;left:24192;top:1653;width:2638;height:2507;visibility:visible;mso-wrap-style:square;v-text-anchor:top" coordsize="263730,250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" path="m108282,l263730,125730,108282,250698r,-62484l,188214r,-9906l117426,178308r,52554l248334,125718,117426,19877r,52513l,72390,,63246r108282,l108282,xe" fillcolor="black" stroked="f" strokeweight="0">
                  <v:stroke miterlimit="83231f" joinstyle="miter"/>
                  <v:path arrowok="t" textboxrect="0,0,263730,250698"/>
                </v:shape>
                <v:shape id="Shape 721" o:spid="_x0000_s1062" style="position:absolute;left:21747;top:11102;width:5311;height:2301;visibility:visible;mso-wrap-style:square;v-text-anchor:top" coordsize="53111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" path="m387858,l531114,115062,387858,230124r,-57912l,172212,,57150r387858,l387858,xe" fillcolor="black" stroked="f" strokeweight="0">
                  <v:stroke miterlimit="83231f" joinstyle="miter"/>
                  <v:path arrowok="t" textboxrect="0,0,531114,230124"/>
                </v:shape>
                <v:shape id="Shape 722" o:spid="_x0000_s1063" style="position:absolute;left:21701;top:11628;width:2685;height:1249;visibility:visible;mso-wrap-style:square;v-text-anchor:top" coordsize="268519,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" path="m,l268519,r,9906l9144,9906r,105156l268519,115062r,9906l,124968,,xe" fillcolor="black" stroked="f" strokeweight="0">
                  <v:stroke miterlimit="83231f" joinstyle="miter"/>
                  <v:path arrowok="t" textboxrect="0,0,268519,124968"/>
                </v:shape>
                <v:shape id="Shape 723" o:spid="_x0000_s1064" style="position:absolute;left:24386;top:11003;width:2748;height:2499;visibility:visible;mso-wrap-style:square;v-text-anchor:top" coordsize="274787,249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" path="m119339,l274787,124968,119339,249936r,-62484l,187452r,-9906l128483,177546r,52554l259375,124968,128483,19837r,52553l,72390,,62484r119339,l119339,xe" fillcolor="black" stroked="f" strokeweight="0">
                  <v:stroke miterlimit="83231f" joinstyle="miter"/>
                  <v:path arrowok="t" textboxrect="0,0,274787,249936"/>
                </v:shape>
                <v:shape id="Shape 32105" o:spid="_x0000_s1065" style="position:absolute;left:16314;top:45;width:5303;height:14859;visibility:visible;mso-wrap-style:square;v-text-anchor:top" coordsize="530352,148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" path="m,l530352,r,1485900l,1485900,,e" stroked="f" strokeweight="0">
                  <v:stroke miterlimit="83231f" joinstyle="miter"/>
                  <v:path arrowok="t" textboxrect="0,0,530352,1485900"/>
                </v:shape>
                <v:shape id="Shape 725" o:spid="_x0000_s1066" style="position:absolute;left:16268;width:2694;height:14950;visibility:visible;mso-wrap-style:square;v-text-anchor:top" coordsize="269367,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" path="m,l269367,r,9906l9144,9906r,1475232l269367,1485138r,9906l,1495044,,xe" fillcolor="black" stroked="f" strokeweight="0">
                  <v:stroke miterlimit="83231f" joinstyle="miter"/>
                  <v:path arrowok="t" textboxrect="0,0,269367,1495044"/>
                </v:shape>
                <v:shape id="Shape 726" o:spid="_x0000_s1067" style="position:absolute;left:18962;width:2701;height:14950;visibility:visible;mso-wrap-style:square;v-text-anchor:top" coordsize="270129,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" path="m,l270129,r,1495044l,1495044r,-9906l260223,1485138r,-1475232l,9906,,xe" fillcolor="black" stroked="f" strokeweight="0">
                  <v:stroke miterlimit="83231f" joinstyle="miter"/>
                  <v:path arrowok="t" textboxrect="0,0,270129,1495044"/>
                </v:shape>
                <v:rect id="Rectangle 727" o:spid="_x0000_s1068" style="position:absolute;left:14363;top:5463;width:807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" filled="f" stroked="f">
                  <v:textbox inset="0,0,0,0">
                    <w:txbxContent>
                      <w:p w:rsidR="00945698" w:rsidRDefault="00945698">
                        <w:pPr>
                          <w:spacing w:after="160" w:line="259" w:lineRule="auto"/>
                          <w:ind w:left="0" w:firstLine="0"/>
                        </w:pPr>
                        <w:r>
                          <w:rPr>
                            <w:b/>
                            <w:sz w:val="20"/>
                          </w:rPr>
                          <w:t xml:space="preserve">STRATEGIC </w:t>
                        </w:r>
                      </w:p>
                    </w:txbxContent>
                  </v:textbox>
                </v:rect>
                <v:rect id="Rectangle 728" o:spid="_x0000_s1069" style="position:absolute;left:18055;top:3063;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729" o:spid="_x0000_s1070" style="position:absolute;left:18121;top:6136;width:375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" filled="f" stroked="f">
                  <v:textbox inset="0,0,0,0">
                    <w:txbxContent>
                      <w:p w:rsidR="00945698" w:rsidRDefault="00945698">
                        <w:pPr>
                          <w:spacing w:after="160" w:line="259" w:lineRule="auto"/>
                          <w:ind w:left="0" w:firstLine="0"/>
                        </w:pPr>
                        <w:r>
                          <w:rPr>
                            <w:b/>
                            <w:sz w:val="20"/>
                          </w:rPr>
                          <w:t>PLAN</w:t>
                        </w:r>
                      </w:p>
                    </w:txbxContent>
                  </v:textbox>
                </v:rect>
                <v:rect id="Rectangle 730" o:spid="_x0000_s1071" style="position:absolute;left:19692;top:4928;width:515;height:17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" filled="f" stroked="f">
                  <v:textbox inset="0,0,0,0">
                    <w:txbxContent>
                      <w:p w:rsidR="00945698" w:rsidRDefault="00945698">
                        <w:pPr>
                          <w:spacing w:after="160" w:line="259" w:lineRule="auto"/>
                          <w:ind w:left="0" w:firstLine="0"/>
                        </w:pPr>
                        <w:r>
                          <w:rPr>
                            <w:rFonts w:ascii="Arial" w:eastAsia="Arial" w:hAnsi="Arial" w:cs="Arial"/>
                          </w:rPr>
                          <w:t xml:space="preserve"> </w:t>
                        </w:r>
                      </w:p>
                    </w:txbxContent>
                  </v:textbox>
                </v:rect>
                <v:shape id="Shape 732" o:spid="_x0000_s1072" style="position:absolute;left:41300;width:9731;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" path="m,l973074,r,9906l9144,9906r,573024l973074,582930r,9144l,592074,,xe" fillcolor="black" stroked="f" strokeweight="0">
                  <v:stroke miterlimit="83231f" joinstyle="miter"/>
                  <v:path arrowok="t" textboxrect="0,0,973074,592074"/>
                </v:shape>
                <v:shape id="Shape 733" o:spid="_x0000_s1073" style="position:absolute;left:51031;width:9730;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" path="m,l973074,r,592074l,592074r,-9144l963930,582930r,-573024l,9906,,xe" fillcolor="black" stroked="f" strokeweight="0">
                  <v:stroke miterlimit="83231f" joinstyle="miter"/>
                  <v:path arrowok="t" textboxrect="0,0,973074,592074"/>
                </v:shape>
                <v:rect id="Rectangle 734" o:spid="_x0000_s1074" style="position:absolute;left:44592;top:826;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IMxwAAANwAAAAPAAAAZHJzL2Rvd25yZXYueG1sRI9Pa8JA&#10;FMTvBb/D8oTe6qZWrE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Mgn4gzHAAAA3AAA&#10;AA8AAAAAAAAAAAAAAAAABwIAAGRycy9kb3ducmV2LnhtbFBLBQYAAAAAAwADALcAAAD7AgAAAAA=&#10;" filled="f" stroked="f">
                  <v:textbox inset="0,0,0,0">
                    <w:txbxContent>
                      <w:p w:rsidR="00945698" w:rsidRDefault="00945698">
                        <w:pPr>
                          <w:spacing w:after="160" w:line="259" w:lineRule="auto"/>
                          <w:ind w:left="0" w:firstLine="0"/>
                        </w:pPr>
                        <w:r>
                          <w:rPr>
                            <w:rFonts w:ascii="Arial" w:eastAsia="Arial" w:hAnsi="Arial" w:cs="Arial"/>
                            <w:sz w:val="20"/>
                          </w:rPr>
                          <w:t>•</w:t>
                        </w:r>
                      </w:p>
                    </w:txbxContent>
                  </v:textbox>
                </v:rect>
                <v:rect id="Rectangle 735" o:spid="_x0000_s1075" style="position:absolute;left:46878;top:798;width:97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0eXxwAAANwAAAAPAAAAZHJzL2Rvd25yZXYueG1sRI9Pa8JA&#10;FMTvBb/D8oTe6qYWrU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KdrR5fHAAAA3AAA&#10;AA8AAAAAAAAAAAAAAAAABwIAAGRycy9kb3ducmV2LnhtbFBLBQYAAAAAAwADALcAAAD7AgAAAAA=&#10;" filled="f" stroked="f">
                  <v:textbox inset="0,0,0,0">
                    <w:txbxContent>
                      <w:p w:rsidR="00945698" w:rsidRDefault="00945698">
                        <w:pPr>
                          <w:spacing w:after="160" w:line="259" w:lineRule="auto"/>
                          <w:ind w:left="0" w:firstLine="0"/>
                        </w:pPr>
                        <w:r>
                          <w:rPr>
                            <w:sz w:val="20"/>
                          </w:rPr>
                          <w:t>Business Lines</w:t>
                        </w:r>
                      </w:p>
                    </w:txbxContent>
                  </v:textbox>
                </v:rect>
                <v:rect id="Rectangle 736" o:spid="_x0000_s1076" style="position:absolute;left:54223;top:870;width:424;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" filled="f" stroked="f">
                  <v:textbox inset="0,0,0,0">
                    <w:txbxContent>
                      <w:p w:rsidR="00945698" w:rsidRDefault="00945698">
                        <w:pPr>
                          <w:spacing w:after="160" w:line="259" w:lineRule="auto"/>
                          <w:ind w:left="0" w:firstLine="0"/>
                        </w:pPr>
                        <w:r>
                          <w:rPr>
                            <w:rFonts w:ascii="Times New Roman" w:eastAsia="Times New Roman" w:hAnsi="Times New Roman" w:cs="Times New Roman"/>
                            <w:sz w:val="20"/>
                          </w:rPr>
                          <w:t xml:space="preserve"> </w:t>
                        </w:r>
                      </w:p>
                    </w:txbxContent>
                  </v:textbox>
                </v:rect>
                <v:rect id="Rectangle 737" o:spid="_x0000_s1077" style="position:absolute;left:44592;top:2373;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Xx7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B+j+F6JhwBOb8AAAD//wMAUEsBAi0AFAAGAAgAAAAhANvh9svuAAAAhQEAABMAAAAAAAAA&#10;AAAAAAAAAAAAAFtDb250ZW50X1R5cGVzXS54bWxQSwECLQAUAAYACAAAACEAWvQsW78AAAAVAQAA&#10;CwAAAAAAAAAAAAAAAAAfAQAAX3JlbHMvLnJlbHNQSwECLQAUAAYACAAAACEAOPV8e8YAAADc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0"/>
                          </w:rPr>
                          <w:t>•</w:t>
                        </w:r>
                      </w:p>
                    </w:txbxContent>
                  </v:textbox>
                </v:rect>
                <v:rect id="Rectangle 738" o:spid="_x0000_s1078" style="position:absolute;left:46878;top:2345;width:71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" filled="f" stroked="f">
                  <v:textbox inset="0,0,0,0">
                    <w:txbxContent>
                      <w:p w:rsidR="00945698" w:rsidRDefault="00945698">
                        <w:pPr>
                          <w:spacing w:after="160" w:line="259" w:lineRule="auto"/>
                          <w:ind w:left="0" w:firstLine="0"/>
                        </w:pPr>
                        <w:proofErr w:type="spellStart"/>
                        <w:r>
                          <w:rPr>
                            <w:sz w:val="20"/>
                          </w:rPr>
                          <w:t>Objectives</w:t>
                        </w:r>
                        <w:proofErr w:type="spellEnd"/>
                      </w:p>
                    </w:txbxContent>
                  </v:textbox>
                </v:rect>
                <v:rect id="Rectangle 739" o:spid="_x0000_s1079" style="position:absolute;left:52280;top:2417;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" filled="f" stroked="f">
                  <v:textbox inset="0,0,0,0">
                    <w:txbxContent>
                      <w:p w:rsidR="00945698" w:rsidRDefault="00945698">
                        <w:pPr>
                          <w:spacing w:after="160" w:line="259" w:lineRule="auto"/>
                          <w:ind w:left="0" w:firstLine="0"/>
                        </w:pPr>
                        <w:r>
                          <w:rPr>
                            <w:rFonts w:ascii="Times New Roman" w:eastAsia="Times New Roman" w:hAnsi="Times New Roman" w:cs="Times New Roman"/>
                            <w:sz w:val="20"/>
                          </w:rPr>
                          <w:t xml:space="preserve"> </w:t>
                        </w:r>
                      </w:p>
                    </w:txbxContent>
                  </v:textbox>
                </v:rect>
                <v:rect id="Rectangle 740" o:spid="_x0000_s1080" style="position:absolute;left:44592;top:3935;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pdywQAAANwAAAAPAAAAZHJzL2Rvd25yZXYueG1sRE/LisIw&#10;FN0L/kO4gjtNHcT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O8al3LBAAAA3AAAAA8AAAAA&#10;AAAAAAAAAAAABwIAAGRycy9kb3ducmV2LnhtbFBLBQYAAAAAAwADALcAAAD1AgAAAAA=&#10;" filled="f" stroked="f">
                  <v:textbox inset="0,0,0,0">
                    <w:txbxContent>
                      <w:p w:rsidR="00945698" w:rsidRDefault="00945698">
                        <w:pPr>
                          <w:spacing w:after="160" w:line="259" w:lineRule="auto"/>
                          <w:ind w:left="0" w:firstLine="0"/>
                        </w:pPr>
                        <w:r>
                          <w:rPr>
                            <w:rFonts w:ascii="Arial" w:eastAsia="Arial" w:hAnsi="Arial" w:cs="Arial"/>
                            <w:sz w:val="20"/>
                          </w:rPr>
                          <w:t>•</w:t>
                        </w:r>
                      </w:p>
                    </w:txbxContent>
                  </v:textbox>
                </v:rect>
                <v:rect id="Rectangle 741" o:spid="_x0000_s1081" style="position:absolute;left:46878;top:3907;width:5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20"/>
                          </w:rPr>
                          <w:t>Projects</w:t>
                        </w:r>
                        <w:proofErr w:type="spellEnd"/>
                      </w:p>
                    </w:txbxContent>
                  </v:textbox>
                </v:rect>
                <v:rect id="Rectangle 742" o:spid="_x0000_s1082" style="position:absolute;left:51038;top:3979;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ye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" filled="f" stroked="f">
                  <v:textbox inset="0,0,0,0">
                    <w:txbxContent>
                      <w:p w:rsidR="00945698" w:rsidRDefault="00945698">
                        <w:pPr>
                          <w:spacing w:after="160" w:line="259" w:lineRule="auto"/>
                          <w:ind w:left="0" w:firstLine="0"/>
                        </w:pPr>
                        <w:r>
                          <w:rPr>
                            <w:rFonts w:ascii="Times New Roman" w:eastAsia="Times New Roman" w:hAnsi="Times New Roman" w:cs="Times New Roman"/>
                            <w:sz w:val="20"/>
                          </w:rPr>
                          <w:t xml:space="preserve"> </w:t>
                        </w:r>
                      </w:p>
                    </w:txbxContent>
                  </v:textbox>
                </v:rect>
                <v:shape id="Shape 743" o:spid="_x0000_s1083" style="position:absolute;left:12131;top:10957;width:4267;height:2309;visibility:visible;mso-wrap-style:square;v-text-anchor:top" coordsize="42672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" path="m309372,l426720,115824,309372,230886r,-57912l,172974,,57912r309372,l309372,xe" fillcolor="black" stroked="f" strokeweight="0">
                  <v:stroke miterlimit="83231f" joinstyle="miter"/>
                  <v:path arrowok="t" textboxrect="0,0,426720,230886"/>
                </v:shape>
                <v:shape id="Shape 744" o:spid="_x0000_s1084" style="position:absolute;left:12085;top:11490;width:2166;height:1243;visibility:visible;mso-wrap-style:square;v-text-anchor:top" coordsize="216576,12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" path="m,l216576,r,9144l9144,9144r,105918l216576,115062r,9144l,124206,,xe" fillcolor="black" stroked="f" strokeweight="0">
                  <v:stroke miterlimit="83231f" joinstyle="miter"/>
                  <v:path arrowok="t" textboxrect="0,0,216576,124206"/>
                </v:shape>
                <v:shape id="Shape 745" o:spid="_x0000_s1085" style="position:absolute;left:14251;top:10843;width:2215;height:2537;visibility:visible;mso-wrap-style:square;v-text-anchor:top" coordsize="221574,25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" path="m92796,l221574,127254,92796,253746r,-64770l,188976r,-9144l102702,179832r,50402l207432,126873,102702,23513r,50401l,73914,,64770r92796,l92796,xe" fillcolor="black" stroked="f" strokeweight="0">
                  <v:stroke miterlimit="83231f" joinstyle="miter"/>
                  <v:path arrowok="t" textboxrect="0,0,221574,253746"/>
                </v:shape>
                <v:shape id="Shape 746" o:spid="_x0000_s1086" style="position:absolute;left:57279;top:5981;width:2309;height:13983;visibility:visible;mso-wrap-style:square;v-text-anchor:top" coordsize="230886,139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" path="m115824,l230886,298704r-57912,l172974,1100328r57912,l115824,1398270,,1100328r57912,l57912,298704,,298704,115824,xe" fillcolor="black" stroked="f" strokeweight="0">
                  <v:stroke miterlimit="83231f" joinstyle="miter"/>
                  <v:path arrowok="t" textboxrect="0,0,230886,1398270"/>
                </v:shape>
                <v:shape id="Shape 747" o:spid="_x0000_s1087" style="position:absolute;left:57210;top:5861;width:1223;height:14230;visibility:visible;mso-wrap-style:square;v-text-anchor:top" coordsize="122301,1422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" path="m122301,r,25112l14079,305343r55263,l69342,1116873r-55558,l122301,1397866r,25112l,1107729r60198,l60198,315249,,315249,122301,xe" fillcolor="black" stroked="f" strokeweight="0">
                  <v:stroke miterlimit="83231f" joinstyle="miter"/>
                  <v:path arrowok="t" textboxrect="0,0,122301,1422978"/>
                </v:shape>
                <v:shape id="Shape 748" o:spid="_x0000_s1088" style="position:absolute;left:58433;top:5852;width:1223;height:14249;visibility:visible;mso-wrap-style:square;v-text-anchor:top" coordsize="122301,1424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" path="m381,l122301,316230r-60198,l62103,1108710r60198,l381,1424940,,1423959r,-25112l108517,1117854r-55558,l52959,306324r55263,l,26093,,981,381,xe" fillcolor="black" stroked="f" strokeweight="0">
                  <v:stroke miterlimit="83231f" joinstyle="miter"/>
                  <v:path arrowok="t" textboxrect="0,0,122301,1424940"/>
                </v:shape>
                <v:shape id="Shape 749" o:spid="_x0000_s1089" style="position:absolute;left:17815;top:15011;width:2286;height:4846;visibility:visible;mso-wrap-style:square;v-text-anchor:top" coordsize="228600,48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" path="m114300,l228600,105918r-57150,l171450,378714r57150,l114300,484632,,378714r57150,l57150,105918,,105918,114300,xe" fillcolor="black" stroked="f" strokeweight="0">
                  <v:stroke miterlimit="83231f" joinstyle="miter"/>
                  <v:path arrowok="t" textboxrect="0,0,228600,484632"/>
                </v:shape>
                <v:shape id="Shape 750" o:spid="_x0000_s1090" style="position:absolute;left:17693;top:14942;width:1269;height:4984;visibility:visible;mso-wrap-style:square;v-text-anchor:top" coordsize="126873,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" path="m126492,r381,353l126873,13106,24983,108204r49693,l74676,390144r-49693,l126873,485242r,12753l126492,498348,,381000r64770,l64770,117348,,117348,126492,xe" fillcolor="black" stroked="f" strokeweight="0">
                  <v:stroke miterlimit="83231f" joinstyle="miter"/>
                  <v:path arrowok="t" textboxrect="0,0,126873,498348"/>
                </v:shape>
                <v:shape id="Shape 751" o:spid="_x0000_s1091" style="position:absolute;left:18962;top:14946;width:1261;height:4976;visibility:visible;mso-wrap-style:square;v-text-anchor:top" coordsize="126111,49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" path="m,l126111,116995r-64008,l62103,380647r64008,l,497642,,484889,101890,389791r-49693,l52197,107851r49693,l,12753,,xe" fillcolor="black" stroked="f" strokeweight="0">
                  <v:stroke miterlimit="83231f" joinstyle="miter"/>
                  <v:path arrowok="t" textboxrect="0,0,126111,497642"/>
                </v:shape>
                <v:shape id="Shape 752" o:spid="_x0000_s1092" style="position:absolute;left:35974;top:2484;width:5326;height:853;visibility:visible;mso-wrap-style:square;v-text-anchor:top" coordsize="532638,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" path="m447294,r85344,42672l447294,85344r,-28216l,56388,,28194r447294,l447294,xe" fillcolor="black" stroked="f" strokeweight="0">
                  <v:stroke miterlimit="83231f" joinstyle="miter"/>
                  <v:path arrowok="t" textboxrect="0,0,532638,85344"/>
                </v:shape>
                <v:shape id="Shape 753" o:spid="_x0000_s1093" style="position:absolute;left:5212;top:13891;width:2286;height:5966;visibility:visible;mso-wrap-style:square;v-text-anchor:top" coordsize="228600,596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" path="m114300,l228600,97536r-57150,l171450,499110r57150,l114300,596646,,499110r57150,l57150,97536,,97536,114300,xe" fillcolor="black" stroked="f" strokeweight="0">
                  <v:stroke miterlimit="83231f" joinstyle="miter"/>
                  <v:path arrowok="t" textboxrect="0,0,228600,596646"/>
                </v:shape>
                <v:shape id="Shape 754" o:spid="_x0000_s1094" style="position:absolute;left:5082;top:13830;width:1273;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" path="m127254,r,12507l25825,99060r48851,l74676,510540r-48774,l127254,596351r,12487l,500634r64770,l64770,108204,,108204,127254,xe" fillcolor="black" stroked="f" strokeweight="0">
                  <v:stroke miterlimit="83231f" joinstyle="miter"/>
                  <v:path arrowok="t" textboxrect="0,0,127254,608838"/>
                </v:shape>
                <v:shape id="Shape 755" o:spid="_x0000_s1095" style="position:absolute;left:6355;top:13830;width:1272;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" path="m,l127254,108204r-65532,l61722,500634r65532,l,608838,,596351,101352,510540r-49536,l51816,99060r49613,l,12507,,xe" fillcolor="black" stroked="f" strokeweight="0">
                  <v:stroke miterlimit="83231f" joinstyle="miter"/>
                  <v:path arrowok="t" textboxrect="0,0,127254,608838"/>
                </v:shape>
                <v:shape id="Shape 756" o:spid="_x0000_s1096" style="position:absolute;left:35974;top:12100;width:3261;height:861;visibility:visible;mso-wrap-style:square;v-text-anchor:top" coordsize="326136,86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" path="m240030,r86106,43434l240030,86106r,-28237l,57150,,28194r240030,719l240030,xe" fillcolor="black" stroked="f" strokeweight="0">
                  <v:stroke miterlimit="83231f" joinstyle="miter"/>
                  <v:path arrowok="t" textboxrect="0,0,326136,86106"/>
                </v:shape>
                <v:shape id="Shape 32106" o:spid="_x0000_s1097" style="position:absolute;left:39227;top:9707;width:16764;height:5197;visibility:visible;mso-wrap-style:square;v-text-anchor:top" coordsize="167640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" path="m,l1676400,r,519684l,519684,,e" stroked="f" strokeweight="0">
                  <v:stroke miterlimit="83231f" joinstyle="miter"/>
                  <v:path arrowok="t" textboxrect="0,0,1676400,519684"/>
                </v:shape>
                <v:shape id="Shape 758" o:spid="_x0000_s1098" style="position:absolute;left:39182;top:9662;width:8427;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" path="m,l842772,r,9906l9144,9906r,509016l842772,518922r,9906l,528828,,xe" fillcolor="black" stroked="f" strokeweight="0">
                  <v:stroke miterlimit="83231f" joinstyle="miter"/>
                  <v:path arrowok="t" textboxrect="0,0,842772,528828"/>
                </v:shape>
                <v:shape id="Shape 759" o:spid="_x0000_s1099" style="position:absolute;left:47609;top:9662;width:8428;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" path="m,l842772,r,528828l,528828r,-9906l833628,518922r,-509016l,9906,,xe" fillcolor="black" stroked="f" strokeweight="0">
                  <v:stroke miterlimit="83231f" joinstyle="miter"/>
                  <v:path arrowok="t" textboxrect="0,0,842772,528828"/>
                </v:shape>
                <v:rect id="Rectangle 760" o:spid="_x0000_s1100" style="position:absolute;left:40187;top:10460;width:1787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" filled="f" stroked="f">
                  <v:textbox inset="0,0,0,0">
                    <w:txbxContent>
                      <w:p w:rsidR="00945698" w:rsidRDefault="00945698">
                        <w:pPr>
                          <w:spacing w:after="160" w:line="259" w:lineRule="auto"/>
                          <w:ind w:left="0" w:firstLine="0"/>
                        </w:pPr>
                        <w:proofErr w:type="spellStart"/>
                        <w:r>
                          <w:rPr>
                            <w:sz w:val="20"/>
                          </w:rPr>
                          <w:t>Processes</w:t>
                        </w:r>
                        <w:proofErr w:type="spellEnd"/>
                        <w:r>
                          <w:rPr>
                            <w:sz w:val="20"/>
                          </w:rPr>
                          <w:t xml:space="preserve"> and </w:t>
                        </w:r>
                        <w:proofErr w:type="spellStart"/>
                        <w:r>
                          <w:rPr>
                            <w:sz w:val="20"/>
                          </w:rPr>
                          <w:t>procedures</w:t>
                        </w:r>
                        <w:proofErr w:type="spellEnd"/>
                      </w:p>
                    </w:txbxContent>
                  </v:textbox>
                </v:rect>
                <v:rect id="Rectangle 761" o:spid="_x0000_s1101" style="position:absolute;left:53614;top:10305;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26J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SE55lwBOTsAQAA//8DAFBLAQItABQABgAIAAAAIQDb4fbL7gAAAIUBAAATAAAAAAAAAAAA&#10;AAAAAAAAAABbQ29udGVudF9UeXBlc10ueG1sUEsBAi0AFAAGAAgAAAAhAFr0LFu/AAAAFQEAAAsA&#10;AAAAAAAAAAAAAAAAHwEAAF9yZWxzLy5yZWxzUEsBAi0AFAAGAAgAAAAhAMvjbonEAAAA3AAAAA8A&#10;AAAAAAAAAAAAAAAABwIAAGRycy9kb3ducmV2LnhtbFBLBQYAAAAAAwADALcAAAD4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762" o:spid="_x0000_s1102" style="position:absolute;left:40187;top:12007;width:134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fD+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5mMP/mXAE5PYPAAD//wMAUEsBAi0AFAAGAAgAAAAhANvh9svuAAAAhQEAABMAAAAAAAAA&#10;AAAAAAAAAAAAAFtDb250ZW50X1R5cGVzXS54bWxQSwECLQAUAAYACAAAACEAWvQsW78AAAAVAQAA&#10;CwAAAAAAAAAAAAAAAAAfAQAAX3JlbHMvLnJlbHNQSwECLQAUAAYACAAAACEAOzHw/sYAAADc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20"/>
                          </w:rPr>
                          <w:t>Indicators</w:t>
                        </w:r>
                        <w:proofErr w:type="spellEnd"/>
                        <w:r>
                          <w:rPr>
                            <w:sz w:val="20"/>
                          </w:rPr>
                          <w:t xml:space="preserve"> / </w:t>
                        </w:r>
                        <w:proofErr w:type="spellStart"/>
                        <w:r>
                          <w:rPr>
                            <w:sz w:val="20"/>
                          </w:rPr>
                          <w:t>records</w:t>
                        </w:r>
                        <w:proofErr w:type="spellEnd"/>
                      </w:p>
                    </w:txbxContent>
                  </v:textbox>
                </v:rect>
                <v:rect id="Rectangle 763" o:spid="_x0000_s1103" style="position:absolute;left:50261;top:1194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VlxQAAANwAAAAPAAAAZHJzL2Rvd25yZXYueG1sRI9Pi8Iw&#10;FMTvC36H8ARva6qC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BUfVVlxQAAANwAAAAP&#10;AAAAAAAAAAAAAAAAAAcCAABkcnMvZG93bnJldi54bWxQSwUGAAAAAAMAAwC3AAAA+QIAAAAA&#10;" filled="f" stroked="f">
                  <v:textbox inset="0,0,0,0">
                    <w:txbxContent>
                      <w:p w:rsidR="00945698" w:rsidRDefault="00945698">
                        <w:pPr>
                          <w:spacing w:after="160" w:line="259" w:lineRule="auto"/>
                          <w:ind w:left="0" w:firstLine="0"/>
                        </w:pPr>
                        <w:r>
                          <w:rPr>
                            <w:rFonts w:ascii="Arial" w:eastAsia="Arial" w:hAnsi="Arial" w:cs="Arial"/>
                          </w:rPr>
                          <w:t xml:space="preserve"> </w:t>
                        </w:r>
                      </w:p>
                    </w:txbxContent>
                  </v:textbox>
                </v:rect>
                <v:rect id="Rectangle 764" o:spid="_x0000_s1104" style="position:absolute;left:40187;top:13561;width:171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M0RxQAAANwAAAAPAAAAZHJzL2Rvd25yZXYueG1sRI9Pi8Iw&#10;FMTvC36H8ARva6qI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DblM0RxQAAANw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20"/>
                          </w:rPr>
                          <w:t>Learningandimproveme</w:t>
                        </w:r>
                        <w:proofErr w:type="spellEnd"/>
                      </w:p>
                    </w:txbxContent>
                  </v:textbox>
                </v:rect>
                <v:rect id="Rectangle 765" o:spid="_x0000_s1105" style="position:absolute;left:53080;top:13561;width:14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GiKxQAAANwAAAAPAAAAZHJzL2Rvd25yZXYueG1sRI9Pi8Iw&#10;FMTvC36H8ARva6qg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C02GiKxQAAANw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20"/>
                          </w:rPr>
                          <w:t>nt</w:t>
                        </w:r>
                        <w:proofErr w:type="spellEnd"/>
                      </w:p>
                    </w:txbxContent>
                  </v:textbox>
                </v:rect>
                <v:shape id="Shape 766" o:spid="_x0000_s1106" style="position:absolute;left:5090;top:4663;width:2286;height:4915;visibility:visible;mso-wrap-style:square;v-text-anchor:top" coordsize="228600,491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" path="m114300,l228600,107442r-57150,l171450,384048r57150,l114300,491490,,384048r57150,l57150,107442,,107442,114300,xe" fillcolor="black" stroked="f" strokeweight="0">
                  <v:stroke miterlimit="83231f" joinstyle="miter"/>
                  <v:path arrowok="t" textboxrect="0,0,228600,491490"/>
                </v:shape>
                <v:shape id="Shape 767" o:spid="_x0000_s1107" style="position:absolute;left:4968;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" path="m126492,r,13533l24157,109728r49757,l73914,395478r-49757,l126492,491673r,12771l,386334r64770,l64770,118872,,118872,126492,xe" fillcolor="black" stroked="f" strokeweight="0">
                  <v:stroke miterlimit="83231f" joinstyle="miter"/>
                  <v:path arrowok="t" textboxrect="0,0,126492,504444"/>
                </v:shape>
                <v:shape id="Shape 768" o:spid="_x0000_s1108" style="position:absolute;left:6233;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" path="m,l126492,118872r-64770,l61722,386334r64770,l,504444,,491673,102335,395478r-49757,l52578,109728r49757,l,13533,,xe" fillcolor="black" stroked="f" strokeweight="0">
                  <v:stroke miterlimit="83231f" joinstyle="miter"/>
                  <v:path arrowok="t" textboxrect="0,0,126492,504444"/>
                </v:shape>
                <v:shape id="Shape 32107" o:spid="_x0000_s1109" style="position:absolute;left:121;top:9578;width:11926;height:4206;visibility:visible;mso-wrap-style:square;v-text-anchor:top" coordsize="1192530,4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" path="m,l1192530,r,420624l,420624,,e" stroked="f" strokeweight="0">
                  <v:stroke miterlimit="83231f" joinstyle="miter"/>
                  <v:path arrowok="t" textboxrect="0,0,1192530,420624"/>
                </v:shape>
                <v:shape id="Shape 770" o:spid="_x0000_s1110" style="position:absolute;left:76;top:9532;width:6012;height:4298;visibility:visible;mso-wrap-style:square;v-text-anchor:top" coordsize="601218,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" path="m,l601218,r,9144l9906,9144r,411480l601218,420624r,9144l,429768,,xe" fillcolor="black" stroked="f" strokeweight="0">
                  <v:stroke miterlimit="83231f" joinstyle="miter"/>
                  <v:path arrowok="t" textboxrect="0,0,601218,429768"/>
                </v:shape>
                <v:shape id="Shape 771" o:spid="_x0000_s1111" style="position:absolute;left:6088;top:9532;width:6004;height:4298;visibility:visible;mso-wrap-style:square;v-text-anchor:top" coordsize="60045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" path="m,l600456,r,429768l,429768r,-9144l591312,420624r,-411480l,9144,,xe" fillcolor="black" stroked="f" strokeweight="0">
                  <v:stroke miterlimit="83231f" joinstyle="miter"/>
                  <v:path arrowok="t" textboxrect="0,0,600456,429768"/>
                </v:shape>
                <v:rect id="Rectangle 772" o:spid="_x0000_s1112" style="position:absolute;left:1379;top:10323;width:128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Yj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" filled="f" stroked="f">
                  <v:textbox inset="0,0,0,0">
                    <w:txbxContent>
                      <w:p w:rsidR="00945698" w:rsidRDefault="00945698">
                        <w:pPr>
                          <w:spacing w:after="160" w:line="259" w:lineRule="auto"/>
                          <w:ind w:left="0" w:firstLine="0"/>
                        </w:pPr>
                        <w:r>
                          <w:rPr>
                            <w:sz w:val="20"/>
                          </w:rPr>
                          <w:t xml:space="preserve">ORGANISATIONAL </w:t>
                        </w:r>
                      </w:p>
                    </w:txbxContent>
                  </v:textbox>
                </v:rect>
                <v:rect id="Rectangle 773" o:spid="_x0000_s1113" style="position:absolute;left:4259;top:11885;width:485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O4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0aTDuMYAAADcAAAA&#10;DwAAAAAAAAAAAAAAAAAHAgAAZHJzL2Rvd25yZXYueG1sUEsFBgAAAAADAAMAtwAAAPoCAAAAAA==&#10;" filled="f" stroked="f">
                  <v:textbox inset="0,0,0,0">
                    <w:txbxContent>
                      <w:p w:rsidR="00945698" w:rsidRDefault="00945698">
                        <w:pPr>
                          <w:spacing w:after="160" w:line="259" w:lineRule="auto"/>
                          <w:ind w:left="0" w:firstLine="0"/>
                        </w:pPr>
                        <w:r>
                          <w:rPr>
                            <w:sz w:val="20"/>
                          </w:rPr>
                          <w:t>POLICY</w:t>
                        </w:r>
                      </w:p>
                    </w:txbxContent>
                  </v:textbox>
                </v:rect>
                <v:rect id="Rectangle 774" o:spid="_x0000_s1114" style="position:absolute;left:7909;top:117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VvM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Xk1bzMYAAADc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775" o:spid="_x0000_s1115" style="position:absolute;left:46085;top:14904;width:2134;height:5060;visibility:visible;mso-wrap-style:square;v-text-anchor:top" coordsize="213360,505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" path="m106680,l213360,98298r-53340,l160020,407670r53340,l106680,505968,,407670r53340,l53340,98298,,98298,106680,xe" fillcolor="black" stroked="f" strokeweight="0">
                  <v:stroke miterlimit="83231f" joinstyle="miter"/>
                  <v:path arrowok="t" textboxrect="0,0,213360,505968"/>
                </v:shape>
                <v:shape id="Shape 776" o:spid="_x0000_s1116" style="position:absolute;left:45971;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" path="m118110,r,12757l24202,100584r45140,l69342,419100r-45140,l118110,506928r,12756l,409956r60198,l60198,110490,,110490,118110,xe" fillcolor="black" stroked="f" strokeweight="0">
                  <v:stroke miterlimit="83231f" joinstyle="miter"/>
                  <v:path arrowok="t" textboxrect="0,0,118110,519684"/>
                </v:shape>
                <v:shape id="Shape 777" o:spid="_x0000_s1117" style="position:absolute;left:47152;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" path="m,l118110,110490r-60198,l57912,409956r60198,l,519684,,506928,93908,419100r-45140,l48768,100584r45140,l,12757,,xe" fillcolor="black" stroked="f" strokeweight="0">
                  <v:stroke miterlimit="83231f" joinstyle="miter"/>
                  <v:path arrowok="t" textboxrect="0,0,118110,519684"/>
                </v:shape>
                <v:shape id="Shape 778" o:spid="_x0000_s1118" style="position:absolute;left:12588;top:1760;width:3634;height:2301;visibility:visible;mso-wrap-style:square;v-text-anchor:top" coordsize="36347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" path="m246888,l363474,115062,246888,230124r,-57912l,172212,,57150r246888,l246888,xe" fillcolor="black" stroked="f" strokeweight="0">
                  <v:stroke miterlimit="83231f" joinstyle="miter"/>
                  <v:path arrowok="t" textboxrect="0,0,363474,230124"/>
                </v:shape>
                <v:shape id="Shape 779" o:spid="_x0000_s1119" style="position:absolute;left:12542;top:2286;width:1853;height:1249;visibility:visible;mso-wrap-style:square;v-text-anchor:top" coordsize="185322,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" path="m,l185322,r,9144l9144,9144r,105918l185322,115062r,9906l,124968,,xe" fillcolor="black" stroked="f" strokeweight="0">
                  <v:stroke miterlimit="83231f" joinstyle="miter"/>
                  <v:path arrowok="t" textboxrect="0,0,185322,124968"/>
                </v:shape>
                <v:shape id="Shape 780" o:spid="_x0000_s1120" style="position:absolute;left:14395;top:1645;width:1896;height:2530;visibility:visible;mso-wrap-style:square;v-text-anchor:top" coordsize="189582,252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" path="m61566,l189582,126492,61566,252984r,-64008l,188976r,-9906l70710,179070r,50455l176178,126111,70710,22697r,50455l,73152,,64008r61566,l61566,xe" fillcolor="black" stroked="f" strokeweight="0">
                  <v:stroke miterlimit="83231f" joinstyle="miter"/>
                  <v:path arrowok="t" textboxrect="0,0,189582,252984"/>
                </v:shape>
                <v:shape id="Shape 32108" o:spid="_x0000_s1121" style="position:absolute;left:121;top:45;width:12467;height:4572;visibility:visible;mso-wrap-style:square;v-text-anchor:top" coordsize="124663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" path="m,l1246632,r,457200l,457200,,e" stroked="f" strokeweight="0">
                  <v:stroke miterlimit="83231f" joinstyle="miter"/>
                  <v:path arrowok="t" textboxrect="0,0,1246632,457200"/>
                </v:shape>
                <v:shape id="Shape 782" o:spid="_x0000_s1122" style="position:absolute;left:76;width:6282;height:4663;visibility:visible;mso-wrap-style:square;v-text-anchor:top" coordsize="628269,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" path="m,l628269,r,9906l9906,9906r,447294l628269,457200r,9144l,466344,,xe" fillcolor="black" stroked="f" strokeweight="0">
                  <v:stroke miterlimit="83231f" joinstyle="miter"/>
                  <v:path arrowok="t" textboxrect="0,0,628269,466344"/>
                </v:shape>
                <v:shape id="Shape 783" o:spid="_x0000_s1123" style="position:absolute;left:6358;width:6275;height:4663;visibility:visible;mso-wrap-style:square;v-text-anchor:top" coordsize="627507,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" path="m,l627507,r,466344l,466344r,-9144l618363,457200r,-447294l,9906,,xe" fillcolor="black" stroked="f" strokeweight="0">
                  <v:stroke miterlimit="83231f" joinstyle="miter"/>
                  <v:path arrowok="t" textboxrect="0,0,627507,466344"/>
                </v:shape>
                <v:rect id="Rectangle 784" o:spid="_x0000_s1124" style="position:absolute;left:2125;top:798;width:1162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vrxgAAANwAAAAPAAAAZHJzL2Rvd25yZXYueG1sRI9Pa8JA&#10;FMTvhX6H5RW81Y1F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a5gr68YAAADcAAAA&#10;DwAAAAAAAAAAAAAAAAAHAgAAZHJzL2Rvd25yZXYueG1sUEsFBgAAAAADAAMAtwAAAPoCAAAAAA==&#10;" filled="f" stroked="f">
                  <v:textbox inset="0,0,0,0">
                    <w:txbxContent>
                      <w:p w:rsidR="00945698" w:rsidRDefault="00945698">
                        <w:pPr>
                          <w:spacing w:after="160" w:line="259" w:lineRule="auto"/>
                          <w:ind w:left="0" w:firstLine="0"/>
                        </w:pPr>
                        <w:r>
                          <w:rPr>
                            <w:sz w:val="20"/>
                          </w:rPr>
                          <w:t xml:space="preserve">MISSION VISION </w:t>
                        </w:r>
                      </w:p>
                    </w:txbxContent>
                  </v:textbox>
                </v:rect>
                <v:rect id="Rectangle 785" o:spid="_x0000_s1125" style="position:absolute;left:4343;top:2352;width:5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I5wxgAAANwAAAAPAAAAZHJzL2Rvd25yZXYueG1sRI9Pa8JA&#10;FMTvhX6H5RW81Y0FbY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BNSOcMYAAADcAAAA&#10;DwAAAAAAAAAAAAAAAAAHAgAAZHJzL2Rvd25yZXYueG1sUEsFBgAAAAADAAMAtwAAAPoCAAAAAA==&#10;" filled="f" stroked="f">
                  <v:textbox inset="0,0,0,0">
                    <w:txbxContent>
                      <w:p w:rsidR="00945698" w:rsidRDefault="00945698">
                        <w:pPr>
                          <w:spacing w:after="160" w:line="259" w:lineRule="auto"/>
                          <w:ind w:left="0" w:firstLine="0"/>
                        </w:pPr>
                        <w:r>
                          <w:rPr>
                            <w:sz w:val="20"/>
                          </w:rPr>
                          <w:t>VALUES</w:t>
                        </w:r>
                      </w:p>
                    </w:txbxContent>
                  </v:textbox>
                </v:rect>
                <v:rect id="Rectangle 786" o:spid="_x0000_s1126" style="position:absolute;left:8351;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787" o:spid="_x0000_s1127" style="position:absolute;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" path="m12192,l3041904,r,25908l25146,25908r,357378l3041904,383286r,25908l12192,409194c5334,409194,,403098,,396240l,12954c,6096,5334,,12192,xe" fillcolor="black" stroked="f" strokeweight="0">
                  <v:stroke miterlimit="83231f" joinstyle="miter"/>
                  <v:path arrowok="t" textboxrect="0,0,3041904,409194"/>
                </v:shape>
                <v:shape id="Shape 788" o:spid="_x0000_s1128" style="position:absolute;left:30419;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" path="m,l3029712,v6858,,12192,6096,12192,12954l3041904,396240v,6858,-5334,12954,-12192,12954l,409194,,383286r3016758,l3016758,25908,,25908,,xe" fillcolor="black" stroked="f" strokeweight="0">
                  <v:stroke miterlimit="83231f" joinstyle="miter"/>
                  <v:path arrowok="t" textboxrect="0,0,3041904,409194"/>
                </v:shape>
                <w10:anchorlock/>
              </v:group>
            </w:pict>
          </mc:Fallback>
        </mc:AlternateContent>
      </w:r>
    </w:p>
    <w:p w14:paraId="099F9D8C" w14:textId="77777777" w:rsidR="00B21364" w:rsidRDefault="00945698">
      <w:pPr>
        <w:tabs>
          <w:tab w:val="center" w:pos="3640"/>
          <w:tab w:val="center" w:pos="5599"/>
        </w:tabs>
        <w:spacing w:after="254" w:line="259" w:lineRule="auto"/>
        <w:ind w:left="0" w:firstLine="0"/>
      </w:pPr>
      <w:r>
        <w:lastRenderedPageBreak/>
        <w:tab/>
      </w:r>
      <w:r>
        <w:rPr>
          <w:b/>
          <w:i/>
          <w:color w:val="575755"/>
          <w:u w:val="single" w:color="575755"/>
        </w:rPr>
        <w:t>Figure 1</w:t>
      </w:r>
      <w:r>
        <w:rPr>
          <w:rFonts w:ascii="Arial" w:eastAsia="Arial" w:hAnsi="Arial" w:cs="Arial"/>
          <w:b/>
          <w:i/>
          <w:color w:val="575755"/>
        </w:rPr>
        <w:t xml:space="preserve"> </w:t>
      </w:r>
      <w:r>
        <w:rPr>
          <w:rFonts w:ascii="Arial" w:eastAsia="Arial" w:hAnsi="Arial" w:cs="Arial"/>
          <w:b/>
          <w:i/>
          <w:color w:val="575755"/>
        </w:rPr>
        <w:tab/>
      </w:r>
      <w:r>
        <w:rPr>
          <w:b/>
          <w:i/>
          <w:color w:val="575755"/>
          <w:u w:val="single" w:color="575755"/>
        </w:rPr>
        <w:t>Quality Management System</w:t>
      </w:r>
      <w:r>
        <w:rPr>
          <w:b/>
          <w:i/>
          <w:color w:val="575755"/>
        </w:rPr>
        <w:t xml:space="preserve"> </w:t>
      </w:r>
    </w:p>
    <w:p w14:paraId="4B6BCB1E" w14:textId="77777777" w:rsidR="00B21364" w:rsidRDefault="00945698">
      <w:pPr>
        <w:pStyle w:val="Heading2"/>
        <w:ind w:left="836" w:hanging="851"/>
      </w:pPr>
      <w:bookmarkStart w:id="21" w:name="_Toc31195"/>
      <w:r>
        <w:t xml:space="preserve">RISK EVALUATION </w:t>
      </w:r>
      <w:bookmarkEnd w:id="21"/>
    </w:p>
    <w:p w14:paraId="015C0DC7" w14:textId="77777777" w:rsidR="00B21364" w:rsidRDefault="00945698">
      <w:pPr>
        <w:spacing w:after="30" w:line="259" w:lineRule="auto"/>
        <w:ind w:left="-30" w:firstLine="0"/>
      </w:pPr>
      <w:r>
        <w:rPr>
          <w:noProof/>
        </w:rPr>
        <mc:AlternateContent>
          <mc:Choice Requires="wpg">
            <w:drawing>
              <wp:inline distT="0" distB="0" distL="0" distR="0" wp14:anchorId="19BA3F25" wp14:editId="1915333A">
                <wp:extent cx="938784" cy="6096"/>
                <wp:effectExtent l="0" t="0" r="0" b="0"/>
                <wp:docPr id="23773" name="Group 2377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3" name="Shape 3211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3773" style="width:73.92pt;height:0.47998pt;mso-position-horizontal-relative:char;mso-position-vertical-relative:line" coordsize="9387,60">
                <v:shape id="Shape 3211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43893088" w14:textId="77777777" w:rsidR="00B21364" w:rsidRPr="00945698" w:rsidRDefault="00945698">
      <w:pPr>
        <w:ind w:left="-5"/>
        <w:rPr>
          <w:lang w:val="en-US"/>
        </w:rPr>
      </w:pPr>
      <w:r w:rsidRPr="00945698">
        <w:rPr>
          <w:lang w:val="en-US"/>
        </w:rPr>
        <w:t xml:space="preserve">Competent Authorities should respond to criteria based on an evaluation of risk, taking into consideration the needs and expectations of users and the impact on other stakeholders. </w:t>
      </w:r>
    </w:p>
    <w:p w14:paraId="0117B5D1" w14:textId="77777777" w:rsidR="00B21364" w:rsidRPr="00945698" w:rsidRDefault="00945698">
      <w:pPr>
        <w:spacing w:after="143"/>
        <w:ind w:left="-5"/>
        <w:rPr>
          <w:lang w:val="en-US"/>
        </w:rPr>
      </w:pPr>
      <w:r w:rsidRPr="00945698">
        <w:rPr>
          <w:lang w:val="en-US"/>
        </w:rPr>
        <w:t xml:space="preserve">In evaluating risks, IALA Guideline 1018 on Risk Management should be referenced. </w:t>
      </w:r>
    </w:p>
    <w:p w14:paraId="05A6BACB" w14:textId="77777777" w:rsidR="00B21364" w:rsidRDefault="00945698">
      <w:pPr>
        <w:pStyle w:val="Heading2"/>
        <w:ind w:left="836" w:hanging="851"/>
      </w:pPr>
      <w:bookmarkStart w:id="22" w:name="_Toc31196"/>
      <w:r>
        <w:t xml:space="preserve">IDENTIFICATION OF PROCESSES </w:t>
      </w:r>
      <w:bookmarkEnd w:id="22"/>
    </w:p>
    <w:p w14:paraId="6858A322" w14:textId="77777777" w:rsidR="00B21364" w:rsidRDefault="00945698">
      <w:pPr>
        <w:spacing w:after="30" w:line="259" w:lineRule="auto"/>
        <w:ind w:left="-30" w:firstLine="0"/>
      </w:pPr>
      <w:r>
        <w:rPr>
          <w:noProof/>
        </w:rPr>
        <mc:AlternateContent>
          <mc:Choice Requires="wpg">
            <w:drawing>
              <wp:inline distT="0" distB="0" distL="0" distR="0" wp14:anchorId="5D5B082B" wp14:editId="08553A22">
                <wp:extent cx="938784" cy="6097"/>
                <wp:effectExtent l="0" t="0" r="0" b="0"/>
                <wp:docPr id="23774" name="Group 2377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5" name="Shape 3211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3774" style="width:73.92pt;height:0.480042pt;mso-position-horizontal-relative:char;mso-position-vertical-relative:line" coordsize="9387,60">
                <v:shape id="Shape 32116"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2B774D31" w14:textId="77777777" w:rsidR="00B21364" w:rsidRPr="00945698" w:rsidRDefault="00945698">
      <w:pPr>
        <w:spacing w:after="149"/>
        <w:ind w:left="-5"/>
        <w:rPr>
          <w:lang w:val="en-US"/>
        </w:rPr>
      </w:pPr>
      <w:r w:rsidRPr="00945698">
        <w:rPr>
          <w:lang w:val="en-US"/>
        </w:rPr>
        <w:t xml:space="preserve">The </w:t>
      </w:r>
      <w:proofErr w:type="spellStart"/>
      <w:r w:rsidRPr="00945698">
        <w:rPr>
          <w:lang w:val="en-US"/>
        </w:rPr>
        <w:t>AtoN</w:t>
      </w:r>
      <w:proofErr w:type="spellEnd"/>
      <w:r w:rsidRPr="00945698">
        <w:rPr>
          <w:lang w:val="en-US"/>
        </w:rPr>
        <w:t xml:space="preserve"> service is the result of a series of elements and actions provided for the user.  This is best represented through the management by process method, involving Management (Strategic) Processes, Operational (Key) Processes and Support Processes, or Sub‐Processes. </w:t>
      </w:r>
    </w:p>
    <w:p w14:paraId="1AD9125E" w14:textId="77777777" w:rsidR="00B21364" w:rsidRPr="00945698" w:rsidRDefault="00945698">
      <w:pPr>
        <w:spacing w:after="0" w:line="259" w:lineRule="auto"/>
        <w:ind w:left="0" w:firstLine="0"/>
        <w:rPr>
          <w:lang w:val="en-US"/>
        </w:rPr>
      </w:pPr>
      <w:r w:rsidRPr="00945698">
        <w:rPr>
          <w:sz w:val="18"/>
          <w:lang w:val="en-US"/>
        </w:rPr>
        <w:t xml:space="preserve"> </w:t>
      </w:r>
      <w:r w:rsidRPr="00945698">
        <w:rPr>
          <w:sz w:val="18"/>
          <w:lang w:val="en-US"/>
        </w:rPr>
        <w:tab/>
      </w:r>
      <w:r w:rsidRPr="00945698">
        <w:rPr>
          <w:b/>
          <w:color w:val="3F7DC9"/>
          <w:sz w:val="24"/>
          <w:lang w:val="en-US"/>
        </w:rPr>
        <w:t xml:space="preserve"> </w:t>
      </w:r>
    </w:p>
    <w:p w14:paraId="14A25128" w14:textId="77777777" w:rsidR="00B21364" w:rsidRDefault="00945698">
      <w:pPr>
        <w:pStyle w:val="Heading2"/>
        <w:ind w:left="836" w:hanging="851"/>
      </w:pPr>
      <w:bookmarkStart w:id="23" w:name="_Toc31197"/>
      <w:r>
        <w:t xml:space="preserve">MANAGEMENT BY PROCESS </w:t>
      </w:r>
      <w:bookmarkEnd w:id="23"/>
    </w:p>
    <w:p w14:paraId="32101711" w14:textId="77777777" w:rsidR="00B21364" w:rsidRDefault="00945698">
      <w:pPr>
        <w:spacing w:after="31" w:line="259" w:lineRule="auto"/>
        <w:ind w:left="-30" w:firstLine="0"/>
      </w:pPr>
      <w:r>
        <w:rPr>
          <w:noProof/>
        </w:rPr>
        <mc:AlternateContent>
          <mc:Choice Requires="wpg">
            <w:drawing>
              <wp:inline distT="0" distB="0" distL="0" distR="0" wp14:anchorId="48A3DC07" wp14:editId="513CE2CA">
                <wp:extent cx="938784" cy="6096"/>
                <wp:effectExtent l="0" t="0" r="0" b="0"/>
                <wp:docPr id="23969" name="Group 23969"/>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7" name="Shape 3211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3969" style="width:73.92pt;height:0.47998pt;mso-position-horizontal-relative:char;mso-position-vertical-relative:line" coordsize="9387,60">
                <v:shape id="Shape 3211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2E51AF1C" w14:textId="77777777" w:rsidR="00B21364" w:rsidRDefault="00945698">
      <w:pPr>
        <w:spacing w:after="0" w:line="259" w:lineRule="auto"/>
        <w:ind w:left="0" w:firstLine="0"/>
      </w:pPr>
      <w:r>
        <w:t xml:space="preserve"> </w:t>
      </w:r>
    </w:p>
    <w:p w14:paraId="0EB7870A" w14:textId="77777777" w:rsidR="00B21364" w:rsidRDefault="00945698">
      <w:pPr>
        <w:spacing w:after="224" w:line="259" w:lineRule="auto"/>
        <w:ind w:left="2822" w:firstLine="0"/>
      </w:pPr>
      <w:r>
        <w:rPr>
          <w:noProof/>
        </w:rPr>
        <mc:AlternateContent>
          <mc:Choice Requires="wpg">
            <w:drawing>
              <wp:inline distT="0" distB="0" distL="0" distR="0" wp14:anchorId="27D54EF4" wp14:editId="3D42ABE0">
                <wp:extent cx="2914162" cy="1726033"/>
                <wp:effectExtent l="0" t="0" r="0" b="0"/>
                <wp:docPr id="23970" name="Group 23970"/>
                <wp:cNvGraphicFramePr/>
                <a:graphic xmlns:a="http://schemas.openxmlformats.org/drawingml/2006/main">
                  <a:graphicData uri="http://schemas.microsoft.com/office/word/2010/wordprocessingGroup">
                    <wpg:wgp>
                      <wpg:cNvGrpSpPr/>
                      <wpg:grpSpPr>
                        <a:xfrm>
                          <a:off x="0" y="0"/>
                          <a:ext cx="2914162" cy="1726033"/>
                          <a:chOff x="0" y="0"/>
                          <a:chExt cx="2914162" cy="1726033"/>
                        </a:xfrm>
                      </wpg:grpSpPr>
                      <wps:wsp>
                        <wps:cNvPr id="806" name="Rectangle 806"/>
                        <wps:cNvSpPr/>
                        <wps:spPr>
                          <a:xfrm>
                            <a:off x="2882647" y="1584000"/>
                            <a:ext cx="41915" cy="188904"/>
                          </a:xfrm>
                          <a:prstGeom prst="rect">
                            <a:avLst/>
                          </a:prstGeom>
                          <a:ln>
                            <a:noFill/>
                          </a:ln>
                        </wps:spPr>
                        <wps:txbx>
                          <w:txbxContent>
                            <w:p w14:paraId="28126DC6" w14:textId="77777777" w:rsidR="00945698" w:rsidRDefault="00945698">
                              <w:pPr>
                                <w:spacing w:after="160" w:line="259" w:lineRule="auto"/>
                                <w:ind w:left="0" w:firstLine="0"/>
                              </w:pPr>
                              <w:r>
                                <w:t xml:space="preserve"> </w:t>
                              </w:r>
                            </w:p>
                          </w:txbxContent>
                        </wps:txbx>
                        <wps:bodyPr horzOverflow="overflow" vert="horz" lIns="0" tIns="0" rIns="0" bIns="0" rtlCol="0">
                          <a:noAutofit/>
                        </wps:bodyPr>
                      </wps:wsp>
                      <wps:wsp>
                        <wps:cNvPr id="880" name="Shape 880"/>
                        <wps:cNvSpPr/>
                        <wps:spPr>
                          <a:xfrm>
                            <a:off x="595884" y="140627"/>
                            <a:ext cx="831342" cy="334099"/>
                          </a:xfrm>
                          <a:custGeom>
                            <a:avLst/>
                            <a:gdLst/>
                            <a:ahLst/>
                            <a:cxnLst/>
                            <a:rect l="0" t="0" r="0" b="0"/>
                            <a:pathLst>
                              <a:path w="831342" h="334099">
                                <a:moveTo>
                                  <a:pt x="64008" y="343"/>
                                </a:moveTo>
                                <a:lnTo>
                                  <a:pt x="831342" y="343"/>
                                </a:lnTo>
                                <a:lnTo>
                                  <a:pt x="831342" y="25489"/>
                                </a:lnTo>
                                <a:lnTo>
                                  <a:pt x="64770" y="25489"/>
                                </a:lnTo>
                                <a:cubicBezTo>
                                  <a:pt x="59487" y="25044"/>
                                  <a:pt x="51029" y="27242"/>
                                  <a:pt x="46482" y="30061"/>
                                </a:cubicBezTo>
                                <a:lnTo>
                                  <a:pt x="43434" y="31585"/>
                                </a:lnTo>
                                <a:lnTo>
                                  <a:pt x="40386" y="33871"/>
                                </a:lnTo>
                                <a:cubicBezTo>
                                  <a:pt x="36398" y="37605"/>
                                  <a:pt x="31052" y="43282"/>
                                  <a:pt x="28956" y="48349"/>
                                </a:cubicBezTo>
                                <a:lnTo>
                                  <a:pt x="27432" y="52159"/>
                                </a:lnTo>
                                <a:lnTo>
                                  <a:pt x="26670" y="55969"/>
                                </a:lnTo>
                                <a:lnTo>
                                  <a:pt x="25908" y="59779"/>
                                </a:lnTo>
                                <a:lnTo>
                                  <a:pt x="25908" y="64351"/>
                                </a:lnTo>
                                <a:lnTo>
                                  <a:pt x="25908" y="269329"/>
                                </a:lnTo>
                                <a:lnTo>
                                  <a:pt x="25908" y="273139"/>
                                </a:lnTo>
                                <a:lnTo>
                                  <a:pt x="26670" y="276949"/>
                                </a:lnTo>
                                <a:lnTo>
                                  <a:pt x="27432" y="280759"/>
                                </a:lnTo>
                                <a:cubicBezTo>
                                  <a:pt x="31204" y="297523"/>
                                  <a:pt x="48158" y="308242"/>
                                  <a:pt x="64770" y="308953"/>
                                </a:cubicBezTo>
                                <a:lnTo>
                                  <a:pt x="831342" y="308953"/>
                                </a:lnTo>
                                <a:lnTo>
                                  <a:pt x="831342" y="334099"/>
                                </a:lnTo>
                                <a:lnTo>
                                  <a:pt x="64770" y="334099"/>
                                </a:lnTo>
                                <a:cubicBezTo>
                                  <a:pt x="54381" y="332892"/>
                                  <a:pt x="43447" y="332092"/>
                                  <a:pt x="34290" y="326479"/>
                                </a:cubicBezTo>
                                <a:lnTo>
                                  <a:pt x="28956" y="323431"/>
                                </a:lnTo>
                                <a:lnTo>
                                  <a:pt x="24384" y="319621"/>
                                </a:lnTo>
                                <a:cubicBezTo>
                                  <a:pt x="15888" y="313474"/>
                                  <a:pt x="9652" y="304686"/>
                                  <a:pt x="5334" y="295237"/>
                                </a:cubicBezTo>
                                <a:lnTo>
                                  <a:pt x="3048" y="289903"/>
                                </a:lnTo>
                                <a:lnTo>
                                  <a:pt x="1524" y="283807"/>
                                </a:lnTo>
                                <a:lnTo>
                                  <a:pt x="762" y="276949"/>
                                </a:lnTo>
                                <a:lnTo>
                                  <a:pt x="0" y="270853"/>
                                </a:lnTo>
                                <a:lnTo>
                                  <a:pt x="0" y="64351"/>
                                </a:lnTo>
                                <a:lnTo>
                                  <a:pt x="762" y="58255"/>
                                </a:lnTo>
                                <a:lnTo>
                                  <a:pt x="1524" y="52159"/>
                                </a:lnTo>
                                <a:lnTo>
                                  <a:pt x="3048" y="46063"/>
                                </a:lnTo>
                                <a:cubicBezTo>
                                  <a:pt x="10427" y="19583"/>
                                  <a:pt x="36627" y="0"/>
                                  <a:pt x="64008" y="343"/>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1" name="Shape 881"/>
                        <wps:cNvSpPr/>
                        <wps:spPr>
                          <a:xfrm>
                            <a:off x="1427226" y="140970"/>
                            <a:ext cx="830580" cy="333756"/>
                          </a:xfrm>
                          <a:custGeom>
                            <a:avLst/>
                            <a:gdLst/>
                            <a:ahLst/>
                            <a:cxnLst/>
                            <a:rect l="0" t="0" r="0" b="0"/>
                            <a:pathLst>
                              <a:path w="830580" h="333756">
                                <a:moveTo>
                                  <a:pt x="0" y="0"/>
                                </a:moveTo>
                                <a:lnTo>
                                  <a:pt x="772668" y="0"/>
                                </a:lnTo>
                                <a:cubicBezTo>
                                  <a:pt x="798729" y="2108"/>
                                  <a:pt x="824421" y="24193"/>
                                  <a:pt x="829056" y="50292"/>
                                </a:cubicBezTo>
                                <a:lnTo>
                                  <a:pt x="830580" y="57150"/>
                                </a:lnTo>
                                <a:lnTo>
                                  <a:pt x="830580" y="275844"/>
                                </a:lnTo>
                                <a:cubicBezTo>
                                  <a:pt x="828155" y="302743"/>
                                  <a:pt x="806717" y="326682"/>
                                  <a:pt x="780288" y="332232"/>
                                </a:cubicBezTo>
                                <a:lnTo>
                                  <a:pt x="773430" y="332994"/>
                                </a:lnTo>
                                <a:lnTo>
                                  <a:pt x="767334" y="333756"/>
                                </a:lnTo>
                                <a:lnTo>
                                  <a:pt x="0" y="333756"/>
                                </a:lnTo>
                                <a:lnTo>
                                  <a:pt x="0" y="308610"/>
                                </a:lnTo>
                                <a:lnTo>
                                  <a:pt x="765810" y="308610"/>
                                </a:lnTo>
                                <a:lnTo>
                                  <a:pt x="769620" y="307848"/>
                                </a:lnTo>
                                <a:cubicBezTo>
                                  <a:pt x="787146" y="307480"/>
                                  <a:pt x="799757" y="294513"/>
                                  <a:pt x="804672" y="278130"/>
                                </a:cubicBezTo>
                                <a:lnTo>
                                  <a:pt x="804672" y="274320"/>
                                </a:lnTo>
                                <a:lnTo>
                                  <a:pt x="805434" y="269748"/>
                                </a:lnTo>
                                <a:lnTo>
                                  <a:pt x="805434" y="60960"/>
                                </a:lnTo>
                                <a:cubicBezTo>
                                  <a:pt x="803783" y="43828"/>
                                  <a:pt x="791439" y="30251"/>
                                  <a:pt x="774954" y="25908"/>
                                </a:cubicBezTo>
                                <a:lnTo>
                                  <a:pt x="771144" y="25908"/>
                                </a:lnTo>
                                <a:lnTo>
                                  <a:pt x="766572"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2" name="Shape 882"/>
                        <wps:cNvSpPr/>
                        <wps:spPr>
                          <a:xfrm>
                            <a:off x="0" y="0"/>
                            <a:ext cx="167283" cy="1661160"/>
                          </a:xfrm>
                          <a:custGeom>
                            <a:avLst/>
                            <a:gdLst/>
                            <a:ahLst/>
                            <a:cxnLst/>
                            <a:rect l="0" t="0" r="0" b="0"/>
                            <a:pathLst>
                              <a:path w="167283" h="1661160">
                                <a:moveTo>
                                  <a:pt x="57150" y="0"/>
                                </a:moveTo>
                                <a:lnTo>
                                  <a:pt x="167283" y="0"/>
                                </a:lnTo>
                                <a:lnTo>
                                  <a:pt x="167283" y="25146"/>
                                </a:lnTo>
                                <a:lnTo>
                                  <a:pt x="64770" y="25146"/>
                                </a:lnTo>
                                <a:lnTo>
                                  <a:pt x="60960" y="25146"/>
                                </a:lnTo>
                                <a:lnTo>
                                  <a:pt x="53340" y="26670"/>
                                </a:lnTo>
                                <a:cubicBezTo>
                                  <a:pt x="37452" y="31521"/>
                                  <a:pt x="24956" y="47066"/>
                                  <a:pt x="25908" y="64008"/>
                                </a:cubicBezTo>
                                <a:lnTo>
                                  <a:pt x="25908" y="1600962"/>
                                </a:lnTo>
                                <a:cubicBezTo>
                                  <a:pt x="27013" y="1617320"/>
                                  <a:pt x="39751" y="1631658"/>
                                  <a:pt x="55626" y="1635252"/>
                                </a:cubicBezTo>
                                <a:lnTo>
                                  <a:pt x="60198" y="1636014"/>
                                </a:lnTo>
                                <a:lnTo>
                                  <a:pt x="167283" y="1636014"/>
                                </a:lnTo>
                                <a:lnTo>
                                  <a:pt x="167283" y="1661160"/>
                                </a:lnTo>
                                <a:lnTo>
                                  <a:pt x="58674" y="1661160"/>
                                </a:lnTo>
                                <a:cubicBezTo>
                                  <a:pt x="31585" y="1659445"/>
                                  <a:pt x="7023" y="1637309"/>
                                  <a:pt x="1524" y="1610868"/>
                                </a:cubicBezTo>
                                <a:lnTo>
                                  <a:pt x="762" y="1604772"/>
                                </a:lnTo>
                                <a:lnTo>
                                  <a:pt x="0" y="1597914"/>
                                </a:lnTo>
                                <a:lnTo>
                                  <a:pt x="0" y="64008"/>
                                </a:lnTo>
                                <a:cubicBezTo>
                                  <a:pt x="1626" y="49009"/>
                                  <a:pt x="1829" y="47422"/>
                                  <a:pt x="7620" y="33528"/>
                                </a:cubicBezTo>
                                <a:lnTo>
                                  <a:pt x="10668" y="28194"/>
                                </a:lnTo>
                                <a:lnTo>
                                  <a:pt x="14478" y="23622"/>
                                </a:lnTo>
                                <a:cubicBezTo>
                                  <a:pt x="24473" y="13322"/>
                                  <a:pt x="24295" y="11354"/>
                                  <a:pt x="38862" y="5334"/>
                                </a:cubicBezTo>
                                <a:lnTo>
                                  <a:pt x="44958" y="3048"/>
                                </a:lnTo>
                                <a:lnTo>
                                  <a:pt x="571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 name="Shape 883"/>
                        <wps:cNvSpPr/>
                        <wps:spPr>
                          <a:xfrm>
                            <a:off x="167283" y="0"/>
                            <a:ext cx="166625" cy="1661160"/>
                          </a:xfrm>
                          <a:custGeom>
                            <a:avLst/>
                            <a:gdLst/>
                            <a:ahLst/>
                            <a:cxnLst/>
                            <a:rect l="0" t="0" r="0" b="0"/>
                            <a:pathLst>
                              <a:path w="166625" h="1661160">
                                <a:moveTo>
                                  <a:pt x="0" y="0"/>
                                </a:moveTo>
                                <a:lnTo>
                                  <a:pt x="102465" y="0"/>
                                </a:lnTo>
                                <a:lnTo>
                                  <a:pt x="108561" y="0"/>
                                </a:lnTo>
                                <a:lnTo>
                                  <a:pt x="114657" y="762"/>
                                </a:lnTo>
                                <a:lnTo>
                                  <a:pt x="121515" y="2286"/>
                                </a:lnTo>
                                <a:cubicBezTo>
                                  <a:pt x="147995" y="10770"/>
                                  <a:pt x="166625" y="35255"/>
                                  <a:pt x="166473" y="63246"/>
                                </a:cubicBezTo>
                                <a:lnTo>
                                  <a:pt x="166473" y="1603248"/>
                                </a:lnTo>
                                <a:cubicBezTo>
                                  <a:pt x="164606" y="1630324"/>
                                  <a:pt x="143080" y="1654899"/>
                                  <a:pt x="116181" y="1659636"/>
                                </a:cubicBezTo>
                                <a:lnTo>
                                  <a:pt x="110085" y="1661160"/>
                                </a:lnTo>
                                <a:lnTo>
                                  <a:pt x="0" y="1661160"/>
                                </a:lnTo>
                                <a:lnTo>
                                  <a:pt x="0" y="1636014"/>
                                </a:lnTo>
                                <a:lnTo>
                                  <a:pt x="106275" y="1636014"/>
                                </a:lnTo>
                                <a:cubicBezTo>
                                  <a:pt x="123077" y="1633779"/>
                                  <a:pt x="137276" y="1622400"/>
                                  <a:pt x="140565" y="1605534"/>
                                </a:cubicBezTo>
                                <a:lnTo>
                                  <a:pt x="141327" y="1601724"/>
                                </a:lnTo>
                                <a:lnTo>
                                  <a:pt x="141327" y="64770"/>
                                </a:lnTo>
                                <a:cubicBezTo>
                                  <a:pt x="141949" y="58026"/>
                                  <a:pt x="139549" y="51689"/>
                                  <a:pt x="136755" y="45720"/>
                                </a:cubicBezTo>
                                <a:lnTo>
                                  <a:pt x="135231" y="42672"/>
                                </a:lnTo>
                                <a:lnTo>
                                  <a:pt x="130659" y="36576"/>
                                </a:lnTo>
                                <a:lnTo>
                                  <a:pt x="121515" y="29718"/>
                                </a:lnTo>
                                <a:lnTo>
                                  <a:pt x="118467" y="28194"/>
                                </a:lnTo>
                                <a:lnTo>
                                  <a:pt x="114657" y="26670"/>
                                </a:lnTo>
                                <a:lnTo>
                                  <a:pt x="107037" y="25146"/>
                                </a:lnTo>
                                <a:lnTo>
                                  <a:pt x="102465"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 name="Rectangle 884"/>
                        <wps:cNvSpPr/>
                        <wps:spPr>
                          <a:xfrm rot="-5399999">
                            <a:off x="-7890" y="689350"/>
                            <a:ext cx="440772" cy="172388"/>
                          </a:xfrm>
                          <a:prstGeom prst="rect">
                            <a:avLst/>
                          </a:prstGeom>
                          <a:ln>
                            <a:noFill/>
                          </a:ln>
                        </wps:spPr>
                        <wps:txbx>
                          <w:txbxContent>
                            <w:p w14:paraId="7392CE1C" w14:textId="77777777" w:rsidR="00945698" w:rsidRDefault="00945698">
                              <w:pPr>
                                <w:spacing w:after="160" w:line="259" w:lineRule="auto"/>
                                <w:ind w:left="0" w:firstLine="0"/>
                              </w:pPr>
                              <w:r>
                                <w:rPr>
                                  <w:b/>
                                  <w:sz w:val="20"/>
                                </w:rPr>
                                <w:t>INPUT</w:t>
                              </w:r>
                            </w:p>
                          </w:txbxContent>
                        </wps:txbx>
                        <wps:bodyPr horzOverflow="overflow" vert="horz" lIns="0" tIns="0" rIns="0" bIns="0" rtlCol="0">
                          <a:noAutofit/>
                        </wps:bodyPr>
                      </wps:wsp>
                      <wps:wsp>
                        <wps:cNvPr id="885" name="Rectangle 885"/>
                        <wps:cNvSpPr/>
                        <wps:spPr>
                          <a:xfrm rot="-5399999">
                            <a:off x="177876" y="541789"/>
                            <a:ext cx="56348" cy="190519"/>
                          </a:xfrm>
                          <a:prstGeom prst="rect">
                            <a:avLst/>
                          </a:prstGeom>
                          <a:ln>
                            <a:noFill/>
                          </a:ln>
                        </wps:spPr>
                        <wps:txbx>
                          <w:txbxContent>
                            <w:p w14:paraId="53D22902"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86" name="Shape 886"/>
                        <wps:cNvSpPr/>
                        <wps:spPr>
                          <a:xfrm>
                            <a:off x="2526856" y="12954"/>
                            <a:ext cx="167267" cy="1661160"/>
                          </a:xfrm>
                          <a:custGeom>
                            <a:avLst/>
                            <a:gdLst/>
                            <a:ahLst/>
                            <a:cxnLst/>
                            <a:rect l="0" t="0" r="0" b="0"/>
                            <a:pathLst>
                              <a:path w="167267" h="1661160">
                                <a:moveTo>
                                  <a:pt x="57086" y="0"/>
                                </a:moveTo>
                                <a:lnTo>
                                  <a:pt x="167267" y="0"/>
                                </a:lnTo>
                                <a:lnTo>
                                  <a:pt x="167267" y="25146"/>
                                </a:lnTo>
                                <a:lnTo>
                                  <a:pt x="65468" y="25146"/>
                                </a:lnTo>
                                <a:lnTo>
                                  <a:pt x="60896" y="25146"/>
                                </a:lnTo>
                                <a:lnTo>
                                  <a:pt x="53276" y="26670"/>
                                </a:lnTo>
                                <a:cubicBezTo>
                                  <a:pt x="36893" y="32144"/>
                                  <a:pt x="25197" y="46533"/>
                                  <a:pt x="25844" y="64008"/>
                                </a:cubicBezTo>
                                <a:lnTo>
                                  <a:pt x="25844" y="1600962"/>
                                </a:lnTo>
                                <a:cubicBezTo>
                                  <a:pt x="28080" y="1617764"/>
                                  <a:pt x="39459" y="1631963"/>
                                  <a:pt x="56324" y="1635252"/>
                                </a:cubicBezTo>
                                <a:lnTo>
                                  <a:pt x="60134" y="1636014"/>
                                </a:lnTo>
                                <a:lnTo>
                                  <a:pt x="167267" y="1636014"/>
                                </a:lnTo>
                                <a:lnTo>
                                  <a:pt x="167267" y="1661160"/>
                                </a:lnTo>
                                <a:lnTo>
                                  <a:pt x="58610" y="1661160"/>
                                </a:lnTo>
                                <a:cubicBezTo>
                                  <a:pt x="30238" y="1659039"/>
                                  <a:pt x="8051" y="1638021"/>
                                  <a:pt x="1460" y="1610868"/>
                                </a:cubicBezTo>
                                <a:lnTo>
                                  <a:pt x="698" y="1604772"/>
                                </a:lnTo>
                                <a:lnTo>
                                  <a:pt x="698" y="64008"/>
                                </a:lnTo>
                                <a:cubicBezTo>
                                  <a:pt x="0" y="51524"/>
                                  <a:pt x="3315" y="44755"/>
                                  <a:pt x="7556" y="33528"/>
                                </a:cubicBezTo>
                                <a:lnTo>
                                  <a:pt x="10604" y="28194"/>
                                </a:lnTo>
                                <a:lnTo>
                                  <a:pt x="14414" y="23622"/>
                                </a:lnTo>
                                <a:cubicBezTo>
                                  <a:pt x="21387" y="16243"/>
                                  <a:pt x="29108" y="8928"/>
                                  <a:pt x="38798" y="5334"/>
                                </a:cubicBezTo>
                                <a:lnTo>
                                  <a:pt x="44894" y="3048"/>
                                </a:lnTo>
                                <a:lnTo>
                                  <a:pt x="570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 name="Shape 887"/>
                        <wps:cNvSpPr/>
                        <wps:spPr>
                          <a:xfrm>
                            <a:off x="2694122" y="12954"/>
                            <a:ext cx="167188" cy="1661160"/>
                          </a:xfrm>
                          <a:custGeom>
                            <a:avLst/>
                            <a:gdLst/>
                            <a:ahLst/>
                            <a:cxnLst/>
                            <a:rect l="0" t="0" r="0" b="0"/>
                            <a:pathLst>
                              <a:path w="167188" h="1661160">
                                <a:moveTo>
                                  <a:pt x="0" y="0"/>
                                </a:moveTo>
                                <a:lnTo>
                                  <a:pt x="102418" y="0"/>
                                </a:lnTo>
                                <a:lnTo>
                                  <a:pt x="108514" y="0"/>
                                </a:lnTo>
                                <a:lnTo>
                                  <a:pt x="114610" y="762"/>
                                </a:lnTo>
                                <a:lnTo>
                                  <a:pt x="121468" y="2286"/>
                                </a:lnTo>
                                <a:cubicBezTo>
                                  <a:pt x="148823" y="11709"/>
                                  <a:pt x="165829" y="34239"/>
                                  <a:pt x="167188" y="63246"/>
                                </a:cubicBezTo>
                                <a:lnTo>
                                  <a:pt x="167188" y="1597152"/>
                                </a:lnTo>
                                <a:lnTo>
                                  <a:pt x="166426" y="1603248"/>
                                </a:lnTo>
                                <a:cubicBezTo>
                                  <a:pt x="164114" y="1631163"/>
                                  <a:pt x="143502" y="1654124"/>
                                  <a:pt x="116134" y="1660398"/>
                                </a:cubicBezTo>
                                <a:lnTo>
                                  <a:pt x="110038" y="1661160"/>
                                </a:lnTo>
                                <a:lnTo>
                                  <a:pt x="0" y="1661160"/>
                                </a:lnTo>
                                <a:lnTo>
                                  <a:pt x="0" y="1636014"/>
                                </a:lnTo>
                                <a:lnTo>
                                  <a:pt x="106228" y="1636014"/>
                                </a:lnTo>
                                <a:cubicBezTo>
                                  <a:pt x="123030" y="1633779"/>
                                  <a:pt x="137228" y="1622400"/>
                                  <a:pt x="140518" y="1605534"/>
                                </a:cubicBezTo>
                                <a:lnTo>
                                  <a:pt x="141280" y="1601724"/>
                                </a:lnTo>
                                <a:lnTo>
                                  <a:pt x="141280" y="64770"/>
                                </a:lnTo>
                                <a:cubicBezTo>
                                  <a:pt x="142245" y="58001"/>
                                  <a:pt x="138803" y="52032"/>
                                  <a:pt x="137470" y="45720"/>
                                </a:cubicBezTo>
                                <a:lnTo>
                                  <a:pt x="132898" y="39624"/>
                                </a:lnTo>
                                <a:cubicBezTo>
                                  <a:pt x="129710" y="34011"/>
                                  <a:pt x="123144" y="32068"/>
                                  <a:pt x="118420" y="28194"/>
                                </a:cubicBezTo>
                                <a:lnTo>
                                  <a:pt x="114610" y="27432"/>
                                </a:lnTo>
                                <a:lnTo>
                                  <a:pt x="111562" y="25908"/>
                                </a:lnTo>
                                <a:lnTo>
                                  <a:pt x="106990" y="25146"/>
                                </a:lnTo>
                                <a:lnTo>
                                  <a:pt x="102418"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 name="Rectangle 888"/>
                        <wps:cNvSpPr/>
                        <wps:spPr>
                          <a:xfrm rot="-5399999">
                            <a:off x="2431556" y="683538"/>
                            <a:ext cx="592605" cy="172388"/>
                          </a:xfrm>
                          <a:prstGeom prst="rect">
                            <a:avLst/>
                          </a:prstGeom>
                          <a:ln>
                            <a:noFill/>
                          </a:ln>
                        </wps:spPr>
                        <wps:txbx>
                          <w:txbxContent>
                            <w:p w14:paraId="134EED83" w14:textId="77777777" w:rsidR="00945698" w:rsidRDefault="00945698">
                              <w:pPr>
                                <w:spacing w:after="160" w:line="259" w:lineRule="auto"/>
                                <w:ind w:left="0" w:firstLine="0"/>
                              </w:pPr>
                              <w:r>
                                <w:rPr>
                                  <w:b/>
                                  <w:sz w:val="20"/>
                                </w:rPr>
                                <w:t>OUTPUT</w:t>
                              </w:r>
                            </w:p>
                          </w:txbxContent>
                        </wps:txbx>
                        <wps:bodyPr horzOverflow="overflow" vert="horz" lIns="0" tIns="0" rIns="0" bIns="0" rtlCol="0">
                          <a:noAutofit/>
                        </wps:bodyPr>
                      </wps:wsp>
                      <wps:wsp>
                        <wps:cNvPr id="889" name="Rectangle 889"/>
                        <wps:cNvSpPr/>
                        <wps:spPr>
                          <a:xfrm rot="-5399999">
                            <a:off x="2693238" y="497593"/>
                            <a:ext cx="56348" cy="190519"/>
                          </a:xfrm>
                          <a:prstGeom prst="rect">
                            <a:avLst/>
                          </a:prstGeom>
                          <a:ln>
                            <a:noFill/>
                          </a:ln>
                        </wps:spPr>
                        <wps:txbx>
                          <w:txbxContent>
                            <w:p w14:paraId="220443FC"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90" name="Rectangle 890"/>
                        <wps:cNvSpPr/>
                        <wps:spPr>
                          <a:xfrm>
                            <a:off x="1189482" y="256600"/>
                            <a:ext cx="631362" cy="172388"/>
                          </a:xfrm>
                          <a:prstGeom prst="rect">
                            <a:avLst/>
                          </a:prstGeom>
                          <a:ln>
                            <a:noFill/>
                          </a:ln>
                        </wps:spPr>
                        <wps:txbx>
                          <w:txbxContent>
                            <w:p w14:paraId="7905CA4C" w14:textId="77777777" w:rsidR="00945698" w:rsidRDefault="00945698">
                              <w:pPr>
                                <w:spacing w:after="160" w:line="259" w:lineRule="auto"/>
                                <w:ind w:left="0" w:firstLine="0"/>
                              </w:pPr>
                              <w:r>
                                <w:rPr>
                                  <w:b/>
                                  <w:sz w:val="20"/>
                                </w:rPr>
                                <w:t>PROCESS</w:t>
                              </w:r>
                            </w:p>
                          </w:txbxContent>
                        </wps:txbx>
                        <wps:bodyPr horzOverflow="overflow" vert="horz" lIns="0" tIns="0" rIns="0" bIns="0" rtlCol="0">
                          <a:noAutofit/>
                        </wps:bodyPr>
                      </wps:wsp>
                      <wps:wsp>
                        <wps:cNvPr id="891" name="Shape 891"/>
                        <wps:cNvSpPr/>
                        <wps:spPr>
                          <a:xfrm>
                            <a:off x="603504" y="1212342"/>
                            <a:ext cx="827151" cy="334467"/>
                          </a:xfrm>
                          <a:custGeom>
                            <a:avLst/>
                            <a:gdLst/>
                            <a:ahLst/>
                            <a:cxnLst/>
                            <a:rect l="0" t="0" r="0" b="0"/>
                            <a:pathLst>
                              <a:path w="827151" h="334467">
                                <a:moveTo>
                                  <a:pt x="63246" y="0"/>
                                </a:moveTo>
                                <a:lnTo>
                                  <a:pt x="827151" y="0"/>
                                </a:lnTo>
                                <a:lnTo>
                                  <a:pt x="827151" y="25146"/>
                                </a:lnTo>
                                <a:lnTo>
                                  <a:pt x="64770" y="25146"/>
                                </a:lnTo>
                                <a:cubicBezTo>
                                  <a:pt x="58496" y="26022"/>
                                  <a:pt x="52197" y="26695"/>
                                  <a:pt x="46482" y="29718"/>
                                </a:cubicBezTo>
                                <a:lnTo>
                                  <a:pt x="42672" y="32004"/>
                                </a:lnTo>
                                <a:lnTo>
                                  <a:pt x="39624" y="33528"/>
                                </a:lnTo>
                                <a:cubicBezTo>
                                  <a:pt x="34392" y="41059"/>
                                  <a:pt x="33464" y="36258"/>
                                  <a:pt x="28956" y="48768"/>
                                </a:cubicBezTo>
                                <a:lnTo>
                                  <a:pt x="27432" y="51816"/>
                                </a:lnTo>
                                <a:lnTo>
                                  <a:pt x="25908" y="55626"/>
                                </a:lnTo>
                                <a:lnTo>
                                  <a:pt x="25908" y="59436"/>
                                </a:lnTo>
                                <a:lnTo>
                                  <a:pt x="25146" y="64008"/>
                                </a:lnTo>
                                <a:lnTo>
                                  <a:pt x="25146" y="268986"/>
                                </a:lnTo>
                                <a:lnTo>
                                  <a:pt x="25146" y="272796"/>
                                </a:lnTo>
                                <a:lnTo>
                                  <a:pt x="25908" y="276606"/>
                                </a:lnTo>
                                <a:lnTo>
                                  <a:pt x="26670" y="280416"/>
                                </a:lnTo>
                                <a:cubicBezTo>
                                  <a:pt x="31229" y="296977"/>
                                  <a:pt x="47066" y="308254"/>
                                  <a:pt x="64008" y="308610"/>
                                </a:cubicBezTo>
                                <a:lnTo>
                                  <a:pt x="827151" y="308610"/>
                                </a:lnTo>
                                <a:lnTo>
                                  <a:pt x="827151" y="333756"/>
                                </a:lnTo>
                                <a:lnTo>
                                  <a:pt x="64008" y="333756"/>
                                </a:lnTo>
                                <a:cubicBezTo>
                                  <a:pt x="54483" y="334467"/>
                                  <a:pt x="42151" y="331622"/>
                                  <a:pt x="34290" y="326136"/>
                                </a:cubicBezTo>
                                <a:lnTo>
                                  <a:pt x="28956" y="323088"/>
                                </a:lnTo>
                                <a:lnTo>
                                  <a:pt x="23622" y="319278"/>
                                </a:lnTo>
                                <a:lnTo>
                                  <a:pt x="19050" y="315468"/>
                                </a:lnTo>
                                <a:lnTo>
                                  <a:pt x="11430" y="306324"/>
                                </a:lnTo>
                                <a:lnTo>
                                  <a:pt x="7620" y="300990"/>
                                </a:lnTo>
                                <a:lnTo>
                                  <a:pt x="5334" y="294894"/>
                                </a:lnTo>
                                <a:lnTo>
                                  <a:pt x="3048" y="289560"/>
                                </a:lnTo>
                                <a:lnTo>
                                  <a:pt x="1524" y="283464"/>
                                </a:lnTo>
                                <a:lnTo>
                                  <a:pt x="0" y="276606"/>
                                </a:lnTo>
                                <a:lnTo>
                                  <a:pt x="0" y="64008"/>
                                </a:lnTo>
                                <a:lnTo>
                                  <a:pt x="0" y="57912"/>
                                </a:lnTo>
                                <a:lnTo>
                                  <a:pt x="762" y="51816"/>
                                </a:lnTo>
                                <a:lnTo>
                                  <a:pt x="2286" y="45720"/>
                                </a:lnTo>
                                <a:cubicBezTo>
                                  <a:pt x="12281" y="18174"/>
                                  <a:pt x="33642" y="1244"/>
                                  <a:pt x="632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 name="Shape 892"/>
                        <wps:cNvSpPr/>
                        <wps:spPr>
                          <a:xfrm>
                            <a:off x="1430655" y="1212342"/>
                            <a:ext cx="827151" cy="333756"/>
                          </a:xfrm>
                          <a:custGeom>
                            <a:avLst/>
                            <a:gdLst/>
                            <a:ahLst/>
                            <a:cxnLst/>
                            <a:rect l="0" t="0" r="0" b="0"/>
                            <a:pathLst>
                              <a:path w="827151" h="333756">
                                <a:moveTo>
                                  <a:pt x="0" y="0"/>
                                </a:moveTo>
                                <a:lnTo>
                                  <a:pt x="763143" y="0"/>
                                </a:lnTo>
                                <a:lnTo>
                                  <a:pt x="769239" y="762"/>
                                </a:lnTo>
                                <a:cubicBezTo>
                                  <a:pt x="796379" y="2337"/>
                                  <a:pt x="820166" y="23939"/>
                                  <a:pt x="825627" y="50292"/>
                                </a:cubicBezTo>
                                <a:lnTo>
                                  <a:pt x="827151" y="57150"/>
                                </a:lnTo>
                                <a:lnTo>
                                  <a:pt x="827151" y="275844"/>
                                </a:lnTo>
                                <a:cubicBezTo>
                                  <a:pt x="823836" y="302819"/>
                                  <a:pt x="804164" y="326835"/>
                                  <a:pt x="776859" y="332232"/>
                                </a:cubicBezTo>
                                <a:lnTo>
                                  <a:pt x="770001" y="333756"/>
                                </a:lnTo>
                                <a:lnTo>
                                  <a:pt x="0" y="333756"/>
                                </a:lnTo>
                                <a:lnTo>
                                  <a:pt x="0" y="308610"/>
                                </a:lnTo>
                                <a:lnTo>
                                  <a:pt x="766191" y="308610"/>
                                </a:lnTo>
                                <a:cubicBezTo>
                                  <a:pt x="786155" y="305016"/>
                                  <a:pt x="794766" y="297091"/>
                                  <a:pt x="801243" y="278130"/>
                                </a:cubicBezTo>
                                <a:lnTo>
                                  <a:pt x="801243" y="274320"/>
                                </a:lnTo>
                                <a:lnTo>
                                  <a:pt x="802005" y="269748"/>
                                </a:lnTo>
                                <a:lnTo>
                                  <a:pt x="802005" y="60960"/>
                                </a:lnTo>
                                <a:cubicBezTo>
                                  <a:pt x="800367" y="44793"/>
                                  <a:pt x="787705" y="29642"/>
                                  <a:pt x="771525" y="26670"/>
                                </a:cubicBezTo>
                                <a:lnTo>
                                  <a:pt x="767715" y="25908"/>
                                </a:lnTo>
                                <a:lnTo>
                                  <a:pt x="763143"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 name="Rectangle 893"/>
                        <wps:cNvSpPr/>
                        <wps:spPr>
                          <a:xfrm>
                            <a:off x="1008126" y="1325686"/>
                            <a:ext cx="1126006" cy="172388"/>
                          </a:xfrm>
                          <a:prstGeom prst="rect">
                            <a:avLst/>
                          </a:prstGeom>
                          <a:ln>
                            <a:noFill/>
                          </a:ln>
                        </wps:spPr>
                        <wps:txbx>
                          <w:txbxContent>
                            <w:p w14:paraId="0EA5179B" w14:textId="77777777" w:rsidR="00945698" w:rsidRDefault="00945698">
                              <w:pPr>
                                <w:spacing w:after="160" w:line="259" w:lineRule="auto"/>
                                <w:ind w:left="0" w:firstLine="0"/>
                              </w:pPr>
                              <w:r>
                                <w:rPr>
                                  <w:b/>
                                  <w:sz w:val="20"/>
                                </w:rPr>
                                <w:t>MEASUREMENT</w:t>
                              </w:r>
                            </w:p>
                          </w:txbxContent>
                        </wps:txbx>
                        <wps:bodyPr horzOverflow="overflow" vert="horz" lIns="0" tIns="0" rIns="0" bIns="0" rtlCol="0">
                          <a:noAutofit/>
                        </wps:bodyPr>
                      </wps:wsp>
                      <wps:wsp>
                        <wps:cNvPr id="894" name="Shape 894"/>
                        <wps:cNvSpPr/>
                        <wps:spPr>
                          <a:xfrm>
                            <a:off x="321564" y="268986"/>
                            <a:ext cx="287274" cy="76200"/>
                          </a:xfrm>
                          <a:custGeom>
                            <a:avLst/>
                            <a:gdLst/>
                            <a:ahLst/>
                            <a:cxnLst/>
                            <a:rect l="0" t="0" r="0" b="0"/>
                            <a:pathLst>
                              <a:path w="287274" h="76200">
                                <a:moveTo>
                                  <a:pt x="211074" y="0"/>
                                </a:moveTo>
                                <a:lnTo>
                                  <a:pt x="287274" y="38862"/>
                                </a:lnTo>
                                <a:lnTo>
                                  <a:pt x="211074" y="76200"/>
                                </a:lnTo>
                                <a:lnTo>
                                  <a:pt x="211074" y="43346"/>
                                </a:lnTo>
                                <a:lnTo>
                                  <a:pt x="0" y="41910"/>
                                </a:lnTo>
                                <a:lnTo>
                                  <a:pt x="0" y="32004"/>
                                </a:lnTo>
                                <a:lnTo>
                                  <a:pt x="211074" y="33440"/>
                                </a:lnTo>
                                <a:lnTo>
                                  <a:pt x="2110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5" name="Shape 895"/>
                        <wps:cNvSpPr/>
                        <wps:spPr>
                          <a:xfrm>
                            <a:off x="2248662" y="267462"/>
                            <a:ext cx="287274" cy="76200"/>
                          </a:xfrm>
                          <a:custGeom>
                            <a:avLst/>
                            <a:gdLst/>
                            <a:ahLst/>
                            <a:cxnLst/>
                            <a:rect l="0" t="0" r="0" b="0"/>
                            <a:pathLst>
                              <a:path w="287274" h="76200">
                                <a:moveTo>
                                  <a:pt x="211836" y="0"/>
                                </a:moveTo>
                                <a:lnTo>
                                  <a:pt x="287274" y="38100"/>
                                </a:lnTo>
                                <a:lnTo>
                                  <a:pt x="211074" y="76200"/>
                                </a:lnTo>
                                <a:lnTo>
                                  <a:pt x="211410" y="42586"/>
                                </a:lnTo>
                                <a:lnTo>
                                  <a:pt x="0" y="41148"/>
                                </a:lnTo>
                                <a:lnTo>
                                  <a:pt x="0" y="32004"/>
                                </a:lnTo>
                                <a:lnTo>
                                  <a:pt x="211501" y="33443"/>
                                </a:lnTo>
                                <a:lnTo>
                                  <a:pt x="2118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6" name="Shape 896"/>
                        <wps:cNvSpPr/>
                        <wps:spPr>
                          <a:xfrm>
                            <a:off x="321564" y="1340358"/>
                            <a:ext cx="294894" cy="76200"/>
                          </a:xfrm>
                          <a:custGeom>
                            <a:avLst/>
                            <a:gdLst/>
                            <a:ahLst/>
                            <a:cxnLst/>
                            <a:rect l="0" t="0" r="0" b="0"/>
                            <a:pathLst>
                              <a:path w="294894" h="76200">
                                <a:moveTo>
                                  <a:pt x="76200" y="0"/>
                                </a:moveTo>
                                <a:lnTo>
                                  <a:pt x="76200" y="33571"/>
                                </a:lnTo>
                                <a:lnTo>
                                  <a:pt x="294894" y="34290"/>
                                </a:lnTo>
                                <a:lnTo>
                                  <a:pt x="294894" y="43434"/>
                                </a:lnTo>
                                <a:lnTo>
                                  <a:pt x="76200" y="42715"/>
                                </a:lnTo>
                                <a:lnTo>
                                  <a:pt x="76200" y="76200"/>
                                </a:lnTo>
                                <a:lnTo>
                                  <a:pt x="0" y="38100"/>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7" name="Shape 897"/>
                        <wps:cNvSpPr/>
                        <wps:spPr>
                          <a:xfrm>
                            <a:off x="2241804" y="1337310"/>
                            <a:ext cx="294132" cy="76200"/>
                          </a:xfrm>
                          <a:custGeom>
                            <a:avLst/>
                            <a:gdLst/>
                            <a:ahLst/>
                            <a:cxnLst/>
                            <a:rect l="0" t="0" r="0" b="0"/>
                            <a:pathLst>
                              <a:path w="294132" h="76200">
                                <a:moveTo>
                                  <a:pt x="76200" y="0"/>
                                </a:moveTo>
                                <a:lnTo>
                                  <a:pt x="75872" y="32808"/>
                                </a:lnTo>
                                <a:lnTo>
                                  <a:pt x="294132" y="33528"/>
                                </a:lnTo>
                                <a:lnTo>
                                  <a:pt x="294132" y="43434"/>
                                </a:lnTo>
                                <a:lnTo>
                                  <a:pt x="75773" y="42713"/>
                                </a:lnTo>
                                <a:lnTo>
                                  <a:pt x="75438" y="76200"/>
                                </a:lnTo>
                                <a:lnTo>
                                  <a:pt x="0" y="37338"/>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23970" o:spid="_x0000_s1129" style="width:229.45pt;height:135.9pt;mso-position-horizontal-relative:char;mso-position-vertical-relative:line" coordsize="29141,1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">
                <v:rect id="Rectangle 806" o:spid="_x0000_s1130" style="position:absolute;left:28826;top:1584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" filled="f" stroked="f">
                  <v:textbox inset="0,0,0,0">
                    <w:txbxContent>
                      <w:p w:rsidR="00945698" w:rsidRDefault="00945698">
                        <w:pPr>
                          <w:spacing w:after="160" w:line="259" w:lineRule="auto"/>
                          <w:ind w:left="0" w:firstLine="0"/>
                        </w:pPr>
                        <w:r>
                          <w:t xml:space="preserve"> </w:t>
                        </w:r>
                      </w:p>
                    </w:txbxContent>
                  </v:textbox>
                </v:rect>
                <v:shape id="Shape 880" o:spid="_x0000_s1131" style="position:absolute;left:5958;top:1406;width:8314;height:3341;visibility:visible;mso-wrap-style:square;v-text-anchor:top" coordsize="831342,334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" path="m64008,343r767334,l831342,25489r-766572,c59487,25044,51029,27242,46482,30061r-3048,1524l40386,33871v-3988,3734,-9334,9411,-11430,14478l27432,52159r-762,3810l25908,59779r,4572l25908,269329r,3810l26670,276949r762,3810c31204,297523,48158,308242,64770,308953r766572,l831342,334099r-766572,c54381,332892,43447,332092,34290,326479r-5334,-3048l24384,319621c15888,313474,9652,304686,5334,295237l3048,289903,1524,283807,762,276949,,270853,,64351,762,58255r762,-6096l3048,46063c10427,19583,36627,,64008,343xe" fillcolor="black" stroked="f" strokeweight="0">
                  <v:stroke miterlimit="83231f" joinstyle="miter"/>
                  <v:path arrowok="t" textboxrect="0,0,831342,334099"/>
                </v:shape>
                <v:shape id="Shape 881" o:spid="_x0000_s1132" style="position:absolute;left:14272;top:1409;width:8306;height:3338;visibility:visible;mso-wrap-style:square;v-text-anchor:top" coordsize="830580,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" path="m,l772668,v26061,2108,51753,24193,56388,50292l830580,57150r,218694c828155,302743,806717,326682,780288,332232r-6858,762l767334,333756,,333756,,308610r765810,l769620,307848v17526,-368,30137,-13335,35052,-29718l804672,274320r762,-4572l805434,60960c803783,43828,791439,30251,774954,25908r-3810,l766572,25146,,25146,,xe" fillcolor="black" stroked="f" strokeweight="0">
                  <v:stroke miterlimit="83231f" joinstyle="miter"/>
                  <v:path arrowok="t" textboxrect="0,0,830580,333756"/>
                </v:shape>
                <v:shape id="Shape 882" o:spid="_x0000_s1133" style="position:absolute;width:1672;height:16611;visibility:visible;mso-wrap-style:square;v-text-anchor:top" coordsize="167283,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" path="m57150,l167283,r,25146l64770,25146r-3810,l53340,26670c37452,31521,24956,47066,25908,64008r,1536954c27013,1617320,39751,1631658,55626,1635252r4572,762l167283,1636014r,25146l58674,1661160c31585,1659445,7023,1637309,1524,1610868r-762,-6096l,1597914,,64008c1626,49009,1829,47422,7620,33528r3048,-5334l14478,23622c24473,13322,24295,11354,38862,5334l44958,3048,57150,xe" fillcolor="black" stroked="f" strokeweight="0">
                  <v:stroke miterlimit="83231f" joinstyle="miter"/>
                  <v:path arrowok="t" textboxrect="0,0,167283,1661160"/>
                </v:shape>
                <v:shape id="Shape 883" o:spid="_x0000_s1134" style="position:absolute;left:1672;width:1667;height:16611;visibility:visible;mso-wrap-style:square;v-text-anchor:top" coordsize="166625,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" path="m,l102465,r6096,l114657,762r6858,1524c147995,10770,166625,35255,166473,63246r,1540002c164606,1630324,143080,1654899,116181,1659636r-6096,1524l,1661160r,-25146l106275,1636014v16802,-2235,31001,-13614,34290,-30480l141327,1601724r,-1536954c141949,58026,139549,51689,136755,45720r-1524,-3048l130659,36576r-9144,-6858l118467,28194r-3810,-1524l107037,25146r-4572,l,25146,,xe" fillcolor="black" stroked="f" strokeweight="0">
                  <v:stroke miterlimit="83231f" joinstyle="miter"/>
                  <v:path arrowok="t" textboxrect="0,0,166625,1661160"/>
                </v:shape>
                <v:rect id="Rectangle 884" o:spid="_x0000_s1135" style="position:absolute;left:-79;top:6893;width:440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" filled="f" stroked="f">
                  <v:textbox inset="0,0,0,0">
                    <w:txbxContent>
                      <w:p w:rsidR="00945698" w:rsidRDefault="00945698">
                        <w:pPr>
                          <w:spacing w:after="160" w:line="259" w:lineRule="auto"/>
                          <w:ind w:left="0" w:firstLine="0"/>
                        </w:pPr>
                        <w:r>
                          <w:rPr>
                            <w:b/>
                            <w:sz w:val="20"/>
                          </w:rPr>
                          <w:t>INPUT</w:t>
                        </w:r>
                      </w:p>
                    </w:txbxContent>
                  </v:textbox>
                </v:rect>
                <v:rect id="Rectangle 885" o:spid="_x0000_s1136" style="position:absolute;left:1778;top:5417;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886" o:spid="_x0000_s1137" style="position:absolute;left:25268;top:129;width:1673;height:16612;visibility:visible;mso-wrap-style:square;v-text-anchor:top" coordsize="167267,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" path="m57086,l167267,r,25146l65468,25146r-4572,l53276,26670c36893,32144,25197,46533,25844,64008r,1536954c28080,1617764,39459,1631963,56324,1635252r3810,762l167267,1636014r,25146l58610,1661160c30238,1659039,8051,1638021,1460,1610868r-762,-6096l698,64008c,51524,3315,44755,7556,33528r3048,-5334l14414,23622c21387,16243,29108,8928,38798,5334l44894,3048,57086,xe" fillcolor="black" stroked="f" strokeweight="0">
                  <v:stroke miterlimit="83231f" joinstyle="miter"/>
                  <v:path arrowok="t" textboxrect="0,0,167267,1661160"/>
                </v:shape>
                <v:shape id="Shape 887" o:spid="_x0000_s1138" style="position:absolute;left:26941;top:129;width:1672;height:16612;visibility:visible;mso-wrap-style:square;v-text-anchor:top" coordsize="167188,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" path="m,l102418,r6096,l114610,762r6858,1524c148823,11709,165829,34239,167188,63246r,1533906l166426,1603248v-2312,27915,-22924,50876,-50292,57150l110038,1661160,,1661160r,-25146l106228,1636014v16802,-2235,31000,-13614,34290,-30480l141280,1601724r,-1536954c142245,58001,138803,52032,137470,45720r-4572,-6096c129710,34011,123144,32068,118420,28194r-3810,-762l111562,25908r-4572,-762l102418,25146,,25146,,xe" fillcolor="black" stroked="f" strokeweight="0">
                  <v:stroke miterlimit="83231f" joinstyle="miter"/>
                  <v:path arrowok="t" textboxrect="0,0,167188,1661160"/>
                </v:shape>
                <v:rect id="Rectangle 888" o:spid="_x0000_s1139" style="position:absolute;left:24315;top:6835;width:592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" filled="f" stroked="f">
                  <v:textbox inset="0,0,0,0">
                    <w:txbxContent>
                      <w:p w:rsidR="00945698" w:rsidRDefault="00945698">
                        <w:pPr>
                          <w:spacing w:after="160" w:line="259" w:lineRule="auto"/>
                          <w:ind w:left="0" w:firstLine="0"/>
                        </w:pPr>
                        <w:r>
                          <w:rPr>
                            <w:b/>
                            <w:sz w:val="20"/>
                          </w:rPr>
                          <w:t>OUTPUT</w:t>
                        </w:r>
                      </w:p>
                    </w:txbxContent>
                  </v:textbox>
                </v:rect>
                <v:rect id="Rectangle 889" o:spid="_x0000_s1140" style="position:absolute;left:26932;top:4975;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890" o:spid="_x0000_s1141" style="position:absolute;left:11894;top:2566;width:63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" filled="f" stroked="f">
                  <v:textbox inset="0,0,0,0">
                    <w:txbxContent>
                      <w:p w:rsidR="00945698" w:rsidRDefault="00945698">
                        <w:pPr>
                          <w:spacing w:after="160" w:line="259" w:lineRule="auto"/>
                          <w:ind w:left="0" w:firstLine="0"/>
                        </w:pPr>
                        <w:r>
                          <w:rPr>
                            <w:b/>
                            <w:sz w:val="20"/>
                          </w:rPr>
                          <w:t>PROCESS</w:t>
                        </w:r>
                      </w:p>
                    </w:txbxContent>
                  </v:textbox>
                </v:rect>
                <v:shape id="Shape 891" o:spid="_x0000_s1142" style="position:absolute;left:6035;top:12123;width:8271;height:3345;visibility:visible;mso-wrap-style:square;v-text-anchor:top" coordsize="827151,334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" path="m63246,l827151,r,25146l64770,25146v-6274,876,-12573,1549,-18288,4572l42672,32004r-3048,1524c34392,41059,33464,36258,28956,48768r-1524,3048l25908,55626r,3810l25146,64008r,204978l25146,272796r762,3810l26670,280416v4559,16561,20396,27838,37338,28194l827151,308610r,25146l64008,333756v-9525,711,-21857,-2134,-29718,-7620l28956,323088r-5334,-3810l19050,315468r-7620,-9144l7620,300990,5334,294894,3048,289560,1524,283464,,276606,,64008,,57912,762,51816,2286,45720c12281,18174,33642,1244,63246,xe" fillcolor="black" stroked="f" strokeweight="0">
                  <v:stroke miterlimit="83231f" joinstyle="miter"/>
                  <v:path arrowok="t" textboxrect="0,0,827151,334467"/>
                </v:shape>
                <v:shape id="Shape 892" o:spid="_x0000_s1143" style="position:absolute;left:14306;top:12123;width:8272;height:3337;visibility:visible;mso-wrap-style:square;v-text-anchor:top" coordsize="827151,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" path="m,l763143,r6096,762c796379,2337,820166,23939,825627,50292r1524,6858l827151,275844v-3315,26975,-22987,50991,-50292,56388l770001,333756,,333756,,308610r766191,c786155,305016,794766,297091,801243,278130r,-3810l802005,269748r,-208788c800367,44793,787705,29642,771525,26670r-3810,-762l763143,25146,,25146,,xe" fillcolor="black" stroked="f" strokeweight="0">
                  <v:stroke miterlimit="83231f" joinstyle="miter"/>
                  <v:path arrowok="t" textboxrect="0,0,827151,333756"/>
                </v:shape>
                <v:rect id="Rectangle 893" o:spid="_x0000_s1144" style="position:absolute;left:10081;top:13256;width:112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" filled="f" stroked="f">
                  <v:textbox inset="0,0,0,0">
                    <w:txbxContent>
                      <w:p w:rsidR="00945698" w:rsidRDefault="00945698">
                        <w:pPr>
                          <w:spacing w:after="160" w:line="259" w:lineRule="auto"/>
                          <w:ind w:left="0" w:firstLine="0"/>
                        </w:pPr>
                        <w:r>
                          <w:rPr>
                            <w:b/>
                            <w:sz w:val="20"/>
                          </w:rPr>
                          <w:t>MEASUREMENT</w:t>
                        </w:r>
                      </w:p>
                    </w:txbxContent>
                  </v:textbox>
                </v:rect>
                <v:shape id="Shape 894" o:spid="_x0000_s1145" style="position:absolute;left:3215;top:2689;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" path="m211074,r76200,38862l211074,76200r,-32854l,41910,,32004r211074,1436l211074,xe" fillcolor="black" stroked="f" strokeweight="0">
                  <v:stroke miterlimit="83231f" joinstyle="miter"/>
                  <v:path arrowok="t" textboxrect="0,0,287274,76200"/>
                </v:shape>
                <v:shape id="Shape 895" o:spid="_x0000_s1146" style="position:absolute;left:22486;top:2674;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" path="m211836,r75438,38100l211074,76200r336,-33614l,41148,,32004r211501,1439l211836,xe" fillcolor="black" stroked="f" strokeweight="0">
                  <v:stroke miterlimit="83231f" joinstyle="miter"/>
                  <v:path arrowok="t" textboxrect="0,0,287274,76200"/>
                </v:shape>
                <v:shape id="Shape 896" o:spid="_x0000_s1147" style="position:absolute;left:3215;top:13403;width:2949;height:762;visibility:visible;mso-wrap-style:square;v-text-anchor:top" coordsize="29489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" path="m76200,r,33571l294894,34290r,9144l76200,42715r,33485l,38100,76200,xe" fillcolor="black" stroked="f" strokeweight="0">
                  <v:stroke miterlimit="83231f" joinstyle="miter"/>
                  <v:path arrowok="t" textboxrect="0,0,294894,76200"/>
                </v:shape>
                <v:shape id="Shape 897" o:spid="_x0000_s1148" style="position:absolute;left:22418;top:13373;width:2941;height:762;visibility:visible;mso-wrap-style:square;v-text-anchor:top" coordsize="29413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" path="m76200,r-328,32808l294132,33528r,9906l75773,42713r-335,33487l,37338,76200,xe" fillcolor="black" stroked="f" strokeweight="0">
                  <v:stroke miterlimit="83231f" joinstyle="miter"/>
                  <v:path arrowok="t" textboxrect="0,0,294132,76200"/>
                </v:shape>
                <w10:anchorlock/>
              </v:group>
            </w:pict>
          </mc:Fallback>
        </mc:AlternateContent>
      </w:r>
    </w:p>
    <w:p w14:paraId="6E874543" w14:textId="77777777" w:rsidR="00B21364" w:rsidRPr="00945698" w:rsidRDefault="00945698">
      <w:pPr>
        <w:tabs>
          <w:tab w:val="center" w:pos="3851"/>
          <w:tab w:val="center" w:pos="5599"/>
        </w:tabs>
        <w:spacing w:after="220" w:line="259" w:lineRule="auto"/>
        <w:ind w:left="0" w:firstLine="0"/>
        <w:rPr>
          <w:lang w:val="en-US"/>
        </w:rPr>
      </w:pPr>
      <w:r>
        <w:tab/>
      </w:r>
      <w:r w:rsidRPr="00945698">
        <w:rPr>
          <w:b/>
          <w:i/>
          <w:color w:val="575755"/>
          <w:u w:val="single" w:color="575755"/>
          <w:lang w:val="en-US"/>
        </w:rPr>
        <w:t>Figure 2</w:t>
      </w:r>
      <w:r w:rsidRPr="00945698">
        <w:rPr>
          <w:rFonts w:ascii="Arial" w:eastAsia="Arial" w:hAnsi="Arial" w:cs="Arial"/>
          <w:b/>
          <w:i/>
          <w:color w:val="575755"/>
          <w:lang w:val="en-US"/>
        </w:rPr>
        <w:t xml:space="preserve"> </w:t>
      </w:r>
      <w:r w:rsidRPr="00945698">
        <w:rPr>
          <w:rFonts w:ascii="Arial" w:eastAsia="Arial" w:hAnsi="Arial" w:cs="Arial"/>
          <w:b/>
          <w:i/>
          <w:color w:val="575755"/>
          <w:lang w:val="en-US"/>
        </w:rPr>
        <w:tab/>
      </w:r>
      <w:r w:rsidRPr="00945698">
        <w:rPr>
          <w:b/>
          <w:i/>
          <w:color w:val="575755"/>
          <w:u w:val="single" w:color="575755"/>
          <w:lang w:val="en-US"/>
        </w:rPr>
        <w:t>Management by Process</w:t>
      </w:r>
      <w:r w:rsidRPr="00945698">
        <w:rPr>
          <w:b/>
          <w:i/>
          <w:color w:val="575755"/>
          <w:lang w:val="en-US"/>
        </w:rPr>
        <w:t xml:space="preserve"> </w:t>
      </w:r>
    </w:p>
    <w:p w14:paraId="5678FEC5" w14:textId="77777777" w:rsidR="00B21364" w:rsidRPr="00945698" w:rsidRDefault="00945698">
      <w:pPr>
        <w:ind w:left="-5"/>
        <w:rPr>
          <w:lang w:val="en-US"/>
        </w:rPr>
      </w:pPr>
      <w:r w:rsidRPr="00945698">
        <w:rPr>
          <w:lang w:val="en-US"/>
        </w:rPr>
        <w:t xml:space="preserve">All processes (including Strategic, Key and Support processes or Sub‐Processes), as explained in this section, should follow the scheme in Figure 2.  Each process identifies input and output elements and should be assigned a ‘process owner’ responsible for the activity, its management, and improvement.  The process should also determine a regulating framework, necessary resources, specific tasks and any sub‐processes required.  The process should clearly define measurement, recording points and the target values for each aspect, so that the entire process is auditable.  This ensures that the process has traceability and may be reviewed by third parties. </w:t>
      </w:r>
    </w:p>
    <w:p w14:paraId="7AD2A6E7" w14:textId="77777777" w:rsidR="00B21364" w:rsidRPr="00945698" w:rsidRDefault="00945698">
      <w:pPr>
        <w:ind w:left="-5"/>
        <w:rPr>
          <w:lang w:val="en-US"/>
        </w:rPr>
      </w:pPr>
      <w:r w:rsidRPr="00945698">
        <w:rPr>
          <w:lang w:val="en-US"/>
        </w:rPr>
        <w:t xml:space="preserve">The process should also ensure that stakeholders </w:t>
      </w:r>
      <w:proofErr w:type="gramStart"/>
      <w:r w:rsidRPr="00945698">
        <w:rPr>
          <w:lang w:val="en-US"/>
        </w:rPr>
        <w:t>needs</w:t>
      </w:r>
      <w:proofErr w:type="gramEnd"/>
      <w:r w:rsidRPr="00945698">
        <w:rPr>
          <w:lang w:val="en-US"/>
        </w:rPr>
        <w:t xml:space="preserve"> and expectations are clearly identified.  To identify processes, the Competent Authority should state its mission and perform a Strengths, Weaknesses, Opportunities and Threats (SWOT) analysis, comparison to benchmarks and/or gap analysis.  Results from these analyses are used to detect deficiencies and to assist with the definition of strategic and other processes in support of the mission. </w:t>
      </w:r>
    </w:p>
    <w:p w14:paraId="7E59D5DD" w14:textId="77777777" w:rsidR="00B21364" w:rsidRPr="00945698" w:rsidRDefault="00945698">
      <w:pPr>
        <w:spacing w:after="0"/>
        <w:ind w:left="-5"/>
        <w:rPr>
          <w:lang w:val="en-US"/>
        </w:rPr>
      </w:pPr>
      <w:r w:rsidRPr="00945698">
        <w:rPr>
          <w:lang w:val="en-US"/>
        </w:rPr>
        <w:t xml:space="preserve">To implement the business lines, key (operational/direct) and support (generic) processes should be developed. The following are examples of processes that, among others, should be considered in the Aids to Navigation </w:t>
      </w:r>
    </w:p>
    <w:p w14:paraId="576E797E" w14:textId="77777777" w:rsidR="00B21364" w:rsidRDefault="00945698">
      <w:pPr>
        <w:spacing w:after="142"/>
        <w:ind w:left="-5"/>
      </w:pPr>
      <w:r>
        <w:t xml:space="preserve">Service. </w:t>
      </w:r>
    </w:p>
    <w:p w14:paraId="4437BA81" w14:textId="77777777" w:rsidR="00B21364" w:rsidRDefault="00945698">
      <w:pPr>
        <w:pStyle w:val="Heading3"/>
        <w:spacing w:after="133"/>
        <w:ind w:left="977" w:hanging="992"/>
      </w:pPr>
      <w:bookmarkStart w:id="24" w:name="_Toc31198"/>
      <w:r>
        <w:rPr>
          <w:sz w:val="22"/>
        </w:rPr>
        <w:lastRenderedPageBreak/>
        <w:t>M</w:t>
      </w:r>
      <w:r>
        <w:t xml:space="preserve">ANAGEMENT </w:t>
      </w:r>
      <w:r>
        <w:rPr>
          <w:sz w:val="22"/>
        </w:rPr>
        <w:t>P</w:t>
      </w:r>
      <w:r>
        <w:t>ROCESSES</w:t>
      </w:r>
      <w:r>
        <w:rPr>
          <w:sz w:val="22"/>
        </w:rPr>
        <w:t xml:space="preserve"> </w:t>
      </w:r>
      <w:bookmarkEnd w:id="24"/>
    </w:p>
    <w:p w14:paraId="28FAB7A3" w14:textId="77777777" w:rsidR="00B21364" w:rsidRPr="00945698" w:rsidRDefault="00945698">
      <w:pPr>
        <w:numPr>
          <w:ilvl w:val="0"/>
          <w:numId w:val="7"/>
        </w:numPr>
        <w:ind w:hanging="425"/>
        <w:rPr>
          <w:lang w:val="en-US"/>
        </w:rPr>
      </w:pPr>
      <w:r w:rsidRPr="00945698">
        <w:rPr>
          <w:lang w:val="en-US"/>
        </w:rPr>
        <w:t xml:space="preserve">study and review stakeholder requirements; </w:t>
      </w:r>
    </w:p>
    <w:p w14:paraId="3563BAB6" w14:textId="77777777" w:rsidR="00B21364" w:rsidRPr="00945698" w:rsidRDefault="00945698">
      <w:pPr>
        <w:numPr>
          <w:ilvl w:val="0"/>
          <w:numId w:val="7"/>
        </w:numPr>
        <w:ind w:hanging="425"/>
        <w:rPr>
          <w:lang w:val="en-US"/>
        </w:rPr>
      </w:pPr>
      <w:r w:rsidRPr="00945698">
        <w:rPr>
          <w:lang w:val="en-US"/>
        </w:rPr>
        <w:t xml:space="preserve">study and review Aids to Navigation technology; </w:t>
      </w:r>
    </w:p>
    <w:p w14:paraId="4DFEB16E" w14:textId="77777777" w:rsidR="00B21364" w:rsidRPr="00945698" w:rsidRDefault="00945698">
      <w:pPr>
        <w:numPr>
          <w:ilvl w:val="0"/>
          <w:numId w:val="7"/>
        </w:numPr>
        <w:ind w:hanging="425"/>
        <w:rPr>
          <w:lang w:val="en-US"/>
        </w:rPr>
      </w:pPr>
      <w:r w:rsidRPr="00945698">
        <w:rPr>
          <w:lang w:val="en-US"/>
        </w:rPr>
        <w:t xml:space="preserve">preparation of standards and recommendations.; </w:t>
      </w:r>
    </w:p>
    <w:p w14:paraId="3EE9B695" w14:textId="77777777" w:rsidR="00B21364" w:rsidRPr="00945698" w:rsidRDefault="00945698">
      <w:pPr>
        <w:numPr>
          <w:ilvl w:val="0"/>
          <w:numId w:val="7"/>
        </w:numPr>
        <w:spacing w:after="0" w:line="342" w:lineRule="auto"/>
        <w:ind w:hanging="425"/>
        <w:rPr>
          <w:lang w:val="en-US"/>
        </w:rPr>
      </w:pPr>
      <w:r w:rsidRPr="00945698">
        <w:rPr>
          <w:lang w:val="en-US"/>
        </w:rPr>
        <w:t xml:space="preserve">management control (costs/results /resources); </w:t>
      </w:r>
      <w:r>
        <w:rPr>
          <w:rFonts w:ascii="Segoe UI Symbol" w:eastAsia="Segoe UI Symbol" w:hAnsi="Segoe UI Symbol" w:cs="Segoe UI Symbol"/>
          <w:color w:val="00548C"/>
        </w:rPr>
        <w:t></w:t>
      </w:r>
      <w:r w:rsidRPr="00945698">
        <w:rPr>
          <w:rFonts w:ascii="Arial" w:eastAsia="Arial" w:hAnsi="Arial" w:cs="Arial"/>
          <w:color w:val="00548C"/>
          <w:lang w:val="en-US"/>
        </w:rPr>
        <w:t xml:space="preserve"> </w:t>
      </w:r>
      <w:r w:rsidRPr="00945698">
        <w:rPr>
          <w:rFonts w:ascii="Arial" w:eastAsia="Arial" w:hAnsi="Arial" w:cs="Arial"/>
          <w:color w:val="00548C"/>
          <w:lang w:val="en-US"/>
        </w:rPr>
        <w:tab/>
      </w:r>
      <w:r w:rsidRPr="00945698">
        <w:rPr>
          <w:lang w:val="en-US"/>
        </w:rPr>
        <w:t xml:space="preserve">communication, image and presence in Society; </w:t>
      </w:r>
    </w:p>
    <w:p w14:paraId="270E4201" w14:textId="77777777" w:rsidR="00B21364" w:rsidRDefault="00945698">
      <w:pPr>
        <w:numPr>
          <w:ilvl w:val="0"/>
          <w:numId w:val="7"/>
        </w:numPr>
        <w:ind w:hanging="425"/>
      </w:pPr>
      <w:r>
        <w:t xml:space="preserve">organisation structure. </w:t>
      </w:r>
    </w:p>
    <w:p w14:paraId="6906EBF7" w14:textId="77777777" w:rsidR="00B21364" w:rsidRDefault="00945698">
      <w:pPr>
        <w:pStyle w:val="Heading3"/>
        <w:spacing w:after="133"/>
        <w:ind w:left="977" w:hanging="992"/>
      </w:pPr>
      <w:bookmarkStart w:id="25" w:name="_Toc31199"/>
      <w:r>
        <w:rPr>
          <w:sz w:val="22"/>
        </w:rPr>
        <w:t>O</w:t>
      </w:r>
      <w:r>
        <w:t xml:space="preserve">PERATIONAL </w:t>
      </w:r>
      <w:r>
        <w:rPr>
          <w:sz w:val="22"/>
        </w:rPr>
        <w:t>P</w:t>
      </w:r>
      <w:r>
        <w:t>ROCESSES</w:t>
      </w:r>
      <w:r>
        <w:rPr>
          <w:sz w:val="22"/>
        </w:rPr>
        <w:t xml:space="preserve"> </w:t>
      </w:r>
      <w:bookmarkEnd w:id="25"/>
    </w:p>
    <w:p w14:paraId="49974722" w14:textId="77777777" w:rsidR="00B21364" w:rsidRPr="00945698" w:rsidRDefault="00945698">
      <w:pPr>
        <w:numPr>
          <w:ilvl w:val="0"/>
          <w:numId w:val="8"/>
        </w:numPr>
        <w:ind w:hanging="425"/>
        <w:rPr>
          <w:lang w:val="en-US"/>
        </w:rPr>
      </w:pPr>
      <w:r w:rsidRPr="00945698">
        <w:rPr>
          <w:lang w:val="en-US"/>
        </w:rPr>
        <w:t xml:space="preserve">design, build and revision of Aids to Navigation; </w:t>
      </w:r>
    </w:p>
    <w:p w14:paraId="4B90CC7A" w14:textId="77777777" w:rsidR="00B21364" w:rsidRPr="00945698" w:rsidRDefault="00945698">
      <w:pPr>
        <w:numPr>
          <w:ilvl w:val="0"/>
          <w:numId w:val="8"/>
        </w:numPr>
        <w:ind w:hanging="425"/>
        <w:rPr>
          <w:lang w:val="en-US"/>
        </w:rPr>
      </w:pPr>
      <w:r w:rsidRPr="00945698">
        <w:rPr>
          <w:lang w:val="en-US"/>
        </w:rPr>
        <w:t xml:space="preserve">deployment of Aids to Navigation; </w:t>
      </w:r>
    </w:p>
    <w:p w14:paraId="0D013818" w14:textId="77777777" w:rsidR="00B21364" w:rsidRPr="00945698" w:rsidRDefault="00945698">
      <w:pPr>
        <w:numPr>
          <w:ilvl w:val="0"/>
          <w:numId w:val="8"/>
        </w:numPr>
        <w:ind w:hanging="425"/>
        <w:rPr>
          <w:lang w:val="en-US"/>
        </w:rPr>
      </w:pPr>
      <w:r w:rsidRPr="00945698">
        <w:rPr>
          <w:lang w:val="en-US"/>
        </w:rPr>
        <w:t xml:space="preserve">monitoring and inspection of Aids to Navigation (Service Operation); </w:t>
      </w:r>
    </w:p>
    <w:p w14:paraId="02D1A70C" w14:textId="77777777" w:rsidR="00B21364" w:rsidRPr="00945698" w:rsidRDefault="00945698">
      <w:pPr>
        <w:numPr>
          <w:ilvl w:val="0"/>
          <w:numId w:val="8"/>
        </w:numPr>
        <w:ind w:hanging="425"/>
        <w:rPr>
          <w:lang w:val="en-US"/>
        </w:rPr>
      </w:pPr>
      <w:r w:rsidRPr="00945698">
        <w:rPr>
          <w:lang w:val="en-US"/>
        </w:rPr>
        <w:t xml:space="preserve">maintenance and corrective action of Aids to Navigation. </w:t>
      </w:r>
    </w:p>
    <w:p w14:paraId="40021EEC" w14:textId="77777777" w:rsidR="00B21364" w:rsidRDefault="00945698">
      <w:pPr>
        <w:pStyle w:val="Heading3"/>
        <w:spacing w:after="133"/>
        <w:ind w:left="977" w:hanging="992"/>
      </w:pPr>
      <w:bookmarkStart w:id="26" w:name="_Toc31200"/>
      <w:r>
        <w:rPr>
          <w:sz w:val="22"/>
        </w:rPr>
        <w:t>S</w:t>
      </w:r>
      <w:r>
        <w:t xml:space="preserve">UPPORT </w:t>
      </w:r>
      <w:r>
        <w:rPr>
          <w:sz w:val="22"/>
        </w:rPr>
        <w:t>P</w:t>
      </w:r>
      <w:r>
        <w:t>ROCESSES</w:t>
      </w:r>
      <w:r>
        <w:rPr>
          <w:sz w:val="22"/>
        </w:rPr>
        <w:t xml:space="preserve"> </w:t>
      </w:r>
      <w:bookmarkEnd w:id="26"/>
    </w:p>
    <w:p w14:paraId="2C6919FB" w14:textId="77777777" w:rsidR="00B21364" w:rsidRDefault="00945698">
      <w:pPr>
        <w:numPr>
          <w:ilvl w:val="0"/>
          <w:numId w:val="9"/>
        </w:numPr>
        <w:ind w:hanging="425"/>
      </w:pPr>
      <w:r>
        <w:t xml:space="preserve">outsourced service management; </w:t>
      </w:r>
    </w:p>
    <w:p w14:paraId="57167F49" w14:textId="77777777" w:rsidR="00B21364" w:rsidRDefault="00945698">
      <w:pPr>
        <w:numPr>
          <w:ilvl w:val="0"/>
          <w:numId w:val="9"/>
        </w:numPr>
        <w:ind w:hanging="425"/>
      </w:pPr>
      <w:r>
        <w:t xml:space="preserve">information systems and databases; </w:t>
      </w:r>
    </w:p>
    <w:p w14:paraId="151DE9D7" w14:textId="77777777" w:rsidR="00B21364" w:rsidRDefault="00945698">
      <w:pPr>
        <w:numPr>
          <w:ilvl w:val="0"/>
          <w:numId w:val="9"/>
        </w:numPr>
        <w:ind w:hanging="425"/>
      </w:pPr>
      <w:r>
        <w:t xml:space="preserve">finance and cost accounting; </w:t>
      </w:r>
    </w:p>
    <w:p w14:paraId="37A09A2C" w14:textId="77777777" w:rsidR="00B21364" w:rsidRDefault="00945698">
      <w:pPr>
        <w:numPr>
          <w:ilvl w:val="0"/>
          <w:numId w:val="9"/>
        </w:numPr>
        <w:ind w:hanging="425"/>
      </w:pPr>
      <w:r>
        <w:t xml:space="preserve">legal assessment; </w:t>
      </w:r>
    </w:p>
    <w:p w14:paraId="27476540" w14:textId="77777777" w:rsidR="00B21364" w:rsidRDefault="00945698">
      <w:pPr>
        <w:numPr>
          <w:ilvl w:val="0"/>
          <w:numId w:val="9"/>
        </w:numPr>
        <w:ind w:hanging="425"/>
      </w:pPr>
      <w:r>
        <w:t xml:space="preserve">personnel management and training; </w:t>
      </w:r>
    </w:p>
    <w:p w14:paraId="790404DD" w14:textId="77777777" w:rsidR="00B21364" w:rsidRDefault="00945698">
      <w:pPr>
        <w:numPr>
          <w:ilvl w:val="0"/>
          <w:numId w:val="9"/>
        </w:numPr>
        <w:ind w:hanging="425"/>
      </w:pPr>
      <w:r>
        <w:t xml:space="preserve">surveys, records and auditing; </w:t>
      </w:r>
    </w:p>
    <w:p w14:paraId="2A3B9077" w14:textId="77777777" w:rsidR="00B21364" w:rsidRDefault="00945698">
      <w:pPr>
        <w:numPr>
          <w:ilvl w:val="0"/>
          <w:numId w:val="9"/>
        </w:numPr>
        <w:ind w:hanging="425"/>
      </w:pPr>
      <w:r>
        <w:t xml:space="preserve">logistics (transport, facilities); </w:t>
      </w:r>
    </w:p>
    <w:p w14:paraId="4A21FA93" w14:textId="77777777" w:rsidR="00B21364" w:rsidRDefault="00945698">
      <w:pPr>
        <w:numPr>
          <w:ilvl w:val="0"/>
          <w:numId w:val="9"/>
        </w:numPr>
        <w:spacing w:after="82"/>
        <w:ind w:hanging="425"/>
      </w:pPr>
      <w:r>
        <w:t xml:space="preserve">health and safety. </w:t>
      </w:r>
    </w:p>
    <w:p w14:paraId="1496AEF9" w14:textId="77777777" w:rsidR="00B21364" w:rsidRPr="00945698" w:rsidRDefault="00945698">
      <w:pPr>
        <w:spacing w:after="147"/>
        <w:ind w:left="-5"/>
        <w:rPr>
          <w:lang w:val="en-US"/>
        </w:rPr>
      </w:pPr>
      <w:r w:rsidRPr="00945698">
        <w:rPr>
          <w:lang w:val="en-US"/>
        </w:rPr>
        <w:t xml:space="preserve">Processes should unfold through flow diagrams that define each one of the different activities.  Each Competent Authority should prepare its own Process Maps. Examples of Process Maps are given in ANNEX A. </w:t>
      </w:r>
    </w:p>
    <w:p w14:paraId="73C34A90" w14:textId="77777777" w:rsidR="00B21364" w:rsidRDefault="00945698">
      <w:pPr>
        <w:pStyle w:val="Heading2"/>
        <w:ind w:left="836" w:hanging="851"/>
      </w:pPr>
      <w:bookmarkStart w:id="27" w:name="_Toc31201"/>
      <w:r>
        <w:t xml:space="preserve">DEVELOPING PERFORMANCE CRITERIA </w:t>
      </w:r>
      <w:bookmarkEnd w:id="27"/>
    </w:p>
    <w:p w14:paraId="26107ACA" w14:textId="77777777" w:rsidR="00B21364" w:rsidRDefault="00945698">
      <w:pPr>
        <w:spacing w:after="31" w:line="259" w:lineRule="auto"/>
        <w:ind w:left="-30" w:firstLine="0"/>
      </w:pPr>
      <w:r>
        <w:rPr>
          <w:noProof/>
        </w:rPr>
        <mc:AlternateContent>
          <mc:Choice Requires="wpg">
            <w:drawing>
              <wp:inline distT="0" distB="0" distL="0" distR="0" wp14:anchorId="41C883EC" wp14:editId="4479BC84">
                <wp:extent cx="938784" cy="6097"/>
                <wp:effectExtent l="0" t="0" r="0" b="0"/>
                <wp:docPr id="24251" name="Group 24251"/>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9" name="Shape 3211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251" style="width:73.92pt;height:0.480042pt;mso-position-horizontal-relative:char;mso-position-vertical-relative:line" coordsize="9387,60">
                <v:shape id="Shape 32120"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1435040" w14:textId="77777777" w:rsidR="00B21364" w:rsidRPr="00945698" w:rsidRDefault="00945698">
      <w:pPr>
        <w:spacing w:after="148"/>
        <w:ind w:left="-5"/>
        <w:rPr>
          <w:lang w:val="en-US"/>
        </w:rPr>
      </w:pPr>
      <w:r w:rsidRPr="00945698">
        <w:rPr>
          <w:lang w:val="en-US"/>
        </w:rPr>
        <w:t xml:space="preserve">There are four monitoring and measurement areas that need to be considered by the Competent Authority when developing performance criteria and implementing a QMS.  The performance measurement of these areas provides a systematic method and approach to continual improvement: </w:t>
      </w:r>
    </w:p>
    <w:p w14:paraId="6E6AA248" w14:textId="77777777" w:rsidR="00B21364" w:rsidRPr="00945698" w:rsidRDefault="00945698">
      <w:pPr>
        <w:pStyle w:val="Heading3"/>
        <w:ind w:left="977" w:hanging="992"/>
        <w:rPr>
          <w:lang w:val="en-US"/>
        </w:rPr>
      </w:pPr>
      <w:bookmarkStart w:id="28" w:name="_Toc31202"/>
      <w:r w:rsidRPr="00945698">
        <w:rPr>
          <w:sz w:val="22"/>
          <w:lang w:val="en-US"/>
        </w:rPr>
        <w:t>S</w:t>
      </w:r>
      <w:r w:rsidRPr="00945698">
        <w:rPr>
          <w:lang w:val="en-US"/>
        </w:rPr>
        <w:t xml:space="preserve">ERVICE </w:t>
      </w:r>
      <w:r w:rsidRPr="00945698">
        <w:rPr>
          <w:sz w:val="22"/>
          <w:lang w:val="en-US"/>
        </w:rPr>
        <w:t>D</w:t>
      </w:r>
      <w:r w:rsidRPr="00945698">
        <w:rPr>
          <w:lang w:val="en-US"/>
        </w:rPr>
        <w:t xml:space="preserve">ELIVERY </w:t>
      </w:r>
      <w:r w:rsidRPr="00945698">
        <w:rPr>
          <w:sz w:val="22"/>
          <w:lang w:val="en-US"/>
        </w:rPr>
        <w:t>(M</w:t>
      </w:r>
      <w:r w:rsidRPr="00945698">
        <w:rPr>
          <w:lang w:val="en-US"/>
        </w:rPr>
        <w:t xml:space="preserve">ONITOR AND </w:t>
      </w:r>
      <w:r w:rsidRPr="00945698">
        <w:rPr>
          <w:sz w:val="22"/>
          <w:lang w:val="en-US"/>
        </w:rPr>
        <w:t>M</w:t>
      </w:r>
      <w:r w:rsidRPr="00945698">
        <w:rPr>
          <w:lang w:val="en-US"/>
        </w:rPr>
        <w:t xml:space="preserve">EASUREMENT OF </w:t>
      </w:r>
      <w:r w:rsidRPr="00945698">
        <w:rPr>
          <w:sz w:val="22"/>
          <w:lang w:val="en-US"/>
        </w:rPr>
        <w:t>S</w:t>
      </w:r>
      <w:r w:rsidRPr="00945698">
        <w:rPr>
          <w:lang w:val="en-US"/>
        </w:rPr>
        <w:t>ERVICE</w:t>
      </w:r>
      <w:r w:rsidRPr="00945698">
        <w:rPr>
          <w:sz w:val="22"/>
          <w:lang w:val="en-US"/>
        </w:rPr>
        <w:t xml:space="preserve">) </w:t>
      </w:r>
      <w:bookmarkEnd w:id="28"/>
    </w:p>
    <w:p w14:paraId="0BE087BD" w14:textId="77777777" w:rsidR="00B21364" w:rsidRPr="00945698" w:rsidRDefault="00945698">
      <w:pPr>
        <w:spacing w:after="148"/>
        <w:ind w:left="-5"/>
        <w:rPr>
          <w:lang w:val="en-US"/>
        </w:rPr>
      </w:pPr>
      <w:r w:rsidRPr="00945698">
        <w:rPr>
          <w:lang w:val="en-US"/>
        </w:rPr>
        <w:t xml:space="preserve">The Competent Authority should monitor and measure the characteristics of the service to verify that service requirements have been met.  This should be carried out at appropriate stages of the service </w:t>
      </w:r>
      <w:proofErr w:type="spellStart"/>
      <w:r w:rsidRPr="00945698">
        <w:rPr>
          <w:lang w:val="en-US"/>
        </w:rPr>
        <w:t>realisation</w:t>
      </w:r>
      <w:proofErr w:type="spellEnd"/>
      <w:r w:rsidRPr="00945698">
        <w:rPr>
          <w:lang w:val="en-US"/>
        </w:rPr>
        <w:t xml:space="preserve"> process in accordance with the planned arrangements. </w:t>
      </w:r>
    </w:p>
    <w:p w14:paraId="3FC42092" w14:textId="77777777" w:rsidR="00B21364" w:rsidRDefault="00945698">
      <w:pPr>
        <w:pStyle w:val="Heading3"/>
        <w:ind w:left="977" w:hanging="992"/>
      </w:pPr>
      <w:bookmarkStart w:id="29" w:name="_Toc31203"/>
      <w:r>
        <w:rPr>
          <w:sz w:val="22"/>
        </w:rPr>
        <w:t>S</w:t>
      </w:r>
      <w:r>
        <w:t xml:space="preserve">TAKEHOLDER </w:t>
      </w:r>
      <w:r>
        <w:rPr>
          <w:sz w:val="22"/>
        </w:rPr>
        <w:t>S</w:t>
      </w:r>
      <w:r>
        <w:t>ATISFACTION</w:t>
      </w:r>
      <w:r>
        <w:rPr>
          <w:sz w:val="22"/>
        </w:rPr>
        <w:t xml:space="preserve"> </w:t>
      </w:r>
      <w:bookmarkEnd w:id="29"/>
    </w:p>
    <w:p w14:paraId="622262BE" w14:textId="77777777" w:rsidR="00B21364" w:rsidRPr="00945698" w:rsidRDefault="00945698">
      <w:pPr>
        <w:spacing w:after="9"/>
        <w:ind w:left="-5"/>
        <w:rPr>
          <w:lang w:val="en-US"/>
        </w:rPr>
      </w:pPr>
      <w:r w:rsidRPr="00945698">
        <w:rPr>
          <w:lang w:val="en-US"/>
        </w:rPr>
        <w:t xml:space="preserve">As one of the measurements of the performance of the QMS, the Competent Authority should monitor </w:t>
      </w:r>
    </w:p>
    <w:p w14:paraId="5C330DD4" w14:textId="77777777" w:rsidR="00B21364" w:rsidRPr="00945698" w:rsidRDefault="00945698">
      <w:pPr>
        <w:spacing w:after="9"/>
        <w:ind w:left="-5"/>
        <w:rPr>
          <w:lang w:val="en-US"/>
        </w:rPr>
      </w:pPr>
      <w:r w:rsidRPr="00945698">
        <w:rPr>
          <w:lang w:val="en-US"/>
        </w:rPr>
        <w:t xml:space="preserve">information relating to stakeholder perception as to whether the </w:t>
      </w:r>
      <w:proofErr w:type="spellStart"/>
      <w:r w:rsidRPr="00945698">
        <w:rPr>
          <w:lang w:val="en-US"/>
        </w:rPr>
        <w:t>organisation</w:t>
      </w:r>
      <w:proofErr w:type="spellEnd"/>
      <w:r w:rsidRPr="00945698">
        <w:rPr>
          <w:lang w:val="en-US"/>
        </w:rPr>
        <w:t xml:space="preserve"> has met stakeholder requirements. </w:t>
      </w:r>
    </w:p>
    <w:p w14:paraId="2DA6730E" w14:textId="77777777" w:rsidR="00B21364" w:rsidRPr="00945698" w:rsidRDefault="00945698">
      <w:pPr>
        <w:spacing w:after="9"/>
        <w:ind w:left="-5"/>
        <w:rPr>
          <w:lang w:val="en-US"/>
        </w:rPr>
      </w:pPr>
      <w:r w:rsidRPr="00945698">
        <w:rPr>
          <w:lang w:val="en-US"/>
        </w:rPr>
        <w:t xml:space="preserve">The methods of obtaining and using this information should be determined locally.  IALA‐ Guideline 1079 on </w:t>
      </w:r>
    </w:p>
    <w:p w14:paraId="6598AF48" w14:textId="77777777" w:rsidR="00B21364" w:rsidRPr="00945698" w:rsidRDefault="00945698">
      <w:pPr>
        <w:spacing w:after="145"/>
        <w:ind w:left="-5"/>
        <w:rPr>
          <w:lang w:val="en-US"/>
        </w:rPr>
      </w:pPr>
      <w:r w:rsidRPr="00945698">
        <w:rPr>
          <w:lang w:val="en-US"/>
        </w:rPr>
        <w:t xml:space="preserve">Establishing and Conducting user consultancy by Aids to Navigation Authorities refers. </w:t>
      </w:r>
    </w:p>
    <w:p w14:paraId="2D895D23" w14:textId="77777777" w:rsidR="00B21364" w:rsidRDefault="00945698">
      <w:pPr>
        <w:pStyle w:val="Heading3"/>
        <w:ind w:left="977" w:hanging="992"/>
      </w:pPr>
      <w:bookmarkStart w:id="30" w:name="_Toc31204"/>
      <w:r>
        <w:rPr>
          <w:sz w:val="22"/>
        </w:rPr>
        <w:lastRenderedPageBreak/>
        <w:t>M</w:t>
      </w:r>
      <w:r>
        <w:t xml:space="preserve">ONITORING AND </w:t>
      </w:r>
      <w:r>
        <w:rPr>
          <w:sz w:val="22"/>
        </w:rPr>
        <w:t>M</w:t>
      </w:r>
      <w:r>
        <w:t xml:space="preserve">EASUREMENT OF </w:t>
      </w:r>
      <w:r>
        <w:rPr>
          <w:sz w:val="22"/>
        </w:rPr>
        <w:t>P</w:t>
      </w:r>
      <w:r>
        <w:t>ROCESSES</w:t>
      </w:r>
      <w:r>
        <w:rPr>
          <w:sz w:val="22"/>
        </w:rPr>
        <w:t xml:space="preserve"> </w:t>
      </w:r>
      <w:bookmarkEnd w:id="30"/>
    </w:p>
    <w:p w14:paraId="09C6C47C" w14:textId="77777777" w:rsidR="00B21364" w:rsidRPr="00945698" w:rsidRDefault="00945698">
      <w:pPr>
        <w:spacing w:after="143"/>
        <w:ind w:left="-5"/>
        <w:rPr>
          <w:lang w:val="en-US"/>
        </w:rPr>
      </w:pPr>
      <w:r w:rsidRPr="00945698">
        <w:rPr>
          <w:lang w:val="en-US"/>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296C8870" w14:textId="77777777" w:rsidR="00B21364" w:rsidRDefault="00945698">
      <w:pPr>
        <w:pStyle w:val="Heading3"/>
        <w:ind w:left="977" w:hanging="992"/>
      </w:pPr>
      <w:bookmarkStart w:id="31" w:name="_Toc31205"/>
      <w:r>
        <w:rPr>
          <w:sz w:val="22"/>
        </w:rPr>
        <w:t>I</w:t>
      </w:r>
      <w:r>
        <w:t xml:space="preserve">NTERNAL </w:t>
      </w:r>
      <w:r>
        <w:rPr>
          <w:sz w:val="22"/>
        </w:rPr>
        <w:t>A</w:t>
      </w:r>
      <w:r>
        <w:t>UDIT</w:t>
      </w:r>
      <w:r>
        <w:rPr>
          <w:sz w:val="22"/>
        </w:rPr>
        <w:t xml:space="preserve"> </w:t>
      </w:r>
      <w:bookmarkEnd w:id="31"/>
    </w:p>
    <w:p w14:paraId="43BAFDCA" w14:textId="77777777" w:rsidR="00B21364" w:rsidRPr="00945698" w:rsidRDefault="00945698">
      <w:pPr>
        <w:ind w:left="-5"/>
        <w:rPr>
          <w:lang w:val="en-US"/>
        </w:rPr>
      </w:pPr>
      <w:r w:rsidRPr="00945698">
        <w:rPr>
          <w:lang w:val="en-US"/>
        </w:rPr>
        <w:t xml:space="preserve">The Competent Authority should conduct internal audits at planned intervals to determine whether the QMS: </w:t>
      </w:r>
    </w:p>
    <w:p w14:paraId="77A704B2" w14:textId="77777777" w:rsidR="00B21364" w:rsidRDefault="00945698">
      <w:pPr>
        <w:spacing w:after="35" w:line="348" w:lineRule="auto"/>
        <w:ind w:left="-5"/>
      </w:pPr>
      <w:r w:rsidRPr="00945698">
        <w:rPr>
          <w:lang w:val="en-US"/>
        </w:rPr>
        <w:t>1</w:t>
      </w:r>
      <w:r w:rsidRPr="00945698">
        <w:rPr>
          <w:rFonts w:ascii="Arial" w:eastAsia="Arial" w:hAnsi="Arial" w:cs="Arial"/>
          <w:lang w:val="en-US"/>
        </w:rPr>
        <w:t xml:space="preserve"> </w:t>
      </w:r>
      <w:r w:rsidRPr="00945698">
        <w:rPr>
          <w:lang w:val="en-US"/>
        </w:rPr>
        <w:t xml:space="preserve">Conforms to the planned arrangements and the QMS requirements established by the Competent Authority. </w:t>
      </w:r>
      <w:r>
        <w:t>2</w:t>
      </w:r>
      <w:r>
        <w:rPr>
          <w:rFonts w:ascii="Arial" w:eastAsia="Arial" w:hAnsi="Arial" w:cs="Arial"/>
        </w:rPr>
        <w:t xml:space="preserve"> </w:t>
      </w:r>
      <w:r>
        <w:t xml:space="preserve">Is effectively implemented and maintained. </w:t>
      </w:r>
    </w:p>
    <w:p w14:paraId="5D6C2A75" w14:textId="77777777" w:rsidR="00B21364" w:rsidRDefault="00945698">
      <w:pPr>
        <w:pStyle w:val="Heading2"/>
        <w:ind w:left="836" w:hanging="851"/>
      </w:pPr>
      <w:bookmarkStart w:id="32" w:name="_Toc31206"/>
      <w:r>
        <w:t xml:space="preserve">DOCUMENTATION </w:t>
      </w:r>
      <w:bookmarkEnd w:id="32"/>
    </w:p>
    <w:p w14:paraId="19A5A5D8" w14:textId="77777777" w:rsidR="00B21364" w:rsidRDefault="00945698">
      <w:pPr>
        <w:spacing w:after="30" w:line="259" w:lineRule="auto"/>
        <w:ind w:left="-30" w:firstLine="0"/>
      </w:pPr>
      <w:r>
        <w:rPr>
          <w:noProof/>
        </w:rPr>
        <mc:AlternateContent>
          <mc:Choice Requires="wpg">
            <w:drawing>
              <wp:inline distT="0" distB="0" distL="0" distR="0" wp14:anchorId="0D41EE3F" wp14:editId="355D95A5">
                <wp:extent cx="938784" cy="6097"/>
                <wp:effectExtent l="0" t="0" r="0" b="0"/>
                <wp:docPr id="24252" name="Group 24252"/>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21" name="Shape 3212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252" style="width:73.92pt;height:0.480042pt;mso-position-horizontal-relative:char;mso-position-vertical-relative:line" coordsize="9387,60">
                <v:shape id="Shape 3212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02D8130F" w14:textId="77777777" w:rsidR="00B21364" w:rsidRPr="00945698" w:rsidRDefault="00945698">
      <w:pPr>
        <w:ind w:left="-5"/>
        <w:rPr>
          <w:lang w:val="en-US"/>
        </w:rPr>
      </w:pPr>
      <w:r w:rsidRPr="00945698">
        <w:rPr>
          <w:lang w:val="en-US"/>
        </w:rPr>
        <w:t xml:space="preserve">Documentation and records are basic elements in any QMS.  Without documents and records, it is difficult to consider any kind of improvement action. </w:t>
      </w:r>
    </w:p>
    <w:p w14:paraId="365FD3C8" w14:textId="77777777" w:rsidR="00B21364" w:rsidRPr="00945698" w:rsidRDefault="00945698">
      <w:pPr>
        <w:spacing w:after="9"/>
        <w:ind w:left="-5"/>
        <w:rPr>
          <w:lang w:val="en-US"/>
        </w:rPr>
      </w:pPr>
      <w:r w:rsidRPr="00945698">
        <w:rPr>
          <w:lang w:val="en-US"/>
        </w:rPr>
        <w:t xml:space="preserve">The basic objectives of the service should respond to specific normative, mandatory, and reference </w:t>
      </w:r>
    </w:p>
    <w:p w14:paraId="154C7561" w14:textId="77777777" w:rsidR="00B21364" w:rsidRPr="00945698" w:rsidRDefault="00945698">
      <w:pPr>
        <w:ind w:left="-5"/>
        <w:rPr>
          <w:lang w:val="en-US"/>
        </w:rPr>
      </w:pPr>
      <w:r w:rsidRPr="00945698">
        <w:rPr>
          <w:lang w:val="en-US"/>
        </w:rPr>
        <w:t xml:space="preserve">documentation.  These references should be composed of international and national standards, and, if applicable, regional or local standards. </w:t>
      </w:r>
    </w:p>
    <w:p w14:paraId="313FCCED" w14:textId="77777777" w:rsidR="00B21364" w:rsidRPr="00945698" w:rsidRDefault="00945698">
      <w:pPr>
        <w:ind w:left="-5"/>
        <w:rPr>
          <w:lang w:val="en-US"/>
        </w:rPr>
      </w:pPr>
      <w:r w:rsidRPr="00945698">
        <w:rPr>
          <w:lang w:val="en-US"/>
        </w:rPr>
        <w:t xml:space="preserve">All documents required by the QMS shall be controlled. </w:t>
      </w:r>
    </w:p>
    <w:p w14:paraId="77A56CE5" w14:textId="77777777" w:rsidR="00B21364" w:rsidRPr="00945698" w:rsidRDefault="00945698">
      <w:pPr>
        <w:spacing w:after="135"/>
        <w:ind w:left="-5"/>
        <w:rPr>
          <w:lang w:val="en-US"/>
        </w:rPr>
      </w:pPr>
      <w:r w:rsidRPr="00945698">
        <w:rPr>
          <w:lang w:val="en-US"/>
        </w:rPr>
        <w:t xml:space="preserve">Documentation for the QMS should include: </w:t>
      </w:r>
    </w:p>
    <w:p w14:paraId="204F945D" w14:textId="77777777" w:rsidR="00B21364" w:rsidRPr="00945698" w:rsidRDefault="00945698">
      <w:pPr>
        <w:numPr>
          <w:ilvl w:val="0"/>
          <w:numId w:val="10"/>
        </w:numPr>
        <w:ind w:right="800" w:hanging="425"/>
        <w:rPr>
          <w:lang w:val="en-US"/>
        </w:rPr>
      </w:pPr>
      <w:r w:rsidRPr="00945698">
        <w:rPr>
          <w:lang w:val="en-US"/>
        </w:rPr>
        <w:t xml:space="preserve">a Quality Manual that describes the QMS elements as described in this guideline and how they interrelate; </w:t>
      </w:r>
    </w:p>
    <w:p w14:paraId="27FB8156" w14:textId="77777777" w:rsidR="00B21364" w:rsidRPr="00945698" w:rsidRDefault="00945698">
      <w:pPr>
        <w:numPr>
          <w:ilvl w:val="0"/>
          <w:numId w:val="10"/>
        </w:numPr>
        <w:spacing w:after="7" w:line="342" w:lineRule="auto"/>
        <w:ind w:right="800" w:hanging="425"/>
        <w:rPr>
          <w:lang w:val="en-US"/>
        </w:rPr>
      </w:pPr>
      <w:r w:rsidRPr="00945698">
        <w:rPr>
          <w:lang w:val="en-US"/>
        </w:rPr>
        <w:t xml:space="preserve">procedure documents, e.g. operating guidelines, operating procedures, work instructions; </w:t>
      </w:r>
      <w:r>
        <w:rPr>
          <w:rFonts w:ascii="Segoe UI Symbol" w:eastAsia="Segoe UI Symbol" w:hAnsi="Segoe UI Symbol" w:cs="Segoe UI Symbol"/>
          <w:color w:val="00548C"/>
        </w:rPr>
        <w:t></w:t>
      </w:r>
      <w:r w:rsidRPr="00945698">
        <w:rPr>
          <w:rFonts w:ascii="Arial" w:eastAsia="Arial" w:hAnsi="Arial" w:cs="Arial"/>
          <w:color w:val="00548C"/>
          <w:lang w:val="en-US"/>
        </w:rPr>
        <w:t xml:space="preserve"> </w:t>
      </w:r>
      <w:r w:rsidRPr="00945698">
        <w:rPr>
          <w:rFonts w:ascii="Arial" w:eastAsia="Arial" w:hAnsi="Arial" w:cs="Arial"/>
          <w:color w:val="00548C"/>
          <w:lang w:val="en-US"/>
        </w:rPr>
        <w:tab/>
      </w:r>
      <w:r w:rsidRPr="00945698">
        <w:rPr>
          <w:lang w:val="en-US"/>
        </w:rPr>
        <w:t xml:space="preserve">record keeping. </w:t>
      </w:r>
    </w:p>
    <w:p w14:paraId="769D9A01" w14:textId="77777777" w:rsidR="00B21364" w:rsidRDefault="00945698">
      <w:pPr>
        <w:pStyle w:val="Heading2"/>
        <w:ind w:left="836" w:hanging="851"/>
      </w:pPr>
      <w:bookmarkStart w:id="33" w:name="_Toc31207"/>
      <w:r>
        <w:t xml:space="preserve">COMMUNICATION AND AWARENESS </w:t>
      </w:r>
      <w:bookmarkEnd w:id="33"/>
    </w:p>
    <w:p w14:paraId="172A096F" w14:textId="77777777" w:rsidR="00B21364" w:rsidRDefault="00945698">
      <w:pPr>
        <w:spacing w:after="30" w:line="259" w:lineRule="auto"/>
        <w:ind w:left="-30" w:firstLine="0"/>
      </w:pPr>
      <w:r>
        <w:rPr>
          <w:noProof/>
        </w:rPr>
        <mc:AlternateContent>
          <mc:Choice Requires="wpg">
            <w:drawing>
              <wp:inline distT="0" distB="0" distL="0" distR="0" wp14:anchorId="62429B9A" wp14:editId="305859C8">
                <wp:extent cx="938784" cy="6096"/>
                <wp:effectExtent l="0" t="0" r="0" b="0"/>
                <wp:docPr id="24784" name="Group 2478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3" name="Shape 3212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784" style="width:73.92pt;height:0.47998pt;mso-position-horizontal-relative:char;mso-position-vertical-relative:line" coordsize="9387,60">
                <v:shape id="Shape 3212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42B89E8C" w14:textId="77777777" w:rsidR="00B21364" w:rsidRPr="00945698" w:rsidRDefault="00945698">
      <w:pPr>
        <w:ind w:left="-5"/>
        <w:rPr>
          <w:lang w:val="en-US"/>
        </w:rPr>
      </w:pPr>
      <w:r w:rsidRPr="00945698">
        <w:rPr>
          <w:lang w:val="en-US"/>
        </w:rPr>
        <w:t xml:space="preserve">The QMS must include the participation of all stakeholders affected by or involved in the delivery of the </w:t>
      </w:r>
      <w:proofErr w:type="spellStart"/>
      <w:r w:rsidRPr="00945698">
        <w:rPr>
          <w:lang w:val="en-US"/>
        </w:rPr>
        <w:t>AtoN</w:t>
      </w:r>
      <w:proofErr w:type="spellEnd"/>
      <w:r w:rsidRPr="00945698">
        <w:rPr>
          <w:lang w:val="en-US"/>
        </w:rPr>
        <w:t xml:space="preserve"> service. Stakeholders can be internal (such as administration staff) or external (such as mariners or the public). </w:t>
      </w:r>
    </w:p>
    <w:p w14:paraId="3FA735AE" w14:textId="77777777" w:rsidR="00B21364" w:rsidRPr="00945698" w:rsidRDefault="00945698">
      <w:pPr>
        <w:spacing w:after="148"/>
        <w:ind w:left="-5"/>
        <w:rPr>
          <w:lang w:val="en-US"/>
        </w:rPr>
      </w:pPr>
      <w:r w:rsidRPr="00945698">
        <w:rPr>
          <w:lang w:val="en-US"/>
        </w:rPr>
        <w:t xml:space="preserve">A QMS should ensure that communication protocols are established with all stakeholders to maintain effectiveness and awareness of the QMS.  These communication protocols will facilitate managing stakeholder expectations, risk management and service delivery. </w:t>
      </w:r>
    </w:p>
    <w:p w14:paraId="0CC31F5E" w14:textId="77777777" w:rsidR="00B21364" w:rsidRDefault="00945698">
      <w:pPr>
        <w:pStyle w:val="Heading3"/>
        <w:ind w:left="977" w:hanging="992"/>
      </w:pPr>
      <w:bookmarkStart w:id="34" w:name="_Toc31208"/>
      <w:r>
        <w:rPr>
          <w:sz w:val="22"/>
        </w:rPr>
        <w:t>S</w:t>
      </w:r>
      <w:r>
        <w:t xml:space="preserve">TAKEHOLDER </w:t>
      </w:r>
      <w:r>
        <w:rPr>
          <w:sz w:val="22"/>
        </w:rPr>
        <w:t>I</w:t>
      </w:r>
      <w:r>
        <w:t>DENTIFICATION</w:t>
      </w:r>
      <w:r>
        <w:rPr>
          <w:sz w:val="22"/>
        </w:rPr>
        <w:t xml:space="preserve"> </w:t>
      </w:r>
      <w:bookmarkEnd w:id="34"/>
    </w:p>
    <w:p w14:paraId="349713BE" w14:textId="77777777" w:rsidR="00B21364" w:rsidRDefault="00945698">
      <w:pPr>
        <w:ind w:left="-5" w:right="186"/>
      </w:pPr>
      <w:r w:rsidRPr="00945698">
        <w:rPr>
          <w:lang w:val="en-US"/>
        </w:rPr>
        <w:t xml:space="preserve">To facilitate communication and awareness, an important task is stakeholder identification.  The participation of mariners and other users may be achieved in different </w:t>
      </w:r>
      <w:proofErr w:type="gramStart"/>
      <w:r w:rsidRPr="00945698">
        <w:rPr>
          <w:lang w:val="en-US"/>
        </w:rPr>
        <w:t>ways, but</w:t>
      </w:r>
      <w:proofErr w:type="gramEnd"/>
      <w:r w:rsidRPr="00945698">
        <w:rPr>
          <w:lang w:val="en-US"/>
        </w:rPr>
        <w:t xml:space="preserve"> should be documented in the QMS. </w:t>
      </w:r>
      <w:r>
        <w:t xml:space="preserve">The following are potential stakeholders for the AtoN service: </w:t>
      </w:r>
    </w:p>
    <w:p w14:paraId="22DD3B83" w14:textId="77777777" w:rsidR="00B21364" w:rsidRDefault="00945698">
      <w:pPr>
        <w:pStyle w:val="Heading3"/>
        <w:spacing w:after="105"/>
        <w:ind w:left="977" w:hanging="992"/>
      </w:pPr>
      <w:bookmarkStart w:id="35" w:name="_Toc31209"/>
      <w:r>
        <w:rPr>
          <w:sz w:val="22"/>
        </w:rPr>
        <w:t>I</w:t>
      </w:r>
      <w:r>
        <w:t>NTERNAL</w:t>
      </w:r>
      <w:r>
        <w:rPr>
          <w:sz w:val="22"/>
        </w:rPr>
        <w:t xml:space="preserve"> </w:t>
      </w:r>
      <w:bookmarkEnd w:id="35"/>
    </w:p>
    <w:p w14:paraId="1C40E21D" w14:textId="77777777" w:rsidR="00B21364" w:rsidRPr="00945698" w:rsidRDefault="00945698">
      <w:pPr>
        <w:spacing w:after="135"/>
        <w:ind w:left="-5"/>
        <w:rPr>
          <w:lang w:val="en-US"/>
        </w:rPr>
      </w:pPr>
      <w:r w:rsidRPr="00945698">
        <w:rPr>
          <w:lang w:val="en-US"/>
        </w:rPr>
        <w:t xml:space="preserve">The internal stakeholders of the </w:t>
      </w:r>
      <w:proofErr w:type="spellStart"/>
      <w:r w:rsidRPr="00945698">
        <w:rPr>
          <w:lang w:val="en-US"/>
        </w:rPr>
        <w:t>AtoN</w:t>
      </w:r>
      <w:proofErr w:type="spellEnd"/>
      <w:r w:rsidRPr="00945698">
        <w:rPr>
          <w:lang w:val="en-US"/>
        </w:rPr>
        <w:t xml:space="preserve"> service could include: </w:t>
      </w:r>
    </w:p>
    <w:p w14:paraId="002F3DFE" w14:textId="77777777" w:rsidR="00B21364" w:rsidRPr="00945698" w:rsidRDefault="00945698">
      <w:pPr>
        <w:numPr>
          <w:ilvl w:val="0"/>
          <w:numId w:val="11"/>
        </w:numPr>
        <w:ind w:hanging="425"/>
        <w:rPr>
          <w:lang w:val="en-US"/>
        </w:rPr>
      </w:pPr>
      <w:r w:rsidRPr="00945698">
        <w:rPr>
          <w:lang w:val="en-US"/>
        </w:rPr>
        <w:t xml:space="preserve">staff of the Competent Authority, including VTS operators; </w:t>
      </w:r>
    </w:p>
    <w:p w14:paraId="2F69E961" w14:textId="77777777" w:rsidR="00B21364" w:rsidRDefault="00945698">
      <w:pPr>
        <w:numPr>
          <w:ilvl w:val="0"/>
          <w:numId w:val="11"/>
        </w:numPr>
        <w:ind w:hanging="425"/>
      </w:pPr>
      <w:r>
        <w:t xml:space="preserve">government or regulating authority. </w:t>
      </w:r>
    </w:p>
    <w:p w14:paraId="0D2AF93F" w14:textId="77777777" w:rsidR="00B21364" w:rsidRDefault="00945698">
      <w:pPr>
        <w:pStyle w:val="Heading3"/>
        <w:spacing w:after="105"/>
        <w:ind w:left="977" w:hanging="992"/>
      </w:pPr>
      <w:bookmarkStart w:id="36" w:name="_Toc31210"/>
      <w:r>
        <w:rPr>
          <w:sz w:val="22"/>
        </w:rPr>
        <w:t>E</w:t>
      </w:r>
      <w:r>
        <w:t>XTERNAL</w:t>
      </w:r>
      <w:r>
        <w:rPr>
          <w:sz w:val="22"/>
        </w:rPr>
        <w:t xml:space="preserve"> </w:t>
      </w:r>
      <w:bookmarkEnd w:id="36"/>
    </w:p>
    <w:p w14:paraId="44A8A0EE" w14:textId="77777777" w:rsidR="00B21364" w:rsidRPr="00945698" w:rsidRDefault="00945698">
      <w:pPr>
        <w:spacing w:after="135"/>
        <w:ind w:left="-5"/>
        <w:rPr>
          <w:lang w:val="en-US"/>
        </w:rPr>
      </w:pPr>
      <w:r w:rsidRPr="00945698">
        <w:rPr>
          <w:lang w:val="en-US"/>
        </w:rPr>
        <w:t xml:space="preserve">The external stakeholders of the Competent Authority could include: </w:t>
      </w:r>
    </w:p>
    <w:p w14:paraId="1432A966" w14:textId="77777777" w:rsidR="00B21364" w:rsidRPr="00945698" w:rsidRDefault="00945698">
      <w:pPr>
        <w:numPr>
          <w:ilvl w:val="0"/>
          <w:numId w:val="12"/>
        </w:numPr>
        <w:spacing w:after="139"/>
        <w:ind w:hanging="426"/>
        <w:rPr>
          <w:lang w:val="en-US"/>
        </w:rPr>
      </w:pPr>
      <w:r w:rsidRPr="00945698">
        <w:rPr>
          <w:lang w:val="en-US"/>
        </w:rPr>
        <w:lastRenderedPageBreak/>
        <w:t xml:space="preserve">mariners: whatever their activity (including commercial traffic, fishing vessels and pleasure craft), mariners must be considered as the main users of the marine </w:t>
      </w:r>
      <w:proofErr w:type="spellStart"/>
      <w:r w:rsidRPr="00945698">
        <w:rPr>
          <w:lang w:val="en-US"/>
        </w:rPr>
        <w:t>AtoN</w:t>
      </w:r>
      <w:proofErr w:type="spellEnd"/>
      <w:r w:rsidRPr="00945698">
        <w:rPr>
          <w:lang w:val="en-US"/>
        </w:rPr>
        <w:t xml:space="preserve"> service, to the extent that such a service is used to facilitate their navigation and improve their safety. </w:t>
      </w:r>
    </w:p>
    <w:p w14:paraId="769966D9" w14:textId="77777777" w:rsidR="00B21364" w:rsidRPr="00945698" w:rsidRDefault="00945698">
      <w:pPr>
        <w:numPr>
          <w:ilvl w:val="0"/>
          <w:numId w:val="12"/>
        </w:numPr>
        <w:ind w:hanging="426"/>
        <w:rPr>
          <w:lang w:val="en-US"/>
        </w:rPr>
      </w:pPr>
      <w:r w:rsidRPr="00945698">
        <w:rPr>
          <w:lang w:val="en-US"/>
        </w:rPr>
        <w:t xml:space="preserve">others – include, but not limited to: </w:t>
      </w:r>
    </w:p>
    <w:p w14:paraId="760B86E5" w14:textId="77777777" w:rsidR="00B21364" w:rsidRPr="00945698" w:rsidRDefault="00945698">
      <w:pPr>
        <w:numPr>
          <w:ilvl w:val="0"/>
          <w:numId w:val="12"/>
        </w:numPr>
        <w:ind w:hanging="426"/>
        <w:rPr>
          <w:lang w:val="en-US"/>
        </w:rPr>
      </w:pPr>
      <w:r w:rsidRPr="00945698">
        <w:rPr>
          <w:lang w:val="en-US"/>
        </w:rPr>
        <w:t xml:space="preserve">authorities, other than Competent Authorities; </w:t>
      </w:r>
    </w:p>
    <w:p w14:paraId="3342E6F8" w14:textId="77777777" w:rsidR="00B21364" w:rsidRDefault="00945698">
      <w:pPr>
        <w:numPr>
          <w:ilvl w:val="0"/>
          <w:numId w:val="12"/>
        </w:numPr>
        <w:ind w:hanging="426"/>
      </w:pPr>
      <w:r>
        <w:t xml:space="preserve">shipmasters and their organisations; </w:t>
      </w:r>
    </w:p>
    <w:p w14:paraId="28A3819A" w14:textId="77777777" w:rsidR="00B21364" w:rsidRDefault="00945698">
      <w:pPr>
        <w:numPr>
          <w:ilvl w:val="0"/>
          <w:numId w:val="12"/>
        </w:numPr>
        <w:ind w:hanging="426"/>
      </w:pPr>
      <w:r>
        <w:t xml:space="preserve">marine pilots; </w:t>
      </w:r>
    </w:p>
    <w:p w14:paraId="23AFABB1" w14:textId="77777777" w:rsidR="00B21364" w:rsidRPr="00945698" w:rsidRDefault="00945698">
      <w:pPr>
        <w:numPr>
          <w:ilvl w:val="0"/>
          <w:numId w:val="12"/>
        </w:numPr>
        <w:spacing w:after="137"/>
        <w:ind w:hanging="426"/>
        <w:rPr>
          <w:lang w:val="en-US"/>
        </w:rPr>
      </w:pPr>
      <w:r w:rsidRPr="00945698">
        <w:rPr>
          <w:lang w:val="en-US"/>
        </w:rPr>
        <w:t xml:space="preserve">related Agencies (including: Hydrographical Institutes, Marine Search and Rescue, marine structure agencies, </w:t>
      </w:r>
      <w:proofErr w:type="spellStart"/>
      <w:r w:rsidRPr="00945698">
        <w:rPr>
          <w:lang w:val="en-US"/>
        </w:rPr>
        <w:t>Organisations</w:t>
      </w:r>
      <w:proofErr w:type="spellEnd"/>
      <w:r w:rsidRPr="00945698">
        <w:rPr>
          <w:lang w:val="en-US"/>
        </w:rPr>
        <w:t xml:space="preserve"> representing Fishermen and Leisure interests, etc.); </w:t>
      </w:r>
    </w:p>
    <w:p w14:paraId="255A685D" w14:textId="77777777" w:rsidR="00B21364" w:rsidRPr="00945698" w:rsidRDefault="00945698">
      <w:pPr>
        <w:numPr>
          <w:ilvl w:val="0"/>
          <w:numId w:val="12"/>
        </w:numPr>
        <w:spacing w:after="307"/>
        <w:ind w:hanging="426"/>
        <w:rPr>
          <w:lang w:val="en-US"/>
        </w:rPr>
      </w:pPr>
      <w:r w:rsidRPr="00945698">
        <w:rPr>
          <w:lang w:val="en-US"/>
        </w:rPr>
        <w:t>the community in general (</w:t>
      </w:r>
      <w:proofErr w:type="gramStart"/>
      <w:r w:rsidRPr="00945698">
        <w:rPr>
          <w:lang w:val="en-US"/>
        </w:rPr>
        <w:t>including:</w:t>
      </w:r>
      <w:proofErr w:type="gramEnd"/>
      <w:r w:rsidRPr="00945698">
        <w:rPr>
          <w:lang w:val="en-US"/>
        </w:rPr>
        <w:t xml:space="preserve"> those affected by the environmental impact of the </w:t>
      </w:r>
      <w:proofErr w:type="spellStart"/>
      <w:r w:rsidRPr="00945698">
        <w:rPr>
          <w:lang w:val="en-US"/>
        </w:rPr>
        <w:t>AtoN</w:t>
      </w:r>
      <w:proofErr w:type="spellEnd"/>
      <w:r w:rsidRPr="00945698">
        <w:rPr>
          <w:lang w:val="en-US"/>
        </w:rPr>
        <w:t xml:space="preserve"> or heritage value, including also NGOs (Non‐Governmental </w:t>
      </w:r>
      <w:proofErr w:type="spellStart"/>
      <w:r w:rsidRPr="00945698">
        <w:rPr>
          <w:lang w:val="en-US"/>
        </w:rPr>
        <w:t>Organisations</w:t>
      </w:r>
      <w:proofErr w:type="spellEnd"/>
      <w:r w:rsidRPr="00945698">
        <w:rPr>
          <w:lang w:val="en-US"/>
        </w:rPr>
        <w:t xml:space="preserve">) in this field). </w:t>
      </w:r>
    </w:p>
    <w:p w14:paraId="18628111" w14:textId="77777777" w:rsidR="00B21364" w:rsidRDefault="00945698">
      <w:pPr>
        <w:pStyle w:val="Heading1"/>
        <w:ind w:left="694" w:hanging="709"/>
      </w:pPr>
      <w:bookmarkStart w:id="37" w:name="_Toc31211"/>
      <w:r>
        <w:t xml:space="preserve">IMPLEMENTING A QUALITY MANAGEMENT SYSTEM </w:t>
      </w:r>
      <w:bookmarkEnd w:id="37"/>
    </w:p>
    <w:p w14:paraId="15FE3561" w14:textId="77777777" w:rsidR="00B21364" w:rsidRDefault="00945698">
      <w:pPr>
        <w:spacing w:after="96" w:line="259" w:lineRule="auto"/>
        <w:ind w:left="-30" w:firstLine="0"/>
      </w:pPr>
      <w:r>
        <w:rPr>
          <w:noProof/>
        </w:rPr>
        <mc:AlternateContent>
          <mc:Choice Requires="wpg">
            <w:drawing>
              <wp:inline distT="0" distB="0" distL="0" distR="0" wp14:anchorId="48792AA4" wp14:editId="6B65BF60">
                <wp:extent cx="937260" cy="12192"/>
                <wp:effectExtent l="0" t="0" r="0" b="0"/>
                <wp:docPr id="24785" name="Group 24785"/>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25" name="Shape 3212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4785" style="width:73.8pt;height:0.960022pt;mso-position-horizontal-relative:char;mso-position-vertical-relative:line" coordsize="9372,121">
                <v:shape id="Shape 32126"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545299A9" w14:textId="77777777" w:rsidR="00B21364" w:rsidRPr="00945698" w:rsidRDefault="00945698">
      <w:pPr>
        <w:spacing w:after="148"/>
        <w:ind w:left="-5"/>
        <w:rPr>
          <w:lang w:val="en-US"/>
        </w:rPr>
      </w:pPr>
      <w:r w:rsidRPr="00945698">
        <w:rPr>
          <w:lang w:val="en-US"/>
        </w:rPr>
        <w:t xml:space="preserve">Once a QMS has been developed, specific elements will be required to ensure full implementation.  Many of these elements will be on‐going, and will necessitate continuous development through the maintenance of the QMS (Section 6 refers). </w:t>
      </w:r>
    </w:p>
    <w:p w14:paraId="7FDDD6E9" w14:textId="77777777" w:rsidR="00B21364" w:rsidRPr="00945698" w:rsidRDefault="00945698">
      <w:pPr>
        <w:spacing w:after="0" w:line="259" w:lineRule="auto"/>
        <w:ind w:left="0" w:firstLine="0"/>
        <w:rPr>
          <w:lang w:val="en-US"/>
        </w:rPr>
      </w:pPr>
      <w:r w:rsidRPr="00945698">
        <w:rPr>
          <w:sz w:val="18"/>
          <w:lang w:val="en-US"/>
        </w:rPr>
        <w:t xml:space="preserve"> </w:t>
      </w:r>
      <w:r w:rsidRPr="00945698">
        <w:rPr>
          <w:sz w:val="18"/>
          <w:lang w:val="en-US"/>
        </w:rPr>
        <w:tab/>
      </w:r>
      <w:r w:rsidRPr="00945698">
        <w:rPr>
          <w:b/>
          <w:color w:val="3F7DC9"/>
          <w:sz w:val="24"/>
          <w:lang w:val="en-US"/>
        </w:rPr>
        <w:t xml:space="preserve"> </w:t>
      </w:r>
    </w:p>
    <w:p w14:paraId="7C8AA5C5" w14:textId="77777777" w:rsidR="00B21364" w:rsidRDefault="00945698">
      <w:pPr>
        <w:pStyle w:val="Heading2"/>
        <w:ind w:left="836" w:hanging="851"/>
      </w:pPr>
      <w:bookmarkStart w:id="38" w:name="_Toc31212"/>
      <w:r>
        <w:t xml:space="preserve">TRAINING AND AWARENESS </w:t>
      </w:r>
      <w:bookmarkEnd w:id="38"/>
    </w:p>
    <w:p w14:paraId="6E0683F4" w14:textId="77777777" w:rsidR="00B21364" w:rsidRDefault="00945698">
      <w:pPr>
        <w:spacing w:after="31" w:line="259" w:lineRule="auto"/>
        <w:ind w:left="-30" w:firstLine="0"/>
      </w:pPr>
      <w:r>
        <w:rPr>
          <w:noProof/>
        </w:rPr>
        <mc:AlternateContent>
          <mc:Choice Requires="wpg">
            <w:drawing>
              <wp:inline distT="0" distB="0" distL="0" distR="0" wp14:anchorId="396BB1FF" wp14:editId="739861AB">
                <wp:extent cx="938784" cy="6096"/>
                <wp:effectExtent l="0" t="0" r="0" b="0"/>
                <wp:docPr id="24691" name="Group 24691"/>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7" name="Shape 3212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691" style="width:73.92pt;height:0.47998pt;mso-position-horizontal-relative:char;mso-position-vertical-relative:line" coordsize="9387,60">
                <v:shape id="Shape 3212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0B011E8E" w14:textId="77777777" w:rsidR="00B21364" w:rsidRPr="00945698" w:rsidRDefault="00945698">
      <w:pPr>
        <w:ind w:left="-5"/>
        <w:rPr>
          <w:lang w:val="en-US"/>
        </w:rPr>
      </w:pPr>
      <w:r w:rsidRPr="00945698">
        <w:rPr>
          <w:lang w:val="en-US"/>
        </w:rPr>
        <w:t xml:space="preserve">The Competent Authority should have assigned process ownership to enable staff to comply with the QMS.  The owner shall be responsible for the process, its management and its improvement. </w:t>
      </w:r>
    </w:p>
    <w:p w14:paraId="44FDEB40" w14:textId="77777777" w:rsidR="00B21364" w:rsidRPr="00945698" w:rsidRDefault="00945698">
      <w:pPr>
        <w:ind w:left="-5"/>
        <w:rPr>
          <w:lang w:val="en-US"/>
        </w:rPr>
      </w:pPr>
      <w:r w:rsidRPr="00945698">
        <w:rPr>
          <w:lang w:val="en-US"/>
        </w:rPr>
        <w:t xml:space="preserve">The training for staff within the QMS should be aligned to the competency requirements determined for the process. Recommended competencies for all training activity are set out in IALA WWA documents E‐141/1 and IALA WWA.L2.0. </w:t>
      </w:r>
    </w:p>
    <w:p w14:paraId="5C36E2E5" w14:textId="77777777" w:rsidR="00B21364" w:rsidRPr="00945698" w:rsidRDefault="00945698">
      <w:pPr>
        <w:spacing w:after="135"/>
        <w:ind w:left="-5"/>
        <w:rPr>
          <w:lang w:val="en-US"/>
        </w:rPr>
      </w:pPr>
      <w:r w:rsidRPr="00945698">
        <w:rPr>
          <w:lang w:val="en-US"/>
        </w:rPr>
        <w:t xml:space="preserve">Mechanisms to enable staff to reach and sustain the required level of competence should include: </w:t>
      </w:r>
    </w:p>
    <w:p w14:paraId="40AB5391" w14:textId="77777777" w:rsidR="00B21364" w:rsidRPr="00945698" w:rsidRDefault="00945698">
      <w:pPr>
        <w:numPr>
          <w:ilvl w:val="0"/>
          <w:numId w:val="13"/>
        </w:numPr>
        <w:ind w:hanging="425"/>
        <w:rPr>
          <w:lang w:val="en-US"/>
        </w:rPr>
      </w:pPr>
      <w:r w:rsidRPr="00945698">
        <w:rPr>
          <w:lang w:val="en-US"/>
        </w:rPr>
        <w:t xml:space="preserve">ensuring staff induction training incorporates quality management training; </w:t>
      </w:r>
    </w:p>
    <w:p w14:paraId="07B1BC7E" w14:textId="77777777" w:rsidR="00B21364" w:rsidRPr="00945698" w:rsidRDefault="00945698">
      <w:pPr>
        <w:numPr>
          <w:ilvl w:val="0"/>
          <w:numId w:val="13"/>
        </w:numPr>
        <w:ind w:hanging="425"/>
        <w:rPr>
          <w:lang w:val="en-US"/>
        </w:rPr>
      </w:pPr>
      <w:r w:rsidRPr="00945698">
        <w:rPr>
          <w:lang w:val="en-US"/>
        </w:rPr>
        <w:t xml:space="preserve">ensuring that career development training incorporates QMS training; </w:t>
      </w:r>
    </w:p>
    <w:p w14:paraId="4898E6F2" w14:textId="77777777" w:rsidR="00B21364" w:rsidRPr="00945698" w:rsidRDefault="00945698">
      <w:pPr>
        <w:numPr>
          <w:ilvl w:val="0"/>
          <w:numId w:val="13"/>
        </w:numPr>
        <w:ind w:hanging="425"/>
        <w:rPr>
          <w:lang w:val="en-US"/>
        </w:rPr>
      </w:pPr>
      <w:r w:rsidRPr="00945698">
        <w:rPr>
          <w:lang w:val="en-US"/>
        </w:rPr>
        <w:t xml:space="preserve">access for staff to QMS documents e.g. web‐based; </w:t>
      </w:r>
    </w:p>
    <w:p w14:paraId="2CE09C18" w14:textId="77777777" w:rsidR="00B21364" w:rsidRPr="00945698" w:rsidRDefault="00945698">
      <w:pPr>
        <w:numPr>
          <w:ilvl w:val="0"/>
          <w:numId w:val="13"/>
        </w:numPr>
        <w:ind w:hanging="425"/>
        <w:rPr>
          <w:lang w:val="en-US"/>
        </w:rPr>
      </w:pPr>
      <w:proofErr w:type="spellStart"/>
      <w:r w:rsidRPr="00945698">
        <w:rPr>
          <w:lang w:val="en-US"/>
        </w:rPr>
        <w:t>recognising</w:t>
      </w:r>
      <w:proofErr w:type="spellEnd"/>
      <w:r w:rsidRPr="00945698">
        <w:rPr>
          <w:lang w:val="en-US"/>
        </w:rPr>
        <w:t xml:space="preserve"> accredited courses e.g. those published by the IALA World‐Wide Academy; </w:t>
      </w:r>
    </w:p>
    <w:p w14:paraId="3FD117D1" w14:textId="77777777" w:rsidR="00B21364" w:rsidRPr="00945698" w:rsidRDefault="00945698">
      <w:pPr>
        <w:numPr>
          <w:ilvl w:val="0"/>
          <w:numId w:val="13"/>
        </w:numPr>
        <w:ind w:hanging="425"/>
        <w:rPr>
          <w:lang w:val="en-US"/>
        </w:rPr>
      </w:pPr>
      <w:r w:rsidRPr="00945698">
        <w:rPr>
          <w:lang w:val="en-US"/>
        </w:rPr>
        <w:t xml:space="preserve">feedback loop including comments, suggestions and statistical information. </w:t>
      </w:r>
    </w:p>
    <w:p w14:paraId="538B7142" w14:textId="77777777" w:rsidR="00B21364" w:rsidRDefault="00945698">
      <w:pPr>
        <w:pStyle w:val="Heading2"/>
        <w:ind w:left="836" w:hanging="851"/>
      </w:pPr>
      <w:bookmarkStart w:id="39" w:name="_Toc31213"/>
      <w:r>
        <w:t xml:space="preserve">STAKEHOLDER RELATIONSHIPS </w:t>
      </w:r>
      <w:bookmarkEnd w:id="39"/>
    </w:p>
    <w:p w14:paraId="2784E3FE" w14:textId="77777777" w:rsidR="00B21364" w:rsidRDefault="00945698">
      <w:pPr>
        <w:spacing w:after="30" w:line="259" w:lineRule="auto"/>
        <w:ind w:left="-30" w:firstLine="0"/>
      </w:pPr>
      <w:r>
        <w:rPr>
          <w:noProof/>
        </w:rPr>
        <mc:AlternateContent>
          <mc:Choice Requires="wpg">
            <w:drawing>
              <wp:inline distT="0" distB="0" distL="0" distR="0" wp14:anchorId="37E7DBC0" wp14:editId="54E62DB0">
                <wp:extent cx="938784" cy="6096"/>
                <wp:effectExtent l="0" t="0" r="0" b="0"/>
                <wp:docPr id="24692" name="Group 24692"/>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9" name="Shape 321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692" style="width:73.92pt;height:0.47998pt;mso-position-horizontal-relative:char;mso-position-vertical-relative:line" coordsize="9387,60">
                <v:shape id="Shape 32130"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302B5A25" w14:textId="77777777" w:rsidR="00B21364" w:rsidRPr="00945698" w:rsidRDefault="00945698">
      <w:pPr>
        <w:ind w:left="-5"/>
        <w:rPr>
          <w:lang w:val="en-US"/>
        </w:rPr>
      </w:pPr>
      <w:r w:rsidRPr="00945698">
        <w:rPr>
          <w:lang w:val="en-US"/>
        </w:rPr>
        <w:t xml:space="preserve">To facilitate ongoing communication and awareness, stakeholders must be included in the implementation.  The participation of users and other stakeholders may be achieved in different </w:t>
      </w:r>
      <w:proofErr w:type="gramStart"/>
      <w:r w:rsidRPr="00945698">
        <w:rPr>
          <w:lang w:val="en-US"/>
        </w:rPr>
        <w:t>ways, but</w:t>
      </w:r>
      <w:proofErr w:type="gramEnd"/>
      <w:r w:rsidRPr="00945698">
        <w:rPr>
          <w:lang w:val="en-US"/>
        </w:rPr>
        <w:t xml:space="preserve"> should be documented in the QMS. </w:t>
      </w:r>
    </w:p>
    <w:p w14:paraId="0A2E133D" w14:textId="77777777" w:rsidR="00B21364" w:rsidRPr="00945698" w:rsidRDefault="00945698">
      <w:pPr>
        <w:spacing w:after="139"/>
        <w:ind w:left="-5"/>
        <w:rPr>
          <w:lang w:val="en-US"/>
        </w:rPr>
      </w:pPr>
      <w:r w:rsidRPr="00945698">
        <w:rPr>
          <w:lang w:val="en-US"/>
        </w:rPr>
        <w:t xml:space="preserve">As one of the measurements of the performance of the </w:t>
      </w:r>
      <w:proofErr w:type="spellStart"/>
      <w:r w:rsidRPr="00945698">
        <w:rPr>
          <w:lang w:val="en-US"/>
        </w:rPr>
        <w:t>AtoN</w:t>
      </w:r>
      <w:proofErr w:type="spellEnd"/>
      <w:r w:rsidRPr="00945698">
        <w:rPr>
          <w:lang w:val="en-US"/>
        </w:rPr>
        <w:t xml:space="preserve"> service, the Competent Authority should monitor information relating to stakeholder perception as to whether the </w:t>
      </w:r>
      <w:proofErr w:type="spellStart"/>
      <w:r w:rsidRPr="00945698">
        <w:rPr>
          <w:lang w:val="en-US"/>
        </w:rPr>
        <w:t>organisation</w:t>
      </w:r>
      <w:proofErr w:type="spellEnd"/>
      <w:r w:rsidRPr="00945698">
        <w:rPr>
          <w:lang w:val="en-US"/>
        </w:rPr>
        <w:t xml:space="preserve"> has met stakeholder requirements.  The methods of obtaining and using this information should be determined locally but could include: </w:t>
      </w:r>
    </w:p>
    <w:p w14:paraId="24A4BDD0" w14:textId="77777777" w:rsidR="00B21364" w:rsidRDefault="00945698">
      <w:pPr>
        <w:numPr>
          <w:ilvl w:val="0"/>
          <w:numId w:val="14"/>
        </w:numPr>
        <w:ind w:hanging="425"/>
      </w:pPr>
      <w:r>
        <w:lastRenderedPageBreak/>
        <w:t xml:space="preserve">establishing ongoing consultative forums; </w:t>
      </w:r>
    </w:p>
    <w:p w14:paraId="5F12A64F" w14:textId="77777777" w:rsidR="00B21364" w:rsidRPr="00945698" w:rsidRDefault="00945698">
      <w:pPr>
        <w:numPr>
          <w:ilvl w:val="0"/>
          <w:numId w:val="14"/>
        </w:numPr>
        <w:ind w:hanging="425"/>
        <w:rPr>
          <w:lang w:val="en-US"/>
        </w:rPr>
      </w:pPr>
      <w:r w:rsidRPr="00945698">
        <w:rPr>
          <w:lang w:val="en-US"/>
        </w:rPr>
        <w:t xml:space="preserve">communicating implications of establishment of QMS; </w:t>
      </w:r>
    </w:p>
    <w:p w14:paraId="6983050E" w14:textId="77777777" w:rsidR="00B21364" w:rsidRPr="00945698" w:rsidRDefault="00945698">
      <w:pPr>
        <w:numPr>
          <w:ilvl w:val="0"/>
          <w:numId w:val="14"/>
        </w:numPr>
        <w:ind w:hanging="425"/>
        <w:rPr>
          <w:lang w:val="en-US"/>
        </w:rPr>
      </w:pPr>
      <w:r w:rsidRPr="00945698">
        <w:rPr>
          <w:lang w:val="en-US"/>
        </w:rPr>
        <w:t xml:space="preserve">ensuring stakeholders continue to receive the service to a consistent standard during implementation. </w:t>
      </w:r>
    </w:p>
    <w:p w14:paraId="6265DA8D" w14:textId="77777777" w:rsidR="00B21364" w:rsidRDefault="00945698">
      <w:pPr>
        <w:pStyle w:val="Heading2"/>
        <w:ind w:left="836" w:hanging="851"/>
      </w:pPr>
      <w:bookmarkStart w:id="40" w:name="_Toc31214"/>
      <w:r>
        <w:t xml:space="preserve">RESOURCE MANAGEMENT </w:t>
      </w:r>
      <w:bookmarkEnd w:id="40"/>
    </w:p>
    <w:p w14:paraId="787E45B6" w14:textId="77777777" w:rsidR="00B21364" w:rsidRDefault="00945698">
      <w:pPr>
        <w:spacing w:after="31" w:line="259" w:lineRule="auto"/>
        <w:ind w:left="-30" w:firstLine="0"/>
      </w:pPr>
      <w:r>
        <w:rPr>
          <w:noProof/>
        </w:rPr>
        <mc:AlternateContent>
          <mc:Choice Requires="wpg">
            <w:drawing>
              <wp:inline distT="0" distB="0" distL="0" distR="0" wp14:anchorId="1D73AA15" wp14:editId="7950A5BE">
                <wp:extent cx="938784" cy="6096"/>
                <wp:effectExtent l="0" t="0" r="0" b="0"/>
                <wp:docPr id="24693" name="Group 2469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1" name="Shape 3213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693" style="width:73.92pt;height:0.480011pt;mso-position-horizontal-relative:char;mso-position-vertical-relative:line" coordsize="9387,60">
                <v:shape id="Shape 3213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1F4545F0" w14:textId="77777777" w:rsidR="00B21364" w:rsidRPr="00945698" w:rsidRDefault="00945698">
      <w:pPr>
        <w:ind w:left="-5"/>
        <w:rPr>
          <w:lang w:val="en-US"/>
        </w:rPr>
      </w:pPr>
      <w:r w:rsidRPr="00945698">
        <w:rPr>
          <w:lang w:val="en-US"/>
        </w:rPr>
        <w:t xml:space="preserve">Resources assigned to a process should be considered independently.  These resources may be owned by the entities responsible for the process, may be subcontracted, or may be identified by some other type of indirect transaction. </w:t>
      </w:r>
    </w:p>
    <w:p w14:paraId="3F98D48A" w14:textId="77777777" w:rsidR="00B21364" w:rsidRPr="00945698" w:rsidRDefault="00945698">
      <w:pPr>
        <w:spacing w:after="135"/>
        <w:ind w:left="-5"/>
        <w:rPr>
          <w:lang w:val="en-US"/>
        </w:rPr>
      </w:pPr>
      <w:r w:rsidRPr="00945698">
        <w:rPr>
          <w:lang w:val="en-US"/>
        </w:rPr>
        <w:t xml:space="preserve">Resources available to a Competent Authority for supporting the QMS can include: </w:t>
      </w:r>
    </w:p>
    <w:p w14:paraId="651E8F7E" w14:textId="77777777" w:rsidR="00B21364" w:rsidRPr="00945698" w:rsidRDefault="00945698">
      <w:pPr>
        <w:numPr>
          <w:ilvl w:val="0"/>
          <w:numId w:val="15"/>
        </w:numPr>
        <w:ind w:hanging="426"/>
        <w:rPr>
          <w:lang w:val="en-US"/>
        </w:rPr>
      </w:pPr>
      <w:r w:rsidRPr="00945698">
        <w:rPr>
          <w:lang w:val="en-US"/>
        </w:rPr>
        <w:t xml:space="preserve">infrastructure (e.g.  </w:t>
      </w:r>
      <w:proofErr w:type="spellStart"/>
      <w:r w:rsidRPr="00945698">
        <w:rPr>
          <w:lang w:val="en-US"/>
        </w:rPr>
        <w:t>AtoN</w:t>
      </w:r>
      <w:proofErr w:type="spellEnd"/>
      <w:r w:rsidRPr="00945698">
        <w:rPr>
          <w:lang w:val="en-US"/>
        </w:rPr>
        <w:t xml:space="preserve"> maintenance management system): </w:t>
      </w:r>
    </w:p>
    <w:p w14:paraId="6073BB0D" w14:textId="77777777" w:rsidR="00B21364" w:rsidRDefault="00945698">
      <w:pPr>
        <w:numPr>
          <w:ilvl w:val="0"/>
          <w:numId w:val="15"/>
        </w:numPr>
        <w:ind w:hanging="426"/>
      </w:pPr>
      <w:r>
        <w:t xml:space="preserve">systems (hardware, software); </w:t>
      </w:r>
    </w:p>
    <w:p w14:paraId="52DBB93D" w14:textId="77777777" w:rsidR="00B21364" w:rsidRDefault="00945698">
      <w:pPr>
        <w:numPr>
          <w:ilvl w:val="0"/>
          <w:numId w:val="15"/>
        </w:numPr>
        <w:ind w:hanging="426"/>
      </w:pPr>
      <w:r>
        <w:t xml:space="preserve">buildings; </w:t>
      </w:r>
    </w:p>
    <w:p w14:paraId="525E38FE" w14:textId="77777777" w:rsidR="00B21364" w:rsidRDefault="00945698">
      <w:pPr>
        <w:numPr>
          <w:ilvl w:val="0"/>
          <w:numId w:val="15"/>
        </w:numPr>
        <w:ind w:hanging="426"/>
      </w:pPr>
      <w:r>
        <w:t xml:space="preserve">logistics e.g. transport; </w:t>
      </w:r>
    </w:p>
    <w:p w14:paraId="03BD4E54" w14:textId="77777777" w:rsidR="00B21364" w:rsidRPr="00945698" w:rsidRDefault="00945698">
      <w:pPr>
        <w:numPr>
          <w:ilvl w:val="0"/>
          <w:numId w:val="15"/>
        </w:numPr>
        <w:ind w:hanging="426"/>
        <w:rPr>
          <w:lang w:val="en-US"/>
        </w:rPr>
      </w:pPr>
      <w:r w:rsidRPr="00945698">
        <w:rPr>
          <w:lang w:val="en-US"/>
        </w:rPr>
        <w:t xml:space="preserve">working environment (Health and safety); </w:t>
      </w:r>
    </w:p>
    <w:p w14:paraId="1072AF21" w14:textId="77777777" w:rsidR="00B21364" w:rsidRDefault="00945698">
      <w:pPr>
        <w:numPr>
          <w:ilvl w:val="0"/>
          <w:numId w:val="15"/>
        </w:numPr>
        <w:ind w:hanging="426"/>
      </w:pPr>
      <w:r>
        <w:t xml:space="preserve">financial; </w:t>
      </w:r>
    </w:p>
    <w:p w14:paraId="1AB54AD3" w14:textId="77777777" w:rsidR="00B21364" w:rsidRDefault="00945698">
      <w:pPr>
        <w:numPr>
          <w:ilvl w:val="0"/>
          <w:numId w:val="15"/>
        </w:numPr>
        <w:ind w:hanging="426"/>
      </w:pPr>
      <w:r>
        <w:t xml:space="preserve">people. </w:t>
      </w:r>
    </w:p>
    <w:p w14:paraId="38043F38" w14:textId="77777777" w:rsidR="00B21364" w:rsidRDefault="00945698">
      <w:pPr>
        <w:pStyle w:val="Heading2"/>
        <w:ind w:left="836" w:hanging="851"/>
      </w:pPr>
      <w:bookmarkStart w:id="41" w:name="_Toc31215"/>
      <w:r>
        <w:t xml:space="preserve">PROVISION OF SERVICES </w:t>
      </w:r>
      <w:bookmarkEnd w:id="41"/>
    </w:p>
    <w:p w14:paraId="15FA1486" w14:textId="77777777" w:rsidR="00B21364" w:rsidRDefault="00945698">
      <w:pPr>
        <w:spacing w:after="31" w:line="259" w:lineRule="auto"/>
        <w:ind w:left="-30" w:firstLine="0"/>
      </w:pPr>
      <w:r>
        <w:rPr>
          <w:noProof/>
        </w:rPr>
        <mc:AlternateContent>
          <mc:Choice Requires="wpg">
            <w:drawing>
              <wp:inline distT="0" distB="0" distL="0" distR="0" wp14:anchorId="25F35A1E" wp14:editId="03D5008D">
                <wp:extent cx="938784" cy="6097"/>
                <wp:effectExtent l="0" t="0" r="0" b="0"/>
                <wp:docPr id="24694" name="Group 2469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3" name="Shape 3213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4694" style="width:73.92pt;height:0.480042pt;mso-position-horizontal-relative:char;mso-position-vertical-relative:line" coordsize="9387,60">
                <v:shape id="Shape 3213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35F20F9A" w14:textId="77777777" w:rsidR="00B21364" w:rsidRPr="00945698" w:rsidRDefault="00945698">
      <w:pPr>
        <w:ind w:left="-5"/>
        <w:rPr>
          <w:lang w:val="en-US"/>
        </w:rPr>
      </w:pPr>
      <w:r w:rsidRPr="00945698">
        <w:rPr>
          <w:lang w:val="en-US"/>
        </w:rPr>
        <w:t xml:space="preserve">The Competent Authority should monitor and measure the characteristics of the service provided to verify that service requirements have been met.  This should be carried out at appropriate stages of the service </w:t>
      </w:r>
      <w:proofErr w:type="spellStart"/>
      <w:r w:rsidRPr="00945698">
        <w:rPr>
          <w:lang w:val="en-US"/>
        </w:rPr>
        <w:t>realisation</w:t>
      </w:r>
      <w:proofErr w:type="spellEnd"/>
      <w:r w:rsidRPr="00945698">
        <w:rPr>
          <w:lang w:val="en-US"/>
        </w:rPr>
        <w:t xml:space="preserve"> process in accordance with the planned arrangements. </w:t>
      </w:r>
    </w:p>
    <w:p w14:paraId="224D6642" w14:textId="77777777" w:rsidR="00B21364" w:rsidRDefault="00945698">
      <w:pPr>
        <w:pStyle w:val="Heading2"/>
        <w:ind w:left="836" w:hanging="851"/>
      </w:pPr>
      <w:bookmarkStart w:id="42" w:name="_Toc31216"/>
      <w:r>
        <w:t xml:space="preserve">PERFORMANCE MEASUREMENT </w:t>
      </w:r>
      <w:bookmarkEnd w:id="42"/>
    </w:p>
    <w:p w14:paraId="0E58A741" w14:textId="77777777" w:rsidR="00B21364" w:rsidRDefault="00945698">
      <w:pPr>
        <w:spacing w:after="31" w:line="259" w:lineRule="auto"/>
        <w:ind w:left="-30" w:firstLine="0"/>
      </w:pPr>
      <w:r>
        <w:rPr>
          <w:noProof/>
        </w:rPr>
        <mc:AlternateContent>
          <mc:Choice Requires="wpg">
            <w:drawing>
              <wp:inline distT="0" distB="0" distL="0" distR="0" wp14:anchorId="1D82D7EC" wp14:editId="3FA24323">
                <wp:extent cx="938784" cy="6096"/>
                <wp:effectExtent l="0" t="0" r="0" b="0"/>
                <wp:docPr id="25494" name="Group 2549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5" name="Shape 3213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494" style="width:73.92pt;height:0.47998pt;mso-position-horizontal-relative:char;mso-position-vertical-relative:line" coordsize="9387,60">
                <v:shape id="Shape 32136"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7A1521B5" w14:textId="77777777" w:rsidR="00B21364" w:rsidRPr="00945698" w:rsidRDefault="00945698">
      <w:pPr>
        <w:ind w:left="-5"/>
        <w:rPr>
          <w:lang w:val="en-US"/>
        </w:rPr>
      </w:pPr>
      <w:r w:rsidRPr="00945698">
        <w:rPr>
          <w:lang w:val="en-US"/>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17BB0655" w14:textId="77777777" w:rsidR="00B21364" w:rsidRPr="00945698" w:rsidRDefault="00945698">
      <w:pPr>
        <w:spacing w:after="139"/>
        <w:ind w:left="-5"/>
        <w:rPr>
          <w:lang w:val="en-US"/>
        </w:rPr>
      </w:pPr>
      <w:r w:rsidRPr="00945698">
        <w:rPr>
          <w:lang w:val="en-US"/>
        </w:rPr>
        <w:t xml:space="preserve">The performance management process involves creating and maintaining a system for comparing performance against key performance indicators and would normally include: </w:t>
      </w:r>
    </w:p>
    <w:p w14:paraId="7CEE9BCE" w14:textId="77777777" w:rsidR="00B21364" w:rsidRPr="00945698" w:rsidRDefault="00945698">
      <w:pPr>
        <w:numPr>
          <w:ilvl w:val="0"/>
          <w:numId w:val="16"/>
        </w:numPr>
        <w:ind w:hanging="425"/>
        <w:rPr>
          <w:lang w:val="en-US"/>
        </w:rPr>
      </w:pPr>
      <w:r w:rsidRPr="00945698">
        <w:rPr>
          <w:lang w:val="en-US"/>
        </w:rPr>
        <w:t xml:space="preserve">collection, analysis &amp; reporting of performance data; </w:t>
      </w:r>
    </w:p>
    <w:p w14:paraId="68DC1F20" w14:textId="77777777" w:rsidR="00B21364" w:rsidRPr="00945698" w:rsidRDefault="00945698">
      <w:pPr>
        <w:numPr>
          <w:ilvl w:val="0"/>
          <w:numId w:val="16"/>
        </w:numPr>
        <w:ind w:hanging="425"/>
        <w:rPr>
          <w:lang w:val="en-US"/>
        </w:rPr>
      </w:pPr>
      <w:r w:rsidRPr="00945698">
        <w:rPr>
          <w:lang w:val="en-US"/>
        </w:rPr>
        <w:t xml:space="preserve">feedback to process owner/service provider; </w:t>
      </w:r>
    </w:p>
    <w:p w14:paraId="5FA3010A" w14:textId="77777777" w:rsidR="00B21364" w:rsidRPr="00945698" w:rsidRDefault="00945698">
      <w:pPr>
        <w:numPr>
          <w:ilvl w:val="0"/>
          <w:numId w:val="16"/>
        </w:numPr>
        <w:ind w:hanging="425"/>
        <w:rPr>
          <w:lang w:val="en-US"/>
        </w:rPr>
      </w:pPr>
      <w:r w:rsidRPr="00945698">
        <w:rPr>
          <w:lang w:val="en-US"/>
        </w:rPr>
        <w:t xml:space="preserve">corrective action including refining processes where necessary. </w:t>
      </w:r>
    </w:p>
    <w:p w14:paraId="0B6BC47D" w14:textId="77777777" w:rsidR="00B21364" w:rsidRDefault="00945698">
      <w:pPr>
        <w:pStyle w:val="Heading2"/>
        <w:ind w:left="836" w:hanging="851"/>
      </w:pPr>
      <w:bookmarkStart w:id="43" w:name="_Toc31217"/>
      <w:r>
        <w:t xml:space="preserve">AUDITING </w:t>
      </w:r>
      <w:bookmarkEnd w:id="43"/>
    </w:p>
    <w:p w14:paraId="405D9972" w14:textId="77777777" w:rsidR="00B21364" w:rsidRDefault="00945698">
      <w:pPr>
        <w:spacing w:after="31" w:line="259" w:lineRule="auto"/>
        <w:ind w:left="-30" w:firstLine="0"/>
      </w:pPr>
      <w:r>
        <w:rPr>
          <w:noProof/>
        </w:rPr>
        <mc:AlternateContent>
          <mc:Choice Requires="wpg">
            <w:drawing>
              <wp:inline distT="0" distB="0" distL="0" distR="0" wp14:anchorId="4EF67DB7" wp14:editId="6141B3D0">
                <wp:extent cx="938784" cy="6097"/>
                <wp:effectExtent l="0" t="0" r="0" b="0"/>
                <wp:docPr id="25495" name="Group 25495"/>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7" name="Shape 3213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495" style="width:73.92pt;height:0.480042pt;mso-position-horizontal-relative:char;mso-position-vertical-relative:line" coordsize="9387,60">
                <v:shape id="Shape 3213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1D4806E" w14:textId="77777777" w:rsidR="00B21364" w:rsidRPr="00945698" w:rsidRDefault="00945698">
      <w:pPr>
        <w:spacing w:after="141"/>
        <w:ind w:left="-5"/>
        <w:rPr>
          <w:lang w:val="en-US"/>
        </w:rPr>
      </w:pPr>
      <w:r w:rsidRPr="00945698">
        <w:rPr>
          <w:lang w:val="en-US"/>
        </w:rPr>
        <w:t>Initial verification of the implementation of a QMS would normally be carried out through an audit process. The framework for these audit processes are usually based on international or national standards.</w:t>
      </w:r>
      <w:r>
        <w:rPr>
          <w:vertAlign w:val="superscript"/>
        </w:rPr>
        <w:footnoteReference w:id="3"/>
      </w:r>
      <w:r w:rsidRPr="00945698">
        <w:rPr>
          <w:lang w:val="en-US"/>
        </w:rPr>
        <w:t xml:space="preserve"> </w:t>
      </w:r>
    </w:p>
    <w:p w14:paraId="04CC487D" w14:textId="77777777" w:rsidR="00B21364" w:rsidRPr="00945698" w:rsidRDefault="00945698">
      <w:pPr>
        <w:spacing w:after="139"/>
        <w:ind w:left="-5"/>
        <w:rPr>
          <w:lang w:val="en-US"/>
        </w:rPr>
      </w:pPr>
      <w:r w:rsidRPr="00945698">
        <w:rPr>
          <w:lang w:val="en-US"/>
        </w:rPr>
        <w:t xml:space="preserve">The Competent Authority should conduct internal and/or external audits at planned intervals to determine whether the QMS: </w:t>
      </w:r>
    </w:p>
    <w:p w14:paraId="2C059E88" w14:textId="77777777" w:rsidR="00B21364" w:rsidRPr="00945698" w:rsidRDefault="00945698">
      <w:pPr>
        <w:numPr>
          <w:ilvl w:val="0"/>
          <w:numId w:val="17"/>
        </w:numPr>
        <w:spacing w:after="139"/>
        <w:ind w:hanging="425"/>
        <w:rPr>
          <w:lang w:val="en-US"/>
        </w:rPr>
      </w:pPr>
      <w:r w:rsidRPr="00945698">
        <w:rPr>
          <w:lang w:val="en-US"/>
        </w:rPr>
        <w:lastRenderedPageBreak/>
        <w:t xml:space="preserve">conforms to the planned arrangements and to the QMS requirements established by the Competent Authority; </w:t>
      </w:r>
    </w:p>
    <w:p w14:paraId="6E9F86F1" w14:textId="77777777" w:rsidR="00B21364" w:rsidRPr="00945698" w:rsidRDefault="00945698">
      <w:pPr>
        <w:numPr>
          <w:ilvl w:val="0"/>
          <w:numId w:val="17"/>
        </w:numPr>
        <w:spacing w:after="278"/>
        <w:ind w:hanging="425"/>
        <w:rPr>
          <w:lang w:val="en-US"/>
        </w:rPr>
      </w:pPr>
      <w:r w:rsidRPr="00945698">
        <w:rPr>
          <w:lang w:val="en-US"/>
        </w:rPr>
        <w:t xml:space="preserve">is effectively implemented and maintained. </w:t>
      </w:r>
    </w:p>
    <w:p w14:paraId="7908CCF3" w14:textId="77777777" w:rsidR="00B21364" w:rsidRDefault="00945698">
      <w:pPr>
        <w:pStyle w:val="Heading1"/>
        <w:ind w:left="694" w:hanging="709"/>
      </w:pPr>
      <w:bookmarkStart w:id="44" w:name="_Toc31218"/>
      <w:r>
        <w:t xml:space="preserve">MAINTAINING A QUALITY MANAGEMENT SYSTEM </w:t>
      </w:r>
      <w:bookmarkEnd w:id="44"/>
    </w:p>
    <w:p w14:paraId="61AB7ACA" w14:textId="77777777" w:rsidR="00B21364" w:rsidRDefault="00945698">
      <w:pPr>
        <w:spacing w:after="97" w:line="259" w:lineRule="auto"/>
        <w:ind w:left="-30" w:firstLine="0"/>
      </w:pPr>
      <w:r>
        <w:rPr>
          <w:noProof/>
        </w:rPr>
        <mc:AlternateContent>
          <mc:Choice Requires="wpg">
            <w:drawing>
              <wp:inline distT="0" distB="0" distL="0" distR="0" wp14:anchorId="309C26B4" wp14:editId="71858FB2">
                <wp:extent cx="937260" cy="12192"/>
                <wp:effectExtent l="0" t="0" r="0" b="0"/>
                <wp:docPr id="25496" name="Group 2549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39" name="Shape 3213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5496" style="width:73.8pt;height:0.960022pt;mso-position-horizontal-relative:char;mso-position-vertical-relative:line" coordsize="9372,121">
                <v:shape id="Shape 32140"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0A92829C" w14:textId="77777777" w:rsidR="00B21364" w:rsidRPr="00945698" w:rsidRDefault="00945698">
      <w:pPr>
        <w:ind w:left="-5"/>
        <w:rPr>
          <w:lang w:val="en-US"/>
        </w:rPr>
      </w:pPr>
      <w:r w:rsidRPr="00945698">
        <w:rPr>
          <w:lang w:val="en-US"/>
        </w:rPr>
        <w:t xml:space="preserve">Once a QMS has been developed and implemented, </w:t>
      </w:r>
      <w:proofErr w:type="spellStart"/>
      <w:r w:rsidRPr="00945698">
        <w:rPr>
          <w:lang w:val="en-US"/>
        </w:rPr>
        <w:t>organisations</w:t>
      </w:r>
      <w:proofErr w:type="spellEnd"/>
      <w:r w:rsidRPr="00945698">
        <w:rPr>
          <w:lang w:val="en-US"/>
        </w:rPr>
        <w:t xml:space="preserve"> must strive for the satisfaction of their stakeholders and the continual improvement of the QMS. Continual improvement is a process of increasing the effectiveness of the </w:t>
      </w:r>
      <w:proofErr w:type="spellStart"/>
      <w:r w:rsidRPr="00945698">
        <w:rPr>
          <w:lang w:val="en-US"/>
        </w:rPr>
        <w:t>organisation</w:t>
      </w:r>
      <w:proofErr w:type="spellEnd"/>
      <w:r w:rsidRPr="00945698">
        <w:rPr>
          <w:lang w:val="en-US"/>
        </w:rPr>
        <w:t xml:space="preserve"> to fulfil its quality policy requirements and defined quality objectives. </w:t>
      </w:r>
    </w:p>
    <w:p w14:paraId="31A94B60" w14:textId="77777777" w:rsidR="00B21364" w:rsidRPr="00945698" w:rsidRDefault="00945698">
      <w:pPr>
        <w:ind w:left="-5"/>
        <w:rPr>
          <w:lang w:val="en-US"/>
        </w:rPr>
      </w:pPr>
      <w:r w:rsidRPr="00945698">
        <w:rPr>
          <w:lang w:val="en-US"/>
        </w:rPr>
        <w:t xml:space="preserve">This section provides </w:t>
      </w:r>
      <w:proofErr w:type="spellStart"/>
      <w:r w:rsidRPr="00945698">
        <w:rPr>
          <w:lang w:val="en-US"/>
        </w:rPr>
        <w:t>AtoN</w:t>
      </w:r>
      <w:proofErr w:type="spellEnd"/>
      <w:r w:rsidRPr="00945698">
        <w:rPr>
          <w:lang w:val="en-US"/>
        </w:rPr>
        <w:t xml:space="preserve"> </w:t>
      </w:r>
      <w:proofErr w:type="spellStart"/>
      <w:r w:rsidRPr="00945698">
        <w:rPr>
          <w:lang w:val="en-US"/>
        </w:rPr>
        <w:t>organisations</w:t>
      </w:r>
      <w:proofErr w:type="spellEnd"/>
      <w:r w:rsidRPr="00945698">
        <w:rPr>
          <w:lang w:val="en-US"/>
        </w:rPr>
        <w:t xml:space="preserve"> with a basic platform for maintaining a QMS so that they can extend beyond compliance into business improvement.  </w:t>
      </w:r>
      <w:proofErr w:type="spellStart"/>
      <w:r w:rsidRPr="00945698">
        <w:rPr>
          <w:lang w:val="en-US"/>
        </w:rPr>
        <w:t>Organisations</w:t>
      </w:r>
      <w:proofErr w:type="spellEnd"/>
      <w:r w:rsidRPr="00945698">
        <w:rPr>
          <w:lang w:val="en-US"/>
        </w:rPr>
        <w:t xml:space="preserve"> can learn to use the QMS as a business tool to improve performance and efficiency of their processes. </w:t>
      </w:r>
    </w:p>
    <w:p w14:paraId="46BD7E43" w14:textId="77777777" w:rsidR="00B21364" w:rsidRPr="00945698" w:rsidRDefault="00945698">
      <w:pPr>
        <w:spacing w:after="147"/>
        <w:ind w:left="-5"/>
        <w:rPr>
          <w:lang w:val="en-US"/>
        </w:rPr>
      </w:pPr>
      <w:r w:rsidRPr="00945698">
        <w:rPr>
          <w:lang w:val="en-US"/>
        </w:rPr>
        <w:t xml:space="preserve">In maintaining an effective QMS the focus should be on continual business improvement.  This should be fostered and led by senior management of an </w:t>
      </w:r>
      <w:proofErr w:type="spellStart"/>
      <w:r w:rsidRPr="00945698">
        <w:rPr>
          <w:lang w:val="en-US"/>
        </w:rPr>
        <w:t>organisation</w:t>
      </w:r>
      <w:proofErr w:type="spellEnd"/>
      <w:r w:rsidRPr="00945698">
        <w:rPr>
          <w:lang w:val="en-US"/>
        </w:rPr>
        <w:t xml:space="preserve">.  A QMS is a dynamic system that should be continually reviewed and updated in order to operate effectively. </w:t>
      </w:r>
    </w:p>
    <w:p w14:paraId="6EA1A8C1" w14:textId="77777777" w:rsidR="00B21364" w:rsidRDefault="00945698">
      <w:pPr>
        <w:pStyle w:val="Heading2"/>
        <w:ind w:left="836" w:hanging="851"/>
      </w:pPr>
      <w:bookmarkStart w:id="45" w:name="_Toc31219"/>
      <w:r>
        <w:t xml:space="preserve">CHARACTERISTICS OF AN EFFECTIVE QMS </w:t>
      </w:r>
      <w:bookmarkEnd w:id="45"/>
    </w:p>
    <w:p w14:paraId="4AD3DAD7" w14:textId="77777777" w:rsidR="00B21364" w:rsidRDefault="00945698">
      <w:pPr>
        <w:spacing w:after="31" w:line="259" w:lineRule="auto"/>
        <w:ind w:left="-30" w:firstLine="0"/>
      </w:pPr>
      <w:r>
        <w:rPr>
          <w:noProof/>
        </w:rPr>
        <mc:AlternateContent>
          <mc:Choice Requires="wpg">
            <w:drawing>
              <wp:inline distT="0" distB="0" distL="0" distR="0" wp14:anchorId="2BE6845F" wp14:editId="4570E8C8">
                <wp:extent cx="938784" cy="6096"/>
                <wp:effectExtent l="0" t="0" r="0" b="0"/>
                <wp:docPr id="25497" name="Group 2549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41" name="Shape 3214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497" style="width:73.92pt;height:0.47998pt;mso-position-horizontal-relative:char;mso-position-vertical-relative:line" coordsize="9387,60">
                <v:shape id="Shape 3214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3C7F4525" w14:textId="77777777" w:rsidR="00B21364" w:rsidRPr="00945698" w:rsidRDefault="00945698">
      <w:pPr>
        <w:spacing w:after="135"/>
        <w:ind w:left="-5"/>
        <w:rPr>
          <w:lang w:val="en-US"/>
        </w:rPr>
      </w:pPr>
      <w:r w:rsidRPr="00945698">
        <w:rPr>
          <w:lang w:val="en-US"/>
        </w:rPr>
        <w:t xml:space="preserve">Characteristics of an effective QMS may include: </w:t>
      </w:r>
    </w:p>
    <w:p w14:paraId="798C6A83" w14:textId="77777777" w:rsidR="00B21364" w:rsidRDefault="00945698">
      <w:pPr>
        <w:numPr>
          <w:ilvl w:val="0"/>
          <w:numId w:val="18"/>
        </w:numPr>
        <w:ind w:hanging="425"/>
      </w:pPr>
      <w:r>
        <w:t xml:space="preserve">flexibility and adaptability; </w:t>
      </w:r>
    </w:p>
    <w:p w14:paraId="1ADF2E23" w14:textId="77777777" w:rsidR="00B21364" w:rsidRPr="00945698" w:rsidRDefault="00945698">
      <w:pPr>
        <w:numPr>
          <w:ilvl w:val="0"/>
          <w:numId w:val="18"/>
        </w:numPr>
        <w:ind w:hanging="425"/>
        <w:rPr>
          <w:lang w:val="en-US"/>
        </w:rPr>
      </w:pPr>
      <w:r w:rsidRPr="00945698">
        <w:rPr>
          <w:lang w:val="en-US"/>
        </w:rPr>
        <w:t xml:space="preserve">development and ownership by personnel within the </w:t>
      </w:r>
      <w:proofErr w:type="spellStart"/>
      <w:r w:rsidRPr="00945698">
        <w:rPr>
          <w:lang w:val="en-US"/>
        </w:rPr>
        <w:t>organisation</w:t>
      </w:r>
      <w:proofErr w:type="spellEnd"/>
      <w:r w:rsidRPr="00945698">
        <w:rPr>
          <w:lang w:val="en-US"/>
        </w:rPr>
        <w:t xml:space="preserve">; </w:t>
      </w:r>
    </w:p>
    <w:p w14:paraId="7EF9A2A4" w14:textId="77777777" w:rsidR="00B21364" w:rsidRPr="00945698" w:rsidRDefault="00945698">
      <w:pPr>
        <w:numPr>
          <w:ilvl w:val="0"/>
          <w:numId w:val="18"/>
        </w:numPr>
        <w:spacing w:after="1" w:line="341" w:lineRule="auto"/>
        <w:ind w:hanging="425"/>
        <w:rPr>
          <w:lang w:val="en-US"/>
        </w:rPr>
      </w:pPr>
      <w:r w:rsidRPr="00945698">
        <w:rPr>
          <w:lang w:val="en-US"/>
        </w:rPr>
        <w:t xml:space="preserve">the </w:t>
      </w:r>
      <w:proofErr w:type="spellStart"/>
      <w:r w:rsidRPr="00945698">
        <w:rPr>
          <w:lang w:val="en-US"/>
        </w:rPr>
        <w:t>organisation</w:t>
      </w:r>
      <w:proofErr w:type="spellEnd"/>
      <w:r w:rsidRPr="00945698">
        <w:rPr>
          <w:lang w:val="en-US"/>
        </w:rPr>
        <w:t xml:space="preserve"> taking responsibility for a strategic approach to maintaining a quality management system; </w:t>
      </w:r>
      <w:r>
        <w:rPr>
          <w:rFonts w:ascii="Segoe UI Symbol" w:eastAsia="Segoe UI Symbol" w:hAnsi="Segoe UI Symbol" w:cs="Segoe UI Symbol"/>
          <w:color w:val="00548C"/>
        </w:rPr>
        <w:t></w:t>
      </w:r>
      <w:r w:rsidRPr="00945698">
        <w:rPr>
          <w:rFonts w:ascii="Arial" w:eastAsia="Arial" w:hAnsi="Arial" w:cs="Arial"/>
          <w:color w:val="00548C"/>
          <w:lang w:val="en-US"/>
        </w:rPr>
        <w:t xml:space="preserve"> </w:t>
      </w:r>
      <w:r w:rsidRPr="00945698">
        <w:rPr>
          <w:rFonts w:ascii="Arial" w:eastAsia="Arial" w:hAnsi="Arial" w:cs="Arial"/>
          <w:color w:val="00548C"/>
          <w:lang w:val="en-US"/>
        </w:rPr>
        <w:tab/>
      </w:r>
      <w:r w:rsidRPr="00945698">
        <w:rPr>
          <w:lang w:val="en-US"/>
        </w:rPr>
        <w:t xml:space="preserve">a basis for continuous improvement; </w:t>
      </w:r>
    </w:p>
    <w:p w14:paraId="49E17B0B" w14:textId="77777777" w:rsidR="00B21364" w:rsidRPr="00945698" w:rsidRDefault="00945698">
      <w:pPr>
        <w:numPr>
          <w:ilvl w:val="0"/>
          <w:numId w:val="18"/>
        </w:numPr>
        <w:ind w:hanging="425"/>
        <w:rPr>
          <w:lang w:val="en-US"/>
        </w:rPr>
      </w:pPr>
      <w:r w:rsidRPr="00945698">
        <w:rPr>
          <w:lang w:val="en-US"/>
        </w:rPr>
        <w:t xml:space="preserve">effective allocation of resources (financial / training / personnel / etc.); </w:t>
      </w:r>
    </w:p>
    <w:p w14:paraId="6A3A2C6F" w14:textId="77777777" w:rsidR="00B21364" w:rsidRPr="00945698" w:rsidRDefault="00945698">
      <w:pPr>
        <w:numPr>
          <w:ilvl w:val="0"/>
          <w:numId w:val="18"/>
        </w:numPr>
        <w:spacing w:after="661"/>
        <w:ind w:hanging="425"/>
        <w:rPr>
          <w:lang w:val="en-US"/>
        </w:rPr>
      </w:pPr>
      <w:r w:rsidRPr="00945698">
        <w:rPr>
          <w:lang w:val="en-US"/>
        </w:rPr>
        <w:t xml:space="preserve">system processes supportive of stakeholder’s needs and expectations; </w:t>
      </w:r>
    </w:p>
    <w:p w14:paraId="54C79D8D" w14:textId="77777777" w:rsidR="00B21364" w:rsidRPr="00945698" w:rsidRDefault="00945698">
      <w:pPr>
        <w:spacing w:after="0" w:line="259" w:lineRule="auto"/>
        <w:ind w:left="0" w:firstLine="0"/>
        <w:rPr>
          <w:lang w:val="en-US"/>
        </w:rPr>
      </w:pPr>
      <w:r w:rsidRPr="00945698">
        <w:rPr>
          <w:sz w:val="18"/>
          <w:lang w:val="en-US"/>
        </w:rPr>
        <w:t xml:space="preserve"> </w:t>
      </w:r>
    </w:p>
    <w:p w14:paraId="08F41466" w14:textId="77777777" w:rsidR="00B21364" w:rsidRPr="00945698" w:rsidRDefault="00945698">
      <w:pPr>
        <w:numPr>
          <w:ilvl w:val="0"/>
          <w:numId w:val="18"/>
        </w:numPr>
        <w:ind w:hanging="425"/>
        <w:rPr>
          <w:lang w:val="en-US"/>
        </w:rPr>
      </w:pPr>
      <w:r w:rsidRPr="00945698">
        <w:rPr>
          <w:lang w:val="en-US"/>
        </w:rPr>
        <w:t xml:space="preserve">an audit process acknowledged as adding value to the </w:t>
      </w:r>
      <w:proofErr w:type="spellStart"/>
      <w:r w:rsidRPr="00945698">
        <w:rPr>
          <w:lang w:val="en-US"/>
        </w:rPr>
        <w:t>organisation</w:t>
      </w:r>
      <w:proofErr w:type="spellEnd"/>
      <w:r w:rsidRPr="00945698">
        <w:rPr>
          <w:lang w:val="en-US"/>
        </w:rPr>
        <w:t xml:space="preserve">; </w:t>
      </w:r>
    </w:p>
    <w:p w14:paraId="16BF4F4B" w14:textId="77777777" w:rsidR="00B21364" w:rsidRDefault="00945698">
      <w:pPr>
        <w:numPr>
          <w:ilvl w:val="0"/>
          <w:numId w:val="18"/>
        </w:numPr>
        <w:spacing w:after="82"/>
        <w:ind w:hanging="425"/>
      </w:pPr>
      <w:r>
        <w:t xml:space="preserve">effective organisational communication. </w:t>
      </w:r>
    </w:p>
    <w:p w14:paraId="4451B99A" w14:textId="77777777" w:rsidR="00B21364" w:rsidRPr="00945698" w:rsidRDefault="00945698">
      <w:pPr>
        <w:spacing w:after="0"/>
        <w:ind w:left="-5"/>
        <w:rPr>
          <w:lang w:val="en-US"/>
        </w:rPr>
      </w:pPr>
      <w:r w:rsidRPr="00945698">
        <w:rPr>
          <w:lang w:val="en-US"/>
        </w:rPr>
        <w:t xml:space="preserve">An example of a process‐based continuous improvement cycle for a quality management system is shown at Figure 3. </w:t>
      </w:r>
    </w:p>
    <w:p w14:paraId="0E4A1C1E" w14:textId="77777777" w:rsidR="00B21364" w:rsidRDefault="00945698">
      <w:pPr>
        <w:spacing w:after="226" w:line="259" w:lineRule="auto"/>
        <w:ind w:left="738" w:firstLine="0"/>
      </w:pPr>
      <w:r>
        <w:rPr>
          <w:noProof/>
        </w:rPr>
        <w:lastRenderedPageBreak/>
        <mc:AlternateContent>
          <mc:Choice Requires="wpg">
            <w:drawing>
              <wp:inline distT="0" distB="0" distL="0" distR="0" wp14:anchorId="179F2A4F" wp14:editId="5026D085">
                <wp:extent cx="5622301" cy="5553550"/>
                <wp:effectExtent l="0" t="0" r="0" b="0"/>
                <wp:docPr id="25202" name="Group 25202"/>
                <wp:cNvGraphicFramePr/>
                <a:graphic xmlns:a="http://schemas.openxmlformats.org/drawingml/2006/main">
                  <a:graphicData uri="http://schemas.microsoft.com/office/word/2010/wordprocessingGroup">
                    <wpg:wgp>
                      <wpg:cNvGrpSpPr/>
                      <wpg:grpSpPr>
                        <a:xfrm>
                          <a:off x="0" y="0"/>
                          <a:ext cx="5622301" cy="5553550"/>
                          <a:chOff x="0" y="0"/>
                          <a:chExt cx="5622301" cy="5553550"/>
                        </a:xfrm>
                      </wpg:grpSpPr>
                      <wps:wsp>
                        <wps:cNvPr id="1308" name="Rectangle 1308"/>
                        <wps:cNvSpPr/>
                        <wps:spPr>
                          <a:xfrm>
                            <a:off x="5590786" y="5411517"/>
                            <a:ext cx="41915" cy="188904"/>
                          </a:xfrm>
                          <a:prstGeom prst="rect">
                            <a:avLst/>
                          </a:prstGeom>
                          <a:ln>
                            <a:noFill/>
                          </a:ln>
                        </wps:spPr>
                        <wps:txbx>
                          <w:txbxContent>
                            <w:p w14:paraId="7AF00F7A" w14:textId="77777777" w:rsidR="00945698" w:rsidRDefault="00945698">
                              <w:pPr>
                                <w:spacing w:after="160" w:line="259" w:lineRule="auto"/>
                                <w:ind w:left="0" w:firstLine="0"/>
                              </w:pPr>
                              <w:r>
                                <w:t xml:space="preserve"> </w:t>
                              </w:r>
                            </w:p>
                          </w:txbxContent>
                        </wps:txbx>
                        <wps:bodyPr horzOverflow="overflow" vert="horz" lIns="0" tIns="0" rIns="0" bIns="0" rtlCol="0">
                          <a:noAutofit/>
                        </wps:bodyPr>
                      </wps:wsp>
                      <wps:wsp>
                        <wps:cNvPr id="32143" name="Shape 32143"/>
                        <wps:cNvSpPr/>
                        <wps:spPr>
                          <a:xfrm>
                            <a:off x="1479804" y="992886"/>
                            <a:ext cx="2614422" cy="1085850"/>
                          </a:xfrm>
                          <a:custGeom>
                            <a:avLst/>
                            <a:gdLst/>
                            <a:ahLst/>
                            <a:cxnLst/>
                            <a:rect l="0" t="0" r="0" b="0"/>
                            <a:pathLst>
                              <a:path w="2614422" h="1085850">
                                <a:moveTo>
                                  <a:pt x="0" y="0"/>
                                </a:moveTo>
                                <a:lnTo>
                                  <a:pt x="2614422" y="0"/>
                                </a:lnTo>
                                <a:lnTo>
                                  <a:pt x="2614422" y="1085850"/>
                                </a:lnTo>
                                <a:lnTo>
                                  <a:pt x="0" y="1085850"/>
                                </a:lnTo>
                                <a:lnTo>
                                  <a:pt x="0" y="0"/>
                                </a:lnTo>
                              </a:path>
                            </a:pathLst>
                          </a:custGeom>
                          <a:ln w="0" cap="flat">
                            <a:miter lim="127000"/>
                          </a:ln>
                        </wps:spPr>
                        <wps:style>
                          <a:lnRef idx="0">
                            <a:srgbClr val="000000">
                              <a:alpha val="0"/>
                            </a:srgbClr>
                          </a:lnRef>
                          <a:fillRef idx="1">
                            <a:srgbClr val="FFFF99"/>
                          </a:fillRef>
                          <a:effectRef idx="0">
                            <a:scrgbClr r="0" g="0" b="0"/>
                          </a:effectRef>
                          <a:fontRef idx="none"/>
                        </wps:style>
                        <wps:bodyPr/>
                      </wps:wsp>
                      <wps:wsp>
                        <wps:cNvPr id="1337" name="Shape 1337"/>
                        <wps:cNvSpPr/>
                        <wps:spPr>
                          <a:xfrm>
                            <a:off x="1475232" y="988315"/>
                            <a:ext cx="1311783" cy="1094994"/>
                          </a:xfrm>
                          <a:custGeom>
                            <a:avLst/>
                            <a:gdLst/>
                            <a:ahLst/>
                            <a:cxnLst/>
                            <a:rect l="0" t="0" r="0" b="0"/>
                            <a:pathLst>
                              <a:path w="1311783" h="1094994">
                                <a:moveTo>
                                  <a:pt x="0" y="0"/>
                                </a:moveTo>
                                <a:lnTo>
                                  <a:pt x="1311783" y="0"/>
                                </a:lnTo>
                                <a:lnTo>
                                  <a:pt x="1311783" y="9144"/>
                                </a:lnTo>
                                <a:lnTo>
                                  <a:pt x="9144" y="9144"/>
                                </a:lnTo>
                                <a:lnTo>
                                  <a:pt x="9144" y="1085088"/>
                                </a:lnTo>
                                <a:lnTo>
                                  <a:pt x="1311783" y="1085088"/>
                                </a:lnTo>
                                <a:lnTo>
                                  <a:pt x="1311783" y="1094994"/>
                                </a:lnTo>
                                <a:lnTo>
                                  <a:pt x="0" y="10949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8" name="Shape 1338"/>
                        <wps:cNvSpPr/>
                        <wps:spPr>
                          <a:xfrm>
                            <a:off x="2787015" y="988315"/>
                            <a:ext cx="1311783" cy="1094994"/>
                          </a:xfrm>
                          <a:custGeom>
                            <a:avLst/>
                            <a:gdLst/>
                            <a:ahLst/>
                            <a:cxnLst/>
                            <a:rect l="0" t="0" r="0" b="0"/>
                            <a:pathLst>
                              <a:path w="1311783" h="1094994">
                                <a:moveTo>
                                  <a:pt x="0" y="0"/>
                                </a:moveTo>
                                <a:lnTo>
                                  <a:pt x="1311783" y="0"/>
                                </a:lnTo>
                                <a:lnTo>
                                  <a:pt x="1311783" y="1094994"/>
                                </a:lnTo>
                                <a:lnTo>
                                  <a:pt x="0" y="1094994"/>
                                </a:lnTo>
                                <a:lnTo>
                                  <a:pt x="0" y="1085088"/>
                                </a:lnTo>
                                <a:lnTo>
                                  <a:pt x="1302639" y="1085088"/>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4" name="Shape 32144"/>
                        <wps:cNvSpPr/>
                        <wps:spPr>
                          <a:xfrm>
                            <a:off x="1748028" y="1289304"/>
                            <a:ext cx="1809750" cy="295656"/>
                          </a:xfrm>
                          <a:custGeom>
                            <a:avLst/>
                            <a:gdLst/>
                            <a:ahLst/>
                            <a:cxnLst/>
                            <a:rect l="0" t="0" r="0" b="0"/>
                            <a:pathLst>
                              <a:path w="1809750" h="295656">
                                <a:moveTo>
                                  <a:pt x="0" y="0"/>
                                </a:moveTo>
                                <a:lnTo>
                                  <a:pt x="1809750" y="0"/>
                                </a:lnTo>
                                <a:lnTo>
                                  <a:pt x="1809750"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0" name="Shape 1340"/>
                        <wps:cNvSpPr/>
                        <wps:spPr>
                          <a:xfrm>
                            <a:off x="1743456" y="1283970"/>
                            <a:ext cx="909447" cy="305562"/>
                          </a:xfrm>
                          <a:custGeom>
                            <a:avLst/>
                            <a:gdLst/>
                            <a:ahLst/>
                            <a:cxnLst/>
                            <a:rect l="0" t="0" r="0" b="0"/>
                            <a:pathLst>
                              <a:path w="909447" h="305562">
                                <a:moveTo>
                                  <a:pt x="0" y="0"/>
                                </a:moveTo>
                                <a:lnTo>
                                  <a:pt x="909447" y="0"/>
                                </a:lnTo>
                                <a:lnTo>
                                  <a:pt x="909447" y="9906"/>
                                </a:lnTo>
                                <a:lnTo>
                                  <a:pt x="9144" y="9906"/>
                                </a:lnTo>
                                <a:lnTo>
                                  <a:pt x="9144" y="296418"/>
                                </a:lnTo>
                                <a:lnTo>
                                  <a:pt x="909447" y="296418"/>
                                </a:lnTo>
                                <a:lnTo>
                                  <a:pt x="909447"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1" name="Shape 1341"/>
                        <wps:cNvSpPr/>
                        <wps:spPr>
                          <a:xfrm>
                            <a:off x="2652903" y="1283970"/>
                            <a:ext cx="909447" cy="305562"/>
                          </a:xfrm>
                          <a:custGeom>
                            <a:avLst/>
                            <a:gdLst/>
                            <a:ahLst/>
                            <a:cxnLst/>
                            <a:rect l="0" t="0" r="0" b="0"/>
                            <a:pathLst>
                              <a:path w="909447" h="305562">
                                <a:moveTo>
                                  <a:pt x="0" y="0"/>
                                </a:moveTo>
                                <a:lnTo>
                                  <a:pt x="909447" y="0"/>
                                </a:lnTo>
                                <a:lnTo>
                                  <a:pt x="909447" y="305562"/>
                                </a:lnTo>
                                <a:lnTo>
                                  <a:pt x="0" y="305562"/>
                                </a:lnTo>
                                <a:lnTo>
                                  <a:pt x="0" y="296418"/>
                                </a:lnTo>
                                <a:lnTo>
                                  <a:pt x="900303" y="296418"/>
                                </a:lnTo>
                                <a:lnTo>
                                  <a:pt x="90030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5" name="Shape 32145"/>
                        <wps:cNvSpPr/>
                        <wps:spPr>
                          <a:xfrm>
                            <a:off x="1949196" y="1486662"/>
                            <a:ext cx="1742694" cy="295656"/>
                          </a:xfrm>
                          <a:custGeom>
                            <a:avLst/>
                            <a:gdLst/>
                            <a:ahLst/>
                            <a:cxnLst/>
                            <a:rect l="0" t="0" r="0" b="0"/>
                            <a:pathLst>
                              <a:path w="1742694" h="295656">
                                <a:moveTo>
                                  <a:pt x="0" y="0"/>
                                </a:moveTo>
                                <a:lnTo>
                                  <a:pt x="1742694" y="0"/>
                                </a:lnTo>
                                <a:lnTo>
                                  <a:pt x="1742694"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3" name="Shape 1343"/>
                        <wps:cNvSpPr/>
                        <wps:spPr>
                          <a:xfrm>
                            <a:off x="1943862" y="1481329"/>
                            <a:ext cx="876681" cy="305562"/>
                          </a:xfrm>
                          <a:custGeom>
                            <a:avLst/>
                            <a:gdLst/>
                            <a:ahLst/>
                            <a:cxnLst/>
                            <a:rect l="0" t="0" r="0" b="0"/>
                            <a:pathLst>
                              <a:path w="876681" h="305562">
                                <a:moveTo>
                                  <a:pt x="0" y="0"/>
                                </a:moveTo>
                                <a:lnTo>
                                  <a:pt x="876681" y="0"/>
                                </a:lnTo>
                                <a:lnTo>
                                  <a:pt x="876681" y="9906"/>
                                </a:lnTo>
                                <a:lnTo>
                                  <a:pt x="9906" y="9906"/>
                                </a:lnTo>
                                <a:lnTo>
                                  <a:pt x="9906" y="296418"/>
                                </a:lnTo>
                                <a:lnTo>
                                  <a:pt x="876681" y="296418"/>
                                </a:lnTo>
                                <a:lnTo>
                                  <a:pt x="876681"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4" name="Shape 1344"/>
                        <wps:cNvSpPr/>
                        <wps:spPr>
                          <a:xfrm>
                            <a:off x="2820543" y="1481329"/>
                            <a:ext cx="875919" cy="305562"/>
                          </a:xfrm>
                          <a:custGeom>
                            <a:avLst/>
                            <a:gdLst/>
                            <a:ahLst/>
                            <a:cxnLst/>
                            <a:rect l="0" t="0" r="0" b="0"/>
                            <a:pathLst>
                              <a:path w="875919" h="305562">
                                <a:moveTo>
                                  <a:pt x="0" y="0"/>
                                </a:moveTo>
                                <a:lnTo>
                                  <a:pt x="875919" y="0"/>
                                </a:lnTo>
                                <a:lnTo>
                                  <a:pt x="875919" y="305562"/>
                                </a:lnTo>
                                <a:lnTo>
                                  <a:pt x="0" y="305562"/>
                                </a:lnTo>
                                <a:lnTo>
                                  <a:pt x="0" y="296418"/>
                                </a:lnTo>
                                <a:lnTo>
                                  <a:pt x="866775" y="296418"/>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6" name="Shape 32146"/>
                        <wps:cNvSpPr/>
                        <wps:spPr>
                          <a:xfrm>
                            <a:off x="2130552" y="1691640"/>
                            <a:ext cx="1742694" cy="336804"/>
                          </a:xfrm>
                          <a:custGeom>
                            <a:avLst/>
                            <a:gdLst/>
                            <a:ahLst/>
                            <a:cxnLst/>
                            <a:rect l="0" t="0" r="0" b="0"/>
                            <a:pathLst>
                              <a:path w="1742694" h="336804">
                                <a:moveTo>
                                  <a:pt x="0" y="0"/>
                                </a:moveTo>
                                <a:lnTo>
                                  <a:pt x="1742694" y="0"/>
                                </a:lnTo>
                                <a:lnTo>
                                  <a:pt x="1742694" y="336804"/>
                                </a:lnTo>
                                <a:lnTo>
                                  <a:pt x="0" y="3368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6" name="Shape 1346"/>
                        <wps:cNvSpPr/>
                        <wps:spPr>
                          <a:xfrm>
                            <a:off x="2125980" y="1686307"/>
                            <a:ext cx="875919" cy="346710"/>
                          </a:xfrm>
                          <a:custGeom>
                            <a:avLst/>
                            <a:gdLst/>
                            <a:ahLst/>
                            <a:cxnLst/>
                            <a:rect l="0" t="0" r="0" b="0"/>
                            <a:pathLst>
                              <a:path w="875919" h="346710">
                                <a:moveTo>
                                  <a:pt x="0" y="0"/>
                                </a:moveTo>
                                <a:lnTo>
                                  <a:pt x="875919" y="0"/>
                                </a:lnTo>
                                <a:lnTo>
                                  <a:pt x="875919" y="9906"/>
                                </a:lnTo>
                                <a:lnTo>
                                  <a:pt x="9144" y="9906"/>
                                </a:lnTo>
                                <a:lnTo>
                                  <a:pt x="9144" y="337565"/>
                                </a:lnTo>
                                <a:lnTo>
                                  <a:pt x="875919" y="337565"/>
                                </a:lnTo>
                                <a:lnTo>
                                  <a:pt x="875919" y="346710"/>
                                </a:lnTo>
                                <a:lnTo>
                                  <a:pt x="0" y="3467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7" name="Shape 1347"/>
                        <wps:cNvSpPr/>
                        <wps:spPr>
                          <a:xfrm>
                            <a:off x="3001899" y="1686307"/>
                            <a:ext cx="876681" cy="346710"/>
                          </a:xfrm>
                          <a:custGeom>
                            <a:avLst/>
                            <a:gdLst/>
                            <a:ahLst/>
                            <a:cxnLst/>
                            <a:rect l="0" t="0" r="0" b="0"/>
                            <a:pathLst>
                              <a:path w="876681" h="346710">
                                <a:moveTo>
                                  <a:pt x="0" y="0"/>
                                </a:moveTo>
                                <a:lnTo>
                                  <a:pt x="876681" y="0"/>
                                </a:lnTo>
                                <a:lnTo>
                                  <a:pt x="876681" y="346710"/>
                                </a:lnTo>
                                <a:lnTo>
                                  <a:pt x="0" y="346710"/>
                                </a:lnTo>
                                <a:lnTo>
                                  <a:pt x="0" y="337565"/>
                                </a:lnTo>
                                <a:lnTo>
                                  <a:pt x="866775" y="337565"/>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7" name="Shape 32147"/>
                        <wps:cNvSpPr/>
                        <wps:spPr>
                          <a:xfrm>
                            <a:off x="1479804" y="217322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49" name="Shape 1349"/>
                        <wps:cNvSpPr/>
                        <wps:spPr>
                          <a:xfrm>
                            <a:off x="1475232" y="2168653"/>
                            <a:ext cx="1311783" cy="332232"/>
                          </a:xfrm>
                          <a:custGeom>
                            <a:avLst/>
                            <a:gdLst/>
                            <a:ahLst/>
                            <a:cxnLst/>
                            <a:rect l="0" t="0" r="0" b="0"/>
                            <a:pathLst>
                              <a:path w="1311783" h="332232">
                                <a:moveTo>
                                  <a:pt x="0" y="0"/>
                                </a:moveTo>
                                <a:lnTo>
                                  <a:pt x="1311783" y="0"/>
                                </a:lnTo>
                                <a:lnTo>
                                  <a:pt x="1311783" y="9906"/>
                                </a:lnTo>
                                <a:lnTo>
                                  <a:pt x="9144" y="9906"/>
                                </a:lnTo>
                                <a:lnTo>
                                  <a:pt x="9144" y="323088"/>
                                </a:lnTo>
                                <a:lnTo>
                                  <a:pt x="1311783" y="323088"/>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0" name="Shape 1350"/>
                        <wps:cNvSpPr/>
                        <wps:spPr>
                          <a:xfrm>
                            <a:off x="2787015" y="2168653"/>
                            <a:ext cx="1311783" cy="332232"/>
                          </a:xfrm>
                          <a:custGeom>
                            <a:avLst/>
                            <a:gdLst/>
                            <a:ahLst/>
                            <a:cxnLst/>
                            <a:rect l="0" t="0" r="0" b="0"/>
                            <a:pathLst>
                              <a:path w="1311783" h="332232">
                                <a:moveTo>
                                  <a:pt x="0" y="0"/>
                                </a:moveTo>
                                <a:lnTo>
                                  <a:pt x="1311783" y="0"/>
                                </a:lnTo>
                                <a:lnTo>
                                  <a:pt x="1311783" y="332232"/>
                                </a:lnTo>
                                <a:lnTo>
                                  <a:pt x="0" y="332232"/>
                                </a:lnTo>
                                <a:lnTo>
                                  <a:pt x="0" y="323088"/>
                                </a:lnTo>
                                <a:lnTo>
                                  <a:pt x="1302639" y="323088"/>
                                </a:lnTo>
                                <a:lnTo>
                                  <a:pt x="130263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8" name="Shape 32148"/>
                        <wps:cNvSpPr/>
                        <wps:spPr>
                          <a:xfrm>
                            <a:off x="1479804" y="260375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2" name="Shape 1352"/>
                        <wps:cNvSpPr/>
                        <wps:spPr>
                          <a:xfrm>
                            <a:off x="1475232" y="2599183"/>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3" name="Shape 1353"/>
                        <wps:cNvSpPr/>
                        <wps:spPr>
                          <a:xfrm>
                            <a:off x="2787015" y="2599183"/>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9" name="Shape 32149"/>
                        <wps:cNvSpPr/>
                        <wps:spPr>
                          <a:xfrm>
                            <a:off x="1479804" y="303428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5" name="Shape 1355"/>
                        <wps:cNvSpPr/>
                        <wps:spPr>
                          <a:xfrm>
                            <a:off x="1475232" y="3029712"/>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6" name="Shape 1356"/>
                        <wps:cNvSpPr/>
                        <wps:spPr>
                          <a:xfrm>
                            <a:off x="2787015" y="3029712"/>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7" name="Shape 1357"/>
                        <wps:cNvSpPr/>
                        <wps:spPr>
                          <a:xfrm>
                            <a:off x="1584198" y="1489710"/>
                            <a:ext cx="295656" cy="109728"/>
                          </a:xfrm>
                          <a:custGeom>
                            <a:avLst/>
                            <a:gdLst/>
                            <a:ahLst/>
                            <a:cxnLst/>
                            <a:rect l="0" t="0" r="0" b="0"/>
                            <a:pathLst>
                              <a:path w="295656" h="109728">
                                <a:moveTo>
                                  <a:pt x="197358" y="0"/>
                                </a:moveTo>
                                <a:lnTo>
                                  <a:pt x="295656" y="32004"/>
                                </a:lnTo>
                                <a:lnTo>
                                  <a:pt x="200406" y="79248"/>
                                </a:lnTo>
                                <a:lnTo>
                                  <a:pt x="199644" y="59436"/>
                                </a:lnTo>
                                <a:cubicBezTo>
                                  <a:pt x="122682" y="69342"/>
                                  <a:pt x="64008" y="88392"/>
                                  <a:pt x="41148" y="109728"/>
                                </a:cubicBezTo>
                                <a:cubicBezTo>
                                  <a:pt x="0" y="76200"/>
                                  <a:pt x="68580" y="37338"/>
                                  <a:pt x="198120" y="19812"/>
                                </a:cubicBezTo>
                                <a:lnTo>
                                  <a:pt x="197358" y="0"/>
                                </a:ln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58" name="Shape 1358"/>
                        <wps:cNvSpPr/>
                        <wps:spPr>
                          <a:xfrm>
                            <a:off x="1613916" y="1579627"/>
                            <a:ext cx="271272" cy="104394"/>
                          </a:xfrm>
                          <a:custGeom>
                            <a:avLst/>
                            <a:gdLst/>
                            <a:ahLst/>
                            <a:cxnLst/>
                            <a:rect l="0" t="0" r="0" b="0"/>
                            <a:pathLst>
                              <a:path w="271272" h="104394">
                                <a:moveTo>
                                  <a:pt x="0" y="0"/>
                                </a:moveTo>
                                <a:cubicBezTo>
                                  <a:pt x="762" y="38100"/>
                                  <a:pt x="121920" y="64770"/>
                                  <a:pt x="269748" y="60198"/>
                                </a:cubicBezTo>
                                <a:lnTo>
                                  <a:pt x="271272" y="99822"/>
                                </a:lnTo>
                                <a:cubicBezTo>
                                  <a:pt x="123444" y="104394"/>
                                  <a:pt x="2286" y="77724"/>
                                  <a:pt x="762"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59" name="Shape 1359"/>
                        <wps:cNvSpPr/>
                        <wps:spPr>
                          <a:xfrm>
                            <a:off x="1621536" y="1568959"/>
                            <a:ext cx="762" cy="762"/>
                          </a:xfrm>
                          <a:custGeom>
                            <a:avLst/>
                            <a:gdLst/>
                            <a:ahLst/>
                            <a:cxnLst/>
                            <a:rect l="0" t="0" r="0" b="0"/>
                            <a:pathLst>
                              <a:path w="762" h="762">
                                <a:moveTo>
                                  <a:pt x="0" y="762"/>
                                </a:move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0" name="Shape 1360"/>
                        <wps:cNvSpPr/>
                        <wps:spPr>
                          <a:xfrm>
                            <a:off x="1608582" y="1510078"/>
                            <a:ext cx="141046" cy="168231"/>
                          </a:xfrm>
                          <a:custGeom>
                            <a:avLst/>
                            <a:gdLst/>
                            <a:ahLst/>
                            <a:cxnLst/>
                            <a:rect l="0" t="0" r="0" b="0"/>
                            <a:pathLst>
                              <a:path w="141046" h="168231">
                                <a:moveTo>
                                  <a:pt x="141046" y="0"/>
                                </a:moveTo>
                                <a:lnTo>
                                  <a:pt x="141046" y="9592"/>
                                </a:lnTo>
                                <a:lnTo>
                                  <a:pt x="137922" y="10112"/>
                                </a:lnTo>
                                <a:lnTo>
                                  <a:pt x="121158" y="13160"/>
                                </a:lnTo>
                                <a:lnTo>
                                  <a:pt x="105156" y="16970"/>
                                </a:lnTo>
                                <a:lnTo>
                                  <a:pt x="89916" y="20780"/>
                                </a:lnTo>
                                <a:lnTo>
                                  <a:pt x="90678" y="20780"/>
                                </a:lnTo>
                                <a:lnTo>
                                  <a:pt x="76200" y="24590"/>
                                </a:lnTo>
                                <a:cubicBezTo>
                                  <a:pt x="62713" y="29772"/>
                                  <a:pt x="45847" y="35462"/>
                                  <a:pt x="33528" y="42878"/>
                                </a:cubicBezTo>
                                <a:lnTo>
                                  <a:pt x="28956" y="45164"/>
                                </a:lnTo>
                                <a:lnTo>
                                  <a:pt x="29718" y="45164"/>
                                </a:lnTo>
                                <a:lnTo>
                                  <a:pt x="22098" y="49736"/>
                                </a:lnTo>
                                <a:lnTo>
                                  <a:pt x="22860" y="49736"/>
                                </a:lnTo>
                                <a:lnTo>
                                  <a:pt x="19812" y="52022"/>
                                </a:lnTo>
                                <a:lnTo>
                                  <a:pt x="16764" y="54308"/>
                                </a:lnTo>
                                <a:lnTo>
                                  <a:pt x="17526" y="54308"/>
                                </a:lnTo>
                                <a:lnTo>
                                  <a:pt x="15240" y="57356"/>
                                </a:lnTo>
                                <a:lnTo>
                                  <a:pt x="15240" y="56594"/>
                                </a:lnTo>
                                <a:lnTo>
                                  <a:pt x="12954" y="59642"/>
                                </a:lnTo>
                                <a:lnTo>
                                  <a:pt x="11430" y="61166"/>
                                </a:lnTo>
                                <a:lnTo>
                                  <a:pt x="12192" y="61166"/>
                                </a:lnTo>
                                <a:lnTo>
                                  <a:pt x="10668" y="63452"/>
                                </a:lnTo>
                                <a:lnTo>
                                  <a:pt x="9906" y="65738"/>
                                </a:lnTo>
                                <a:lnTo>
                                  <a:pt x="9906" y="67262"/>
                                </a:lnTo>
                                <a:lnTo>
                                  <a:pt x="9906" y="68024"/>
                                </a:lnTo>
                                <a:lnTo>
                                  <a:pt x="9906" y="68786"/>
                                </a:lnTo>
                                <a:lnTo>
                                  <a:pt x="9906" y="69548"/>
                                </a:lnTo>
                                <a:lnTo>
                                  <a:pt x="9952" y="71926"/>
                                </a:lnTo>
                                <a:lnTo>
                                  <a:pt x="11430" y="74882"/>
                                </a:lnTo>
                                <a:lnTo>
                                  <a:pt x="10668" y="74120"/>
                                </a:lnTo>
                                <a:lnTo>
                                  <a:pt x="12954" y="77930"/>
                                </a:lnTo>
                                <a:lnTo>
                                  <a:pt x="12192" y="77168"/>
                                </a:lnTo>
                                <a:lnTo>
                                  <a:pt x="14478" y="80216"/>
                                </a:lnTo>
                                <a:lnTo>
                                  <a:pt x="16764" y="82502"/>
                                </a:lnTo>
                                <a:lnTo>
                                  <a:pt x="18288" y="80978"/>
                                </a:lnTo>
                                <a:cubicBezTo>
                                  <a:pt x="39389" y="67307"/>
                                  <a:pt x="62652" y="58207"/>
                                  <a:pt x="86725" y="51456"/>
                                </a:cubicBezTo>
                                <a:lnTo>
                                  <a:pt x="141046" y="40016"/>
                                </a:lnTo>
                                <a:lnTo>
                                  <a:pt x="141046" y="49409"/>
                                </a:lnTo>
                                <a:lnTo>
                                  <a:pt x="121920" y="52784"/>
                                </a:lnTo>
                                <a:lnTo>
                                  <a:pt x="109728" y="55832"/>
                                </a:lnTo>
                                <a:lnTo>
                                  <a:pt x="110490" y="55832"/>
                                </a:lnTo>
                                <a:lnTo>
                                  <a:pt x="98298" y="58118"/>
                                </a:lnTo>
                                <a:lnTo>
                                  <a:pt x="76962" y="64214"/>
                                </a:lnTo>
                                <a:lnTo>
                                  <a:pt x="67056" y="68024"/>
                                </a:lnTo>
                                <a:lnTo>
                                  <a:pt x="67818" y="67262"/>
                                </a:lnTo>
                                <a:lnTo>
                                  <a:pt x="58674" y="71072"/>
                                </a:lnTo>
                                <a:lnTo>
                                  <a:pt x="50292" y="74120"/>
                                </a:lnTo>
                                <a:lnTo>
                                  <a:pt x="42672" y="77930"/>
                                </a:lnTo>
                                <a:lnTo>
                                  <a:pt x="35814" y="81740"/>
                                </a:lnTo>
                                <a:lnTo>
                                  <a:pt x="29718" y="85550"/>
                                </a:lnTo>
                                <a:lnTo>
                                  <a:pt x="29718" y="84788"/>
                                </a:lnTo>
                                <a:lnTo>
                                  <a:pt x="24752" y="88336"/>
                                </a:lnTo>
                                <a:lnTo>
                                  <a:pt x="25146" y="88598"/>
                                </a:lnTo>
                                <a:lnTo>
                                  <a:pt x="24384" y="88598"/>
                                </a:lnTo>
                                <a:lnTo>
                                  <a:pt x="29718" y="91646"/>
                                </a:lnTo>
                                <a:lnTo>
                                  <a:pt x="28956" y="91646"/>
                                </a:lnTo>
                                <a:lnTo>
                                  <a:pt x="34290" y="94694"/>
                                </a:lnTo>
                                <a:lnTo>
                                  <a:pt x="40386" y="96980"/>
                                </a:lnTo>
                                <a:lnTo>
                                  <a:pt x="46482" y="100028"/>
                                </a:lnTo>
                                <a:lnTo>
                                  <a:pt x="46482" y="99266"/>
                                </a:lnTo>
                                <a:lnTo>
                                  <a:pt x="53340" y="102314"/>
                                </a:lnTo>
                                <a:lnTo>
                                  <a:pt x="60960" y="104600"/>
                                </a:lnTo>
                                <a:lnTo>
                                  <a:pt x="69342" y="106886"/>
                                </a:lnTo>
                                <a:lnTo>
                                  <a:pt x="68580" y="106886"/>
                                </a:lnTo>
                                <a:lnTo>
                                  <a:pt x="77724" y="109172"/>
                                </a:lnTo>
                                <a:lnTo>
                                  <a:pt x="76962" y="109172"/>
                                </a:lnTo>
                                <a:lnTo>
                                  <a:pt x="86106" y="111458"/>
                                </a:lnTo>
                                <a:lnTo>
                                  <a:pt x="141046" y="118816"/>
                                </a:lnTo>
                                <a:lnTo>
                                  <a:pt x="141046" y="129574"/>
                                </a:lnTo>
                                <a:lnTo>
                                  <a:pt x="135226" y="128981"/>
                                </a:lnTo>
                                <a:cubicBezTo>
                                  <a:pt x="86870" y="122962"/>
                                  <a:pt x="36986" y="111908"/>
                                  <a:pt x="13630" y="92679"/>
                                </a:cubicBezTo>
                                <a:lnTo>
                                  <a:pt x="10257" y="87814"/>
                                </a:lnTo>
                                <a:lnTo>
                                  <a:pt x="10668" y="109172"/>
                                </a:lnTo>
                                <a:lnTo>
                                  <a:pt x="10668" y="108410"/>
                                </a:lnTo>
                                <a:lnTo>
                                  <a:pt x="11430" y="112220"/>
                                </a:lnTo>
                                <a:lnTo>
                                  <a:pt x="11430" y="111458"/>
                                </a:lnTo>
                                <a:lnTo>
                                  <a:pt x="12192" y="114506"/>
                                </a:lnTo>
                                <a:lnTo>
                                  <a:pt x="12192" y="113744"/>
                                </a:lnTo>
                                <a:lnTo>
                                  <a:pt x="13716" y="117554"/>
                                </a:lnTo>
                                <a:lnTo>
                                  <a:pt x="13716" y="116792"/>
                                </a:lnTo>
                                <a:lnTo>
                                  <a:pt x="16002" y="119840"/>
                                </a:lnTo>
                                <a:lnTo>
                                  <a:pt x="15240" y="119840"/>
                                </a:lnTo>
                                <a:lnTo>
                                  <a:pt x="19050" y="122888"/>
                                </a:lnTo>
                                <a:lnTo>
                                  <a:pt x="18288" y="122126"/>
                                </a:lnTo>
                                <a:lnTo>
                                  <a:pt x="25908" y="128222"/>
                                </a:lnTo>
                                <a:lnTo>
                                  <a:pt x="30480" y="131270"/>
                                </a:lnTo>
                                <a:lnTo>
                                  <a:pt x="35814" y="133556"/>
                                </a:lnTo>
                                <a:lnTo>
                                  <a:pt x="41910" y="136604"/>
                                </a:lnTo>
                                <a:lnTo>
                                  <a:pt x="41148" y="136604"/>
                                </a:lnTo>
                                <a:lnTo>
                                  <a:pt x="48006" y="138890"/>
                                </a:lnTo>
                                <a:cubicBezTo>
                                  <a:pt x="70548" y="148949"/>
                                  <a:pt x="102756" y="153483"/>
                                  <a:pt x="127254" y="157940"/>
                                </a:cubicBezTo>
                                <a:lnTo>
                                  <a:pt x="137922" y="159464"/>
                                </a:lnTo>
                                <a:lnTo>
                                  <a:pt x="137922" y="158702"/>
                                </a:lnTo>
                                <a:lnTo>
                                  <a:pt x="141046" y="159119"/>
                                </a:lnTo>
                                <a:lnTo>
                                  <a:pt x="141046" y="168231"/>
                                </a:lnTo>
                                <a:lnTo>
                                  <a:pt x="105284" y="163932"/>
                                </a:lnTo>
                                <a:cubicBezTo>
                                  <a:pt x="59096" y="155969"/>
                                  <a:pt x="15532" y="142199"/>
                                  <a:pt x="3810" y="118316"/>
                                </a:cubicBezTo>
                                <a:lnTo>
                                  <a:pt x="2286" y="113744"/>
                                </a:lnTo>
                                <a:lnTo>
                                  <a:pt x="1524" y="109172"/>
                                </a:lnTo>
                                <a:lnTo>
                                  <a:pt x="36" y="70492"/>
                                </a:lnTo>
                                <a:lnTo>
                                  <a:pt x="0" y="70310"/>
                                </a:lnTo>
                                <a:lnTo>
                                  <a:pt x="29" y="70306"/>
                                </a:lnTo>
                                <a:lnTo>
                                  <a:pt x="0" y="69548"/>
                                </a:lnTo>
                                <a:cubicBezTo>
                                  <a:pt x="152" y="56632"/>
                                  <a:pt x="10236" y="46180"/>
                                  <a:pt x="20574" y="39830"/>
                                </a:cubicBezTo>
                                <a:lnTo>
                                  <a:pt x="24384" y="36782"/>
                                </a:lnTo>
                                <a:lnTo>
                                  <a:pt x="28194" y="34496"/>
                                </a:lnTo>
                                <a:cubicBezTo>
                                  <a:pt x="56210" y="18786"/>
                                  <a:pt x="87795" y="11154"/>
                                  <a:pt x="118872" y="4016"/>
                                </a:cubicBezTo>
                                <a:lnTo>
                                  <a:pt x="136398" y="968"/>
                                </a:lnTo>
                                <a:lnTo>
                                  <a:pt x="1410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1" name="Shape 1361"/>
                        <wps:cNvSpPr/>
                        <wps:spPr>
                          <a:xfrm>
                            <a:off x="1749628" y="1628894"/>
                            <a:ext cx="140132" cy="55888"/>
                          </a:xfrm>
                          <a:custGeom>
                            <a:avLst/>
                            <a:gdLst/>
                            <a:ahLst/>
                            <a:cxnLst/>
                            <a:rect l="0" t="0" r="0" b="0"/>
                            <a:pathLst>
                              <a:path w="140132" h="55888">
                                <a:moveTo>
                                  <a:pt x="0" y="0"/>
                                </a:moveTo>
                                <a:lnTo>
                                  <a:pt x="30404" y="4072"/>
                                </a:lnTo>
                                <a:lnTo>
                                  <a:pt x="42596" y="4834"/>
                                </a:lnTo>
                                <a:lnTo>
                                  <a:pt x="41834" y="4834"/>
                                </a:lnTo>
                                <a:lnTo>
                                  <a:pt x="54788" y="5596"/>
                                </a:lnTo>
                                <a:lnTo>
                                  <a:pt x="80696" y="6358"/>
                                </a:lnTo>
                                <a:lnTo>
                                  <a:pt x="138608" y="6358"/>
                                </a:lnTo>
                                <a:lnTo>
                                  <a:pt x="140132" y="55126"/>
                                </a:lnTo>
                                <a:lnTo>
                                  <a:pt x="108128" y="55888"/>
                                </a:lnTo>
                                <a:lnTo>
                                  <a:pt x="81458" y="55888"/>
                                </a:lnTo>
                                <a:cubicBezTo>
                                  <a:pt x="70349" y="55561"/>
                                  <a:pt x="52591" y="54859"/>
                                  <a:pt x="31837" y="53242"/>
                                </a:cubicBezTo>
                                <a:lnTo>
                                  <a:pt x="0" y="49415"/>
                                </a:lnTo>
                                <a:lnTo>
                                  <a:pt x="0" y="40303"/>
                                </a:lnTo>
                                <a:lnTo>
                                  <a:pt x="19736" y="42934"/>
                                </a:lnTo>
                                <a:lnTo>
                                  <a:pt x="31166" y="43696"/>
                                </a:lnTo>
                                <a:lnTo>
                                  <a:pt x="43358" y="44458"/>
                                </a:lnTo>
                                <a:lnTo>
                                  <a:pt x="56312" y="45220"/>
                                </a:lnTo>
                                <a:lnTo>
                                  <a:pt x="55550" y="45220"/>
                                </a:lnTo>
                                <a:lnTo>
                                  <a:pt x="81458" y="45982"/>
                                </a:lnTo>
                                <a:lnTo>
                                  <a:pt x="108128" y="45982"/>
                                </a:lnTo>
                                <a:lnTo>
                                  <a:pt x="130788" y="45353"/>
                                </a:lnTo>
                                <a:lnTo>
                                  <a:pt x="129645" y="15624"/>
                                </a:lnTo>
                                <a:lnTo>
                                  <a:pt x="106604" y="16264"/>
                                </a:lnTo>
                                <a:cubicBezTo>
                                  <a:pt x="93674" y="16943"/>
                                  <a:pt x="64101" y="16559"/>
                                  <a:pt x="29722" y="13784"/>
                                </a:cubicBezTo>
                                <a:lnTo>
                                  <a:pt x="0" y="10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2" name="Shape 1362"/>
                        <wps:cNvSpPr/>
                        <wps:spPr>
                          <a:xfrm>
                            <a:off x="1749628" y="1483615"/>
                            <a:ext cx="143180" cy="92964"/>
                          </a:xfrm>
                          <a:custGeom>
                            <a:avLst/>
                            <a:gdLst/>
                            <a:ahLst/>
                            <a:cxnLst/>
                            <a:rect l="0" t="0" r="0" b="0"/>
                            <a:pathLst>
                              <a:path w="143180" h="92964">
                                <a:moveTo>
                                  <a:pt x="27356" y="0"/>
                                </a:moveTo>
                                <a:lnTo>
                                  <a:pt x="143180" y="36576"/>
                                </a:lnTo>
                                <a:lnTo>
                                  <a:pt x="30404" y="92964"/>
                                </a:lnTo>
                                <a:lnTo>
                                  <a:pt x="29792" y="70923"/>
                                </a:lnTo>
                                <a:lnTo>
                                  <a:pt x="20498" y="72390"/>
                                </a:lnTo>
                                <a:lnTo>
                                  <a:pt x="6782" y="74676"/>
                                </a:lnTo>
                                <a:lnTo>
                                  <a:pt x="0" y="75873"/>
                                </a:lnTo>
                                <a:lnTo>
                                  <a:pt x="0" y="66480"/>
                                </a:lnTo>
                                <a:lnTo>
                                  <a:pt x="18974" y="62484"/>
                                </a:lnTo>
                                <a:lnTo>
                                  <a:pt x="38786" y="60198"/>
                                </a:lnTo>
                                <a:lnTo>
                                  <a:pt x="39310" y="77488"/>
                                </a:lnTo>
                                <a:lnTo>
                                  <a:pt x="117148" y="38881"/>
                                </a:lnTo>
                                <a:lnTo>
                                  <a:pt x="37477" y="12739"/>
                                </a:lnTo>
                                <a:lnTo>
                                  <a:pt x="38024" y="29718"/>
                                </a:lnTo>
                                <a:lnTo>
                                  <a:pt x="14402" y="33528"/>
                                </a:lnTo>
                                <a:lnTo>
                                  <a:pt x="15164" y="33528"/>
                                </a:lnTo>
                                <a:lnTo>
                                  <a:pt x="0" y="36055"/>
                                </a:lnTo>
                                <a:lnTo>
                                  <a:pt x="0" y="26464"/>
                                </a:lnTo>
                                <a:lnTo>
                                  <a:pt x="13640" y="23622"/>
                                </a:lnTo>
                                <a:lnTo>
                                  <a:pt x="27998" y="21827"/>
                                </a:lnTo>
                                <a:lnTo>
                                  <a:pt x="273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3" name="Shape 1363"/>
                        <wps:cNvSpPr/>
                        <wps:spPr>
                          <a:xfrm>
                            <a:off x="3557778" y="1476756"/>
                            <a:ext cx="297180" cy="103632"/>
                          </a:xfrm>
                          <a:custGeom>
                            <a:avLst/>
                            <a:gdLst/>
                            <a:ahLst/>
                            <a:cxnLst/>
                            <a:rect l="0" t="0" r="0" b="0"/>
                            <a:pathLst>
                              <a:path w="297180" h="103632">
                                <a:moveTo>
                                  <a:pt x="256794" y="0"/>
                                </a:moveTo>
                                <a:cubicBezTo>
                                  <a:pt x="297180" y="34290"/>
                                  <a:pt x="227076" y="70866"/>
                                  <a:pt x="96774" y="83820"/>
                                </a:cubicBezTo>
                                <a:lnTo>
                                  <a:pt x="96774" y="103632"/>
                                </a:lnTo>
                                <a:lnTo>
                                  <a:pt x="0" y="68580"/>
                                </a:lnTo>
                                <a:lnTo>
                                  <a:pt x="96774" y="24384"/>
                                </a:lnTo>
                                <a:lnTo>
                                  <a:pt x="96774" y="44196"/>
                                </a:lnTo>
                                <a:cubicBezTo>
                                  <a:pt x="174498" y="36576"/>
                                  <a:pt x="233172" y="20574"/>
                                  <a:pt x="256794" y="0"/>
                                </a:cubicBez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64" name="Shape 1364"/>
                        <wps:cNvSpPr/>
                        <wps:spPr>
                          <a:xfrm>
                            <a:off x="3557778" y="1387603"/>
                            <a:ext cx="268224" cy="108966"/>
                          </a:xfrm>
                          <a:custGeom>
                            <a:avLst/>
                            <a:gdLst/>
                            <a:ahLst/>
                            <a:cxnLst/>
                            <a:rect l="0" t="0" r="0" b="0"/>
                            <a:pathLst>
                              <a:path w="268224" h="108966">
                                <a:moveTo>
                                  <a:pt x="0" y="0"/>
                                </a:moveTo>
                                <a:cubicBezTo>
                                  <a:pt x="147828" y="0"/>
                                  <a:pt x="268224" y="31242"/>
                                  <a:pt x="268224" y="69342"/>
                                </a:cubicBezTo>
                                <a:lnTo>
                                  <a:pt x="268224" y="108966"/>
                                </a:lnTo>
                                <a:cubicBezTo>
                                  <a:pt x="268224" y="70866"/>
                                  <a:pt x="147828" y="39624"/>
                                  <a:pt x="0"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65" name="Shape 1365"/>
                        <wps:cNvSpPr/>
                        <wps:spPr>
                          <a:xfrm>
                            <a:off x="3544824" y="1494283"/>
                            <a:ext cx="150924" cy="92964"/>
                          </a:xfrm>
                          <a:custGeom>
                            <a:avLst/>
                            <a:gdLst/>
                            <a:ahLst/>
                            <a:cxnLst/>
                            <a:rect l="0" t="0" r="0" b="0"/>
                            <a:pathLst>
                              <a:path w="150924" h="92964">
                                <a:moveTo>
                                  <a:pt x="114300" y="0"/>
                                </a:moveTo>
                                <a:lnTo>
                                  <a:pt x="114300" y="21590"/>
                                </a:lnTo>
                                <a:lnTo>
                                  <a:pt x="123444" y="20574"/>
                                </a:lnTo>
                                <a:lnTo>
                                  <a:pt x="150924" y="16824"/>
                                </a:lnTo>
                                <a:lnTo>
                                  <a:pt x="150924" y="26560"/>
                                </a:lnTo>
                                <a:lnTo>
                                  <a:pt x="124968" y="30480"/>
                                </a:lnTo>
                                <a:lnTo>
                                  <a:pt x="105156" y="32004"/>
                                </a:lnTo>
                                <a:lnTo>
                                  <a:pt x="105156" y="14562"/>
                                </a:lnTo>
                                <a:lnTo>
                                  <a:pt x="25242" y="51058"/>
                                </a:lnTo>
                                <a:lnTo>
                                  <a:pt x="105156" y="79374"/>
                                </a:lnTo>
                                <a:lnTo>
                                  <a:pt x="105156" y="62484"/>
                                </a:lnTo>
                                <a:lnTo>
                                  <a:pt x="128016" y="59436"/>
                                </a:lnTo>
                                <a:lnTo>
                                  <a:pt x="150924" y="55980"/>
                                </a:lnTo>
                                <a:lnTo>
                                  <a:pt x="150924" y="65872"/>
                                </a:lnTo>
                                <a:lnTo>
                                  <a:pt x="147828" y="66294"/>
                                </a:lnTo>
                                <a:lnTo>
                                  <a:pt x="129540" y="69342"/>
                                </a:lnTo>
                                <a:lnTo>
                                  <a:pt x="114300" y="70561"/>
                                </a:lnTo>
                                <a:lnTo>
                                  <a:pt x="114300" y="92964"/>
                                </a:lnTo>
                                <a:lnTo>
                                  <a:pt x="0" y="5181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6" name="Shape 1366"/>
                        <wps:cNvSpPr/>
                        <wps:spPr>
                          <a:xfrm>
                            <a:off x="3553206" y="1383031"/>
                            <a:ext cx="142542" cy="58579"/>
                          </a:xfrm>
                          <a:custGeom>
                            <a:avLst/>
                            <a:gdLst/>
                            <a:ahLst/>
                            <a:cxnLst/>
                            <a:rect l="0" t="0" r="0" b="0"/>
                            <a:pathLst>
                              <a:path w="142542" h="58579">
                                <a:moveTo>
                                  <a:pt x="0" y="0"/>
                                </a:moveTo>
                                <a:lnTo>
                                  <a:pt x="32004" y="0"/>
                                </a:lnTo>
                                <a:lnTo>
                                  <a:pt x="58674" y="1524"/>
                                </a:lnTo>
                                <a:cubicBezTo>
                                  <a:pt x="69533" y="1797"/>
                                  <a:pt x="87191" y="2920"/>
                                  <a:pt x="107907" y="5193"/>
                                </a:cubicBezTo>
                                <a:lnTo>
                                  <a:pt x="142542" y="10608"/>
                                </a:lnTo>
                                <a:lnTo>
                                  <a:pt x="142542" y="18955"/>
                                </a:lnTo>
                                <a:lnTo>
                                  <a:pt x="120396" y="16002"/>
                                </a:lnTo>
                                <a:lnTo>
                                  <a:pt x="108204" y="15240"/>
                                </a:lnTo>
                                <a:lnTo>
                                  <a:pt x="96012" y="13716"/>
                                </a:lnTo>
                                <a:lnTo>
                                  <a:pt x="96774" y="13716"/>
                                </a:lnTo>
                                <a:lnTo>
                                  <a:pt x="83820" y="12192"/>
                                </a:lnTo>
                                <a:lnTo>
                                  <a:pt x="58674" y="10668"/>
                                </a:lnTo>
                                <a:lnTo>
                                  <a:pt x="32004" y="9906"/>
                                </a:lnTo>
                                <a:lnTo>
                                  <a:pt x="9144" y="9271"/>
                                </a:lnTo>
                                <a:lnTo>
                                  <a:pt x="9144" y="39624"/>
                                </a:lnTo>
                                <a:lnTo>
                                  <a:pt x="32004" y="39624"/>
                                </a:lnTo>
                                <a:cubicBezTo>
                                  <a:pt x="46122" y="39841"/>
                                  <a:pt x="75666" y="41237"/>
                                  <a:pt x="109558" y="45032"/>
                                </a:cubicBezTo>
                                <a:lnTo>
                                  <a:pt x="142542" y="49413"/>
                                </a:lnTo>
                                <a:lnTo>
                                  <a:pt x="142542" y="58579"/>
                                </a:lnTo>
                                <a:lnTo>
                                  <a:pt x="120396" y="55626"/>
                                </a:lnTo>
                                <a:lnTo>
                                  <a:pt x="108204" y="54102"/>
                                </a:lnTo>
                                <a:lnTo>
                                  <a:pt x="96012" y="53340"/>
                                </a:lnTo>
                                <a:lnTo>
                                  <a:pt x="96774" y="53340"/>
                                </a:lnTo>
                                <a:lnTo>
                                  <a:pt x="83820" y="51816"/>
                                </a:lnTo>
                                <a:lnTo>
                                  <a:pt x="58674" y="50292"/>
                                </a:lnTo>
                                <a:lnTo>
                                  <a:pt x="32004" y="49530"/>
                                </a:lnTo>
                                <a:lnTo>
                                  <a:pt x="0" y="48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7" name="Shape 1367"/>
                        <wps:cNvSpPr/>
                        <wps:spPr>
                          <a:xfrm>
                            <a:off x="3695748" y="1393639"/>
                            <a:ext cx="134826" cy="166515"/>
                          </a:xfrm>
                          <a:custGeom>
                            <a:avLst/>
                            <a:gdLst/>
                            <a:ahLst/>
                            <a:cxnLst/>
                            <a:rect l="0" t="0" r="0" b="0"/>
                            <a:pathLst>
                              <a:path w="134826" h="166515">
                                <a:moveTo>
                                  <a:pt x="0" y="0"/>
                                </a:moveTo>
                                <a:lnTo>
                                  <a:pt x="32942" y="5151"/>
                                </a:lnTo>
                                <a:cubicBezTo>
                                  <a:pt x="79118" y="14893"/>
                                  <a:pt x="122551" y="30432"/>
                                  <a:pt x="133302" y="54162"/>
                                </a:cubicBezTo>
                                <a:lnTo>
                                  <a:pt x="134826" y="58734"/>
                                </a:lnTo>
                                <a:lnTo>
                                  <a:pt x="134826" y="98358"/>
                                </a:lnTo>
                                <a:lnTo>
                                  <a:pt x="134826" y="102168"/>
                                </a:lnTo>
                                <a:lnTo>
                                  <a:pt x="134826" y="102930"/>
                                </a:lnTo>
                                <a:cubicBezTo>
                                  <a:pt x="134826" y="115972"/>
                                  <a:pt x="124488" y="125485"/>
                                  <a:pt x="114252" y="131886"/>
                                </a:cubicBezTo>
                                <a:lnTo>
                                  <a:pt x="109680" y="134934"/>
                                </a:lnTo>
                                <a:lnTo>
                                  <a:pt x="105870" y="137220"/>
                                </a:lnTo>
                                <a:cubicBezTo>
                                  <a:pt x="77155" y="151571"/>
                                  <a:pt x="44973" y="158619"/>
                                  <a:pt x="13668" y="164652"/>
                                </a:cubicBezTo>
                                <a:lnTo>
                                  <a:pt x="0" y="166515"/>
                                </a:lnTo>
                                <a:lnTo>
                                  <a:pt x="0" y="156623"/>
                                </a:lnTo>
                                <a:lnTo>
                                  <a:pt x="10144" y="155093"/>
                                </a:lnTo>
                                <a:cubicBezTo>
                                  <a:pt x="48682" y="148559"/>
                                  <a:pt x="99050" y="136848"/>
                                  <a:pt x="119586" y="115122"/>
                                </a:cubicBezTo>
                                <a:lnTo>
                                  <a:pt x="121872" y="112836"/>
                                </a:lnTo>
                                <a:lnTo>
                                  <a:pt x="121110" y="112836"/>
                                </a:lnTo>
                                <a:lnTo>
                                  <a:pt x="122634" y="111312"/>
                                </a:lnTo>
                                <a:lnTo>
                                  <a:pt x="124158" y="108264"/>
                                </a:lnTo>
                                <a:lnTo>
                                  <a:pt x="124158" y="109026"/>
                                </a:lnTo>
                                <a:lnTo>
                                  <a:pt x="124920" y="105978"/>
                                </a:lnTo>
                                <a:lnTo>
                                  <a:pt x="124920" y="106740"/>
                                </a:lnTo>
                                <a:lnTo>
                                  <a:pt x="125682" y="104454"/>
                                </a:lnTo>
                                <a:lnTo>
                                  <a:pt x="125682" y="102930"/>
                                </a:lnTo>
                                <a:lnTo>
                                  <a:pt x="124920" y="99882"/>
                                </a:lnTo>
                                <a:lnTo>
                                  <a:pt x="125682" y="100644"/>
                                </a:lnTo>
                                <a:lnTo>
                                  <a:pt x="124158" y="96834"/>
                                </a:lnTo>
                                <a:lnTo>
                                  <a:pt x="124920" y="97596"/>
                                </a:lnTo>
                                <a:lnTo>
                                  <a:pt x="122634" y="94548"/>
                                </a:lnTo>
                                <a:lnTo>
                                  <a:pt x="123396" y="94548"/>
                                </a:lnTo>
                                <a:lnTo>
                                  <a:pt x="121110" y="91500"/>
                                </a:lnTo>
                                <a:lnTo>
                                  <a:pt x="121110" y="92262"/>
                                </a:lnTo>
                                <a:lnTo>
                                  <a:pt x="118854" y="89442"/>
                                </a:lnTo>
                                <a:lnTo>
                                  <a:pt x="117300" y="90737"/>
                                </a:lnTo>
                                <a:cubicBezTo>
                                  <a:pt x="88715" y="109245"/>
                                  <a:pt x="47272" y="119315"/>
                                  <a:pt x="9703" y="125738"/>
                                </a:cubicBezTo>
                                <a:lnTo>
                                  <a:pt x="0" y="127204"/>
                                </a:lnTo>
                                <a:lnTo>
                                  <a:pt x="0" y="117468"/>
                                </a:lnTo>
                                <a:lnTo>
                                  <a:pt x="5354" y="116737"/>
                                </a:lnTo>
                                <a:cubicBezTo>
                                  <a:pt x="40309" y="111169"/>
                                  <a:pt x="79676" y="101996"/>
                                  <a:pt x="105870" y="86165"/>
                                </a:cubicBezTo>
                                <a:lnTo>
                                  <a:pt x="111966" y="83118"/>
                                </a:lnTo>
                                <a:lnTo>
                                  <a:pt x="111966" y="83118"/>
                                </a:lnTo>
                                <a:lnTo>
                                  <a:pt x="111204" y="83118"/>
                                </a:lnTo>
                                <a:lnTo>
                                  <a:pt x="111619" y="82771"/>
                                </a:lnTo>
                                <a:lnTo>
                                  <a:pt x="111204" y="82356"/>
                                </a:lnTo>
                                <a:lnTo>
                                  <a:pt x="111204" y="83118"/>
                                </a:lnTo>
                                <a:lnTo>
                                  <a:pt x="106632" y="80070"/>
                                </a:lnTo>
                                <a:lnTo>
                                  <a:pt x="101298" y="77022"/>
                                </a:lnTo>
                                <a:lnTo>
                                  <a:pt x="102060" y="77022"/>
                                </a:lnTo>
                                <a:lnTo>
                                  <a:pt x="95964" y="73974"/>
                                </a:lnTo>
                                <a:lnTo>
                                  <a:pt x="89106" y="70926"/>
                                </a:lnTo>
                                <a:lnTo>
                                  <a:pt x="89868" y="70926"/>
                                </a:lnTo>
                                <a:lnTo>
                                  <a:pt x="83010" y="68640"/>
                                </a:lnTo>
                                <a:cubicBezTo>
                                  <a:pt x="67554" y="61947"/>
                                  <a:pt x="48339" y="58657"/>
                                  <a:pt x="31956" y="54162"/>
                                </a:cubicBezTo>
                                <a:lnTo>
                                  <a:pt x="21288" y="51876"/>
                                </a:lnTo>
                                <a:lnTo>
                                  <a:pt x="22050" y="51876"/>
                                </a:lnTo>
                                <a:lnTo>
                                  <a:pt x="11382" y="50352"/>
                                </a:lnTo>
                                <a:lnTo>
                                  <a:pt x="714" y="48065"/>
                                </a:lnTo>
                                <a:lnTo>
                                  <a:pt x="0" y="47970"/>
                                </a:lnTo>
                                <a:lnTo>
                                  <a:pt x="0" y="38804"/>
                                </a:lnTo>
                                <a:lnTo>
                                  <a:pt x="1948" y="39063"/>
                                </a:lnTo>
                                <a:cubicBezTo>
                                  <a:pt x="49364" y="46435"/>
                                  <a:pt x="97946" y="58792"/>
                                  <a:pt x="121443" y="79022"/>
                                </a:cubicBezTo>
                                <a:lnTo>
                                  <a:pt x="125682" y="85147"/>
                                </a:lnTo>
                                <a:lnTo>
                                  <a:pt x="125682" y="63306"/>
                                </a:lnTo>
                                <a:lnTo>
                                  <a:pt x="124920" y="60258"/>
                                </a:lnTo>
                                <a:lnTo>
                                  <a:pt x="125682" y="61020"/>
                                </a:lnTo>
                                <a:lnTo>
                                  <a:pt x="124158" y="57209"/>
                                </a:lnTo>
                                <a:lnTo>
                                  <a:pt x="124920" y="57972"/>
                                </a:lnTo>
                                <a:lnTo>
                                  <a:pt x="122634" y="54924"/>
                                </a:lnTo>
                                <a:lnTo>
                                  <a:pt x="123396" y="55686"/>
                                </a:lnTo>
                                <a:lnTo>
                                  <a:pt x="121110" y="51876"/>
                                </a:lnTo>
                                <a:lnTo>
                                  <a:pt x="121110" y="52637"/>
                                </a:lnTo>
                                <a:lnTo>
                                  <a:pt x="118401" y="49251"/>
                                </a:lnTo>
                                <a:lnTo>
                                  <a:pt x="115014" y="46542"/>
                                </a:lnTo>
                                <a:cubicBezTo>
                                  <a:pt x="93919" y="28939"/>
                                  <a:pt x="58029" y="20964"/>
                                  <a:pt x="31956" y="14537"/>
                                </a:cubicBezTo>
                                <a:lnTo>
                                  <a:pt x="21288" y="12252"/>
                                </a:lnTo>
                                <a:lnTo>
                                  <a:pt x="22050" y="12252"/>
                                </a:lnTo>
                                <a:lnTo>
                                  <a:pt x="11382" y="10728"/>
                                </a:lnTo>
                                <a:lnTo>
                                  <a:pt x="714" y="8442"/>
                                </a:lnTo>
                                <a:lnTo>
                                  <a:pt x="0" y="83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9" name="Shape 1369"/>
                        <wps:cNvSpPr/>
                        <wps:spPr>
                          <a:xfrm>
                            <a:off x="5519166"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0" name="Shape 1370"/>
                        <wps:cNvSpPr/>
                        <wps:spPr>
                          <a:xfrm>
                            <a:off x="4558284" y="2270760"/>
                            <a:ext cx="982383" cy="404622"/>
                          </a:xfrm>
                          <a:custGeom>
                            <a:avLst/>
                            <a:gdLst/>
                            <a:ahLst/>
                            <a:cxnLst/>
                            <a:rect l="0" t="0" r="0" b="0"/>
                            <a:pathLst>
                              <a:path w="982383" h="404622">
                                <a:moveTo>
                                  <a:pt x="5334" y="0"/>
                                </a:moveTo>
                                <a:lnTo>
                                  <a:pt x="982383" y="0"/>
                                </a:lnTo>
                                <a:lnTo>
                                  <a:pt x="982383" y="9906"/>
                                </a:lnTo>
                                <a:lnTo>
                                  <a:pt x="9906" y="9906"/>
                                </a:lnTo>
                                <a:lnTo>
                                  <a:pt x="9906" y="394716"/>
                                </a:lnTo>
                                <a:lnTo>
                                  <a:pt x="957263" y="394716"/>
                                </a:lnTo>
                                <a:lnTo>
                                  <a:pt x="966216" y="358902"/>
                                </a:lnTo>
                                <a:cubicBezTo>
                                  <a:pt x="966978" y="357378"/>
                                  <a:pt x="968502" y="355854"/>
                                  <a:pt x="970026" y="355854"/>
                                </a:cubicBezTo>
                                <a:lnTo>
                                  <a:pt x="982383" y="352765"/>
                                </a:lnTo>
                                <a:lnTo>
                                  <a:pt x="982383" y="362480"/>
                                </a:lnTo>
                                <a:lnTo>
                                  <a:pt x="974613" y="364422"/>
                                </a:lnTo>
                                <a:lnTo>
                                  <a:pt x="970102" y="383972"/>
                                </a:lnTo>
                                <a:lnTo>
                                  <a:pt x="982383" y="371691"/>
                                </a:lnTo>
                                <a:lnTo>
                                  <a:pt x="982383" y="385407"/>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1" name="Shape 1371"/>
                        <wps:cNvSpPr/>
                        <wps:spPr>
                          <a:xfrm>
                            <a:off x="5540667" y="2270760"/>
                            <a:ext cx="32601" cy="385407"/>
                          </a:xfrm>
                          <a:custGeom>
                            <a:avLst/>
                            <a:gdLst/>
                            <a:ahLst/>
                            <a:cxnLst/>
                            <a:rect l="0" t="0" r="0" b="0"/>
                            <a:pathLst>
                              <a:path w="32601" h="385407">
                                <a:moveTo>
                                  <a:pt x="0" y="0"/>
                                </a:moveTo>
                                <a:lnTo>
                                  <a:pt x="28029" y="0"/>
                                </a:lnTo>
                                <a:cubicBezTo>
                                  <a:pt x="31077" y="0"/>
                                  <a:pt x="32601" y="2286"/>
                                  <a:pt x="32601" y="5334"/>
                                </a:cubicBezTo>
                                <a:lnTo>
                                  <a:pt x="32601" y="348234"/>
                                </a:lnTo>
                                <a:lnTo>
                                  <a:pt x="32601" y="350520"/>
                                </a:lnTo>
                                <a:lnTo>
                                  <a:pt x="32275" y="350520"/>
                                </a:lnTo>
                                <a:lnTo>
                                  <a:pt x="31839" y="353568"/>
                                </a:lnTo>
                                <a:lnTo>
                                  <a:pt x="0" y="385407"/>
                                </a:lnTo>
                                <a:lnTo>
                                  <a:pt x="0" y="371691"/>
                                </a:lnTo>
                                <a:lnTo>
                                  <a:pt x="12281" y="359410"/>
                                </a:lnTo>
                                <a:lnTo>
                                  <a:pt x="0" y="362480"/>
                                </a:lnTo>
                                <a:lnTo>
                                  <a:pt x="0" y="352765"/>
                                </a:lnTo>
                                <a:lnTo>
                                  <a:pt x="23457" y="346901"/>
                                </a:lnTo>
                                <a:lnTo>
                                  <a:pt x="2345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3" name="Shape 1373"/>
                        <wps:cNvSpPr/>
                        <wps:spPr>
                          <a:xfrm>
                            <a:off x="960882"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4" name="Shape 1374"/>
                        <wps:cNvSpPr/>
                        <wps:spPr>
                          <a:xfrm>
                            <a:off x="0" y="2270760"/>
                            <a:ext cx="982091" cy="404622"/>
                          </a:xfrm>
                          <a:custGeom>
                            <a:avLst/>
                            <a:gdLst/>
                            <a:ahLst/>
                            <a:cxnLst/>
                            <a:rect l="0" t="0" r="0" b="0"/>
                            <a:pathLst>
                              <a:path w="982091" h="404622">
                                <a:moveTo>
                                  <a:pt x="5334" y="0"/>
                                </a:moveTo>
                                <a:lnTo>
                                  <a:pt x="982091" y="0"/>
                                </a:lnTo>
                                <a:lnTo>
                                  <a:pt x="982091" y="9906"/>
                                </a:lnTo>
                                <a:lnTo>
                                  <a:pt x="9906" y="9906"/>
                                </a:lnTo>
                                <a:lnTo>
                                  <a:pt x="9906" y="394716"/>
                                </a:lnTo>
                                <a:lnTo>
                                  <a:pt x="957263" y="394716"/>
                                </a:lnTo>
                                <a:lnTo>
                                  <a:pt x="966216" y="358902"/>
                                </a:lnTo>
                                <a:cubicBezTo>
                                  <a:pt x="966978" y="357378"/>
                                  <a:pt x="968502" y="355854"/>
                                  <a:pt x="970026" y="355854"/>
                                </a:cubicBezTo>
                                <a:lnTo>
                                  <a:pt x="982091" y="352838"/>
                                </a:lnTo>
                                <a:lnTo>
                                  <a:pt x="982091" y="362553"/>
                                </a:lnTo>
                                <a:lnTo>
                                  <a:pt x="974547" y="364439"/>
                                </a:lnTo>
                                <a:lnTo>
                                  <a:pt x="969518" y="384556"/>
                                </a:lnTo>
                                <a:lnTo>
                                  <a:pt x="982091" y="371983"/>
                                </a:lnTo>
                                <a:lnTo>
                                  <a:pt x="982091" y="385699"/>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5" name="Shape 1375"/>
                        <wps:cNvSpPr/>
                        <wps:spPr>
                          <a:xfrm>
                            <a:off x="982091" y="2270760"/>
                            <a:ext cx="32893" cy="385699"/>
                          </a:xfrm>
                          <a:custGeom>
                            <a:avLst/>
                            <a:gdLst/>
                            <a:ahLst/>
                            <a:cxnLst/>
                            <a:rect l="0" t="0" r="0" b="0"/>
                            <a:pathLst>
                              <a:path w="32893" h="385699">
                                <a:moveTo>
                                  <a:pt x="0" y="0"/>
                                </a:moveTo>
                                <a:lnTo>
                                  <a:pt x="28321" y="0"/>
                                </a:lnTo>
                                <a:cubicBezTo>
                                  <a:pt x="31369" y="0"/>
                                  <a:pt x="32893" y="2286"/>
                                  <a:pt x="32893" y="5334"/>
                                </a:cubicBezTo>
                                <a:lnTo>
                                  <a:pt x="32893" y="348234"/>
                                </a:lnTo>
                                <a:lnTo>
                                  <a:pt x="32893" y="350520"/>
                                </a:lnTo>
                                <a:lnTo>
                                  <a:pt x="32566" y="350520"/>
                                </a:lnTo>
                                <a:lnTo>
                                  <a:pt x="32131" y="353568"/>
                                </a:lnTo>
                                <a:lnTo>
                                  <a:pt x="0" y="385699"/>
                                </a:lnTo>
                                <a:lnTo>
                                  <a:pt x="0" y="371983"/>
                                </a:lnTo>
                                <a:lnTo>
                                  <a:pt x="12573" y="359410"/>
                                </a:lnTo>
                                <a:lnTo>
                                  <a:pt x="0" y="362553"/>
                                </a:lnTo>
                                <a:lnTo>
                                  <a:pt x="0" y="352838"/>
                                </a:lnTo>
                                <a:lnTo>
                                  <a:pt x="23749" y="346901"/>
                                </a:lnTo>
                                <a:lnTo>
                                  <a:pt x="2374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6" name="Shape 1376"/>
                        <wps:cNvSpPr/>
                        <wps:spPr>
                          <a:xfrm>
                            <a:off x="2016252" y="3558541"/>
                            <a:ext cx="1541526" cy="498348"/>
                          </a:xfrm>
                          <a:custGeom>
                            <a:avLst/>
                            <a:gdLst/>
                            <a:ahLst/>
                            <a:cxnLst/>
                            <a:rect l="0" t="0" r="0" b="0"/>
                            <a:pathLst>
                              <a:path w="1541526" h="498348">
                                <a:moveTo>
                                  <a:pt x="0" y="0"/>
                                </a:moveTo>
                                <a:lnTo>
                                  <a:pt x="1541526" y="0"/>
                                </a:lnTo>
                                <a:lnTo>
                                  <a:pt x="1541526" y="332232"/>
                                </a:lnTo>
                                <a:lnTo>
                                  <a:pt x="1034034" y="332232"/>
                                </a:lnTo>
                                <a:lnTo>
                                  <a:pt x="1034034" y="415290"/>
                                </a:lnTo>
                                <a:lnTo>
                                  <a:pt x="1297686" y="415290"/>
                                </a:lnTo>
                                <a:lnTo>
                                  <a:pt x="770382" y="498348"/>
                                </a:lnTo>
                                <a:lnTo>
                                  <a:pt x="243078" y="415290"/>
                                </a:lnTo>
                                <a:lnTo>
                                  <a:pt x="506730" y="415290"/>
                                </a:lnTo>
                                <a:lnTo>
                                  <a:pt x="506730"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7" name="Shape 1377"/>
                        <wps:cNvSpPr/>
                        <wps:spPr>
                          <a:xfrm>
                            <a:off x="2010918" y="3553968"/>
                            <a:ext cx="776097" cy="507492"/>
                          </a:xfrm>
                          <a:custGeom>
                            <a:avLst/>
                            <a:gdLst/>
                            <a:ahLst/>
                            <a:cxnLst/>
                            <a:rect l="0" t="0" r="0" b="0"/>
                            <a:pathLst>
                              <a:path w="776097" h="507492">
                                <a:moveTo>
                                  <a:pt x="0" y="0"/>
                                </a:moveTo>
                                <a:lnTo>
                                  <a:pt x="776097" y="0"/>
                                </a:lnTo>
                                <a:lnTo>
                                  <a:pt x="776097" y="9144"/>
                                </a:lnTo>
                                <a:lnTo>
                                  <a:pt x="9906" y="9144"/>
                                </a:lnTo>
                                <a:lnTo>
                                  <a:pt x="9906" y="332232"/>
                                </a:lnTo>
                                <a:lnTo>
                                  <a:pt x="517398" y="332232"/>
                                </a:lnTo>
                                <a:lnTo>
                                  <a:pt x="517398" y="424434"/>
                                </a:lnTo>
                                <a:lnTo>
                                  <a:pt x="307226" y="424434"/>
                                </a:lnTo>
                                <a:lnTo>
                                  <a:pt x="775716" y="498228"/>
                                </a:lnTo>
                                <a:lnTo>
                                  <a:pt x="776097" y="498168"/>
                                </a:lnTo>
                                <a:lnTo>
                                  <a:pt x="776097" y="507432"/>
                                </a:lnTo>
                                <a:lnTo>
                                  <a:pt x="775716" y="507492"/>
                                </a:lnTo>
                                <a:lnTo>
                                  <a:pt x="248973" y="424434"/>
                                </a:lnTo>
                                <a:lnTo>
                                  <a:pt x="248412" y="424434"/>
                                </a:lnTo>
                                <a:lnTo>
                                  <a:pt x="248419" y="424347"/>
                                </a:lnTo>
                                <a:lnTo>
                                  <a:pt x="210312" y="418338"/>
                                </a:lnTo>
                                <a:lnTo>
                                  <a:pt x="211074" y="415290"/>
                                </a:lnTo>
                                <a:lnTo>
                                  <a:pt x="249174" y="415290"/>
                                </a:lnTo>
                                <a:lnTo>
                                  <a:pt x="507492" y="415290"/>
                                </a:lnTo>
                                <a:lnTo>
                                  <a:pt x="507492" y="341376"/>
                                </a:lnTo>
                                <a:lnTo>
                                  <a:pt x="0" y="3413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8" name="Shape 1378"/>
                        <wps:cNvSpPr/>
                        <wps:spPr>
                          <a:xfrm>
                            <a:off x="2787015" y="3553968"/>
                            <a:ext cx="775335" cy="507432"/>
                          </a:xfrm>
                          <a:custGeom>
                            <a:avLst/>
                            <a:gdLst/>
                            <a:ahLst/>
                            <a:cxnLst/>
                            <a:rect l="0" t="0" r="0" b="0"/>
                            <a:pathLst>
                              <a:path w="775335" h="507432">
                                <a:moveTo>
                                  <a:pt x="0" y="0"/>
                                </a:moveTo>
                                <a:lnTo>
                                  <a:pt x="775335" y="0"/>
                                </a:lnTo>
                                <a:lnTo>
                                  <a:pt x="775335" y="341376"/>
                                </a:lnTo>
                                <a:lnTo>
                                  <a:pt x="268605" y="341376"/>
                                </a:lnTo>
                                <a:lnTo>
                                  <a:pt x="268605" y="415290"/>
                                </a:lnTo>
                                <a:lnTo>
                                  <a:pt x="526161" y="415290"/>
                                </a:lnTo>
                                <a:lnTo>
                                  <a:pt x="565023" y="415290"/>
                                </a:lnTo>
                                <a:lnTo>
                                  <a:pt x="565023" y="418338"/>
                                </a:lnTo>
                                <a:lnTo>
                                  <a:pt x="526916" y="424347"/>
                                </a:lnTo>
                                <a:lnTo>
                                  <a:pt x="526923" y="424434"/>
                                </a:lnTo>
                                <a:lnTo>
                                  <a:pt x="526362" y="424434"/>
                                </a:lnTo>
                                <a:lnTo>
                                  <a:pt x="0" y="507432"/>
                                </a:lnTo>
                                <a:lnTo>
                                  <a:pt x="0" y="498168"/>
                                </a:lnTo>
                                <a:lnTo>
                                  <a:pt x="468109" y="424434"/>
                                </a:lnTo>
                                <a:lnTo>
                                  <a:pt x="258699" y="424434"/>
                                </a:lnTo>
                                <a:lnTo>
                                  <a:pt x="258699" y="332232"/>
                                </a:lnTo>
                                <a:lnTo>
                                  <a:pt x="766191" y="332232"/>
                                </a:lnTo>
                                <a:lnTo>
                                  <a:pt x="76619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9" name="Rectangle 1379"/>
                        <wps:cNvSpPr/>
                        <wps:spPr>
                          <a:xfrm>
                            <a:off x="2112264" y="3628772"/>
                            <a:ext cx="29923" cy="126695"/>
                          </a:xfrm>
                          <a:prstGeom prst="rect">
                            <a:avLst/>
                          </a:prstGeom>
                          <a:ln>
                            <a:noFill/>
                          </a:ln>
                        </wps:spPr>
                        <wps:txbx>
                          <w:txbxContent>
                            <w:p w14:paraId="418FAFDF" w14:textId="77777777" w:rsidR="00945698" w:rsidRDefault="00945698">
                              <w:pPr>
                                <w:spacing w:after="160" w:line="259" w:lineRule="auto"/>
                                <w:ind w:left="0" w:firstLine="0"/>
                              </w:pPr>
                              <w:r>
                                <w:rPr>
                                  <w:rFonts w:ascii="Arial" w:eastAsia="Arial" w:hAnsi="Arial" w:cs="Arial"/>
                                  <w:color w:val="FFFFFF"/>
                                  <w:sz w:val="16"/>
                                </w:rPr>
                                <w:t>‘</w:t>
                              </w:r>
                            </w:p>
                          </w:txbxContent>
                        </wps:txbx>
                        <wps:bodyPr horzOverflow="overflow" vert="horz" lIns="0" tIns="0" rIns="0" bIns="0" rtlCol="0">
                          <a:noAutofit/>
                        </wps:bodyPr>
                      </wps:wsp>
                      <wps:wsp>
                        <wps:cNvPr id="1381" name="Shape 1381"/>
                        <wps:cNvSpPr/>
                        <wps:spPr>
                          <a:xfrm>
                            <a:off x="3643122" y="4418839"/>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82" name="Shape 1382"/>
                        <wps:cNvSpPr/>
                        <wps:spPr>
                          <a:xfrm>
                            <a:off x="1878330" y="4069080"/>
                            <a:ext cx="1786509" cy="403860"/>
                          </a:xfrm>
                          <a:custGeom>
                            <a:avLst/>
                            <a:gdLst/>
                            <a:ahLst/>
                            <a:cxnLst/>
                            <a:rect l="0" t="0" r="0" b="0"/>
                            <a:pathLst>
                              <a:path w="1786509" h="403860">
                                <a:moveTo>
                                  <a:pt x="4572" y="0"/>
                                </a:moveTo>
                                <a:lnTo>
                                  <a:pt x="1786509" y="0"/>
                                </a:lnTo>
                                <a:lnTo>
                                  <a:pt x="1786509" y="9144"/>
                                </a:lnTo>
                                <a:lnTo>
                                  <a:pt x="9144" y="9144"/>
                                </a:lnTo>
                                <a:lnTo>
                                  <a:pt x="9144" y="394716"/>
                                </a:lnTo>
                                <a:lnTo>
                                  <a:pt x="1761173" y="394716"/>
                                </a:lnTo>
                                <a:lnTo>
                                  <a:pt x="1770126" y="358902"/>
                                </a:lnTo>
                                <a:cubicBezTo>
                                  <a:pt x="1770888" y="357378"/>
                                  <a:pt x="1772412" y="355854"/>
                                  <a:pt x="1773936" y="355092"/>
                                </a:cubicBezTo>
                                <a:lnTo>
                                  <a:pt x="1786509" y="351949"/>
                                </a:lnTo>
                                <a:lnTo>
                                  <a:pt x="1786509" y="361664"/>
                                </a:lnTo>
                                <a:lnTo>
                                  <a:pt x="1778660" y="363626"/>
                                </a:lnTo>
                                <a:lnTo>
                                  <a:pt x="1773428" y="384556"/>
                                </a:lnTo>
                                <a:lnTo>
                                  <a:pt x="1786509" y="371475"/>
                                </a:lnTo>
                                <a:lnTo>
                                  <a:pt x="1786509" y="385191"/>
                                </a:lnTo>
                                <a:lnTo>
                                  <a:pt x="1768602" y="403098"/>
                                </a:lnTo>
                                <a:cubicBezTo>
                                  <a:pt x="1767840" y="403860"/>
                                  <a:pt x="1766316" y="403860"/>
                                  <a:pt x="1764792" y="403860"/>
                                </a:cubicBezTo>
                                <a:lnTo>
                                  <a:pt x="4572" y="403860"/>
                                </a:lnTo>
                                <a:cubicBezTo>
                                  <a:pt x="1524" y="403860"/>
                                  <a:pt x="0" y="402336"/>
                                  <a:pt x="0" y="399288"/>
                                </a:cubicBezTo>
                                <a:lnTo>
                                  <a:pt x="0" y="4572"/>
                                </a:lnTo>
                                <a:cubicBezTo>
                                  <a:pt x="0" y="2286"/>
                                  <a:pt x="1524" y="0"/>
                                  <a:pt x="457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3" name="Shape 1383"/>
                        <wps:cNvSpPr/>
                        <wps:spPr>
                          <a:xfrm>
                            <a:off x="3664839" y="4069080"/>
                            <a:ext cx="32385" cy="385191"/>
                          </a:xfrm>
                          <a:custGeom>
                            <a:avLst/>
                            <a:gdLst/>
                            <a:ahLst/>
                            <a:cxnLst/>
                            <a:rect l="0" t="0" r="0" b="0"/>
                            <a:pathLst>
                              <a:path w="32385" h="385191">
                                <a:moveTo>
                                  <a:pt x="0" y="0"/>
                                </a:moveTo>
                                <a:lnTo>
                                  <a:pt x="27813" y="0"/>
                                </a:lnTo>
                                <a:cubicBezTo>
                                  <a:pt x="30861" y="0"/>
                                  <a:pt x="32385" y="2286"/>
                                  <a:pt x="32385" y="4572"/>
                                </a:cubicBezTo>
                                <a:lnTo>
                                  <a:pt x="32385" y="347472"/>
                                </a:lnTo>
                                <a:lnTo>
                                  <a:pt x="32385" y="349758"/>
                                </a:lnTo>
                                <a:lnTo>
                                  <a:pt x="32099" y="349758"/>
                                </a:lnTo>
                                <a:lnTo>
                                  <a:pt x="31623" y="353568"/>
                                </a:lnTo>
                                <a:lnTo>
                                  <a:pt x="0" y="385191"/>
                                </a:lnTo>
                                <a:lnTo>
                                  <a:pt x="0" y="371475"/>
                                </a:lnTo>
                                <a:lnTo>
                                  <a:pt x="13081" y="358394"/>
                                </a:lnTo>
                                <a:lnTo>
                                  <a:pt x="0" y="361664"/>
                                </a:lnTo>
                                <a:lnTo>
                                  <a:pt x="0" y="351949"/>
                                </a:lnTo>
                                <a:lnTo>
                                  <a:pt x="23241" y="346139"/>
                                </a:lnTo>
                                <a:lnTo>
                                  <a:pt x="2324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4" name="Shape 1384"/>
                        <wps:cNvSpPr/>
                        <wps:spPr>
                          <a:xfrm>
                            <a:off x="3557778" y="2670048"/>
                            <a:ext cx="1560576" cy="1139952"/>
                          </a:xfrm>
                          <a:custGeom>
                            <a:avLst/>
                            <a:gdLst/>
                            <a:ahLst/>
                            <a:cxnLst/>
                            <a:rect l="0" t="0" r="0" b="0"/>
                            <a:pathLst>
                              <a:path w="1560576" h="1139952">
                                <a:moveTo>
                                  <a:pt x="1522476" y="0"/>
                                </a:moveTo>
                                <a:lnTo>
                                  <a:pt x="1560576" y="762"/>
                                </a:lnTo>
                                <a:lnTo>
                                  <a:pt x="1560576" y="29718"/>
                                </a:lnTo>
                                <a:cubicBezTo>
                                  <a:pt x="1523098" y="705358"/>
                                  <a:pt x="753059" y="1066584"/>
                                  <a:pt x="158496" y="1099566"/>
                                </a:cubicBezTo>
                                <a:lnTo>
                                  <a:pt x="114790" y="1101165"/>
                                </a:lnTo>
                                <a:lnTo>
                                  <a:pt x="115824" y="1139952"/>
                                </a:lnTo>
                                <a:lnTo>
                                  <a:pt x="0" y="1085850"/>
                                </a:lnTo>
                                <a:lnTo>
                                  <a:pt x="112776" y="1025652"/>
                                </a:lnTo>
                                <a:lnTo>
                                  <a:pt x="113787" y="1063573"/>
                                </a:lnTo>
                                <a:lnTo>
                                  <a:pt x="156972" y="1061466"/>
                                </a:lnTo>
                                <a:lnTo>
                                  <a:pt x="233172" y="1054608"/>
                                </a:lnTo>
                                <a:cubicBezTo>
                                  <a:pt x="626364" y="1012063"/>
                                  <a:pt x="1039800" y="854583"/>
                                  <a:pt x="1304544" y="550164"/>
                                </a:cubicBezTo>
                                <a:lnTo>
                                  <a:pt x="1322832" y="528828"/>
                                </a:lnTo>
                                <a:lnTo>
                                  <a:pt x="1341120" y="505968"/>
                                </a:lnTo>
                                <a:cubicBezTo>
                                  <a:pt x="1442136" y="374282"/>
                                  <a:pt x="1509065" y="221488"/>
                                  <a:pt x="1520952" y="54864"/>
                                </a:cubicBezTo>
                                <a:lnTo>
                                  <a:pt x="1522476" y="27432"/>
                                </a:lnTo>
                                <a:lnTo>
                                  <a:pt x="15224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5" name="Shape 1385"/>
                        <wps:cNvSpPr/>
                        <wps:spPr>
                          <a:xfrm>
                            <a:off x="358902" y="2670810"/>
                            <a:ext cx="1657350" cy="1104138"/>
                          </a:xfrm>
                          <a:custGeom>
                            <a:avLst/>
                            <a:gdLst/>
                            <a:ahLst/>
                            <a:cxnLst/>
                            <a:rect l="0" t="0" r="0" b="0"/>
                            <a:pathLst>
                              <a:path w="1657350" h="1104138">
                                <a:moveTo>
                                  <a:pt x="48006" y="0"/>
                                </a:moveTo>
                                <a:lnTo>
                                  <a:pt x="114300" y="108966"/>
                                </a:lnTo>
                                <a:lnTo>
                                  <a:pt x="77188" y="111935"/>
                                </a:lnTo>
                                <a:lnTo>
                                  <a:pt x="80010" y="134112"/>
                                </a:lnTo>
                                <a:cubicBezTo>
                                  <a:pt x="210236" y="762813"/>
                                  <a:pt x="1006856" y="1055294"/>
                                  <a:pt x="1575054" y="1064514"/>
                                </a:cubicBezTo>
                                <a:lnTo>
                                  <a:pt x="1657350" y="1066038"/>
                                </a:lnTo>
                                <a:lnTo>
                                  <a:pt x="1656588" y="1104138"/>
                                </a:lnTo>
                                <a:lnTo>
                                  <a:pt x="1574292" y="1102614"/>
                                </a:lnTo>
                                <a:cubicBezTo>
                                  <a:pt x="986993" y="1092898"/>
                                  <a:pt x="176568" y="789470"/>
                                  <a:pt x="42672" y="141732"/>
                                </a:cubicBezTo>
                                <a:lnTo>
                                  <a:pt x="39045" y="114986"/>
                                </a:lnTo>
                                <a:lnTo>
                                  <a:pt x="0" y="118110"/>
                                </a:lnTo>
                                <a:lnTo>
                                  <a:pt x="480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6" name="Shape 1386"/>
                        <wps:cNvSpPr/>
                        <wps:spPr>
                          <a:xfrm>
                            <a:off x="397764" y="1229869"/>
                            <a:ext cx="1069848" cy="1056132"/>
                          </a:xfrm>
                          <a:custGeom>
                            <a:avLst/>
                            <a:gdLst/>
                            <a:ahLst/>
                            <a:cxnLst/>
                            <a:rect l="0" t="0" r="0" b="0"/>
                            <a:pathLst>
                              <a:path w="1069848" h="1056132">
                                <a:moveTo>
                                  <a:pt x="952500" y="0"/>
                                </a:moveTo>
                                <a:lnTo>
                                  <a:pt x="1069848" y="49530"/>
                                </a:lnTo>
                                <a:lnTo>
                                  <a:pt x="960120" y="114300"/>
                                </a:lnTo>
                                <a:lnTo>
                                  <a:pt x="957643" y="77148"/>
                                </a:lnTo>
                                <a:lnTo>
                                  <a:pt x="909828" y="83058"/>
                                </a:lnTo>
                                <a:cubicBezTo>
                                  <a:pt x="446342" y="156553"/>
                                  <a:pt x="57150" y="524459"/>
                                  <a:pt x="38100" y="1006602"/>
                                </a:cubicBezTo>
                                <a:lnTo>
                                  <a:pt x="38100" y="1056132"/>
                                </a:lnTo>
                                <a:lnTo>
                                  <a:pt x="0" y="1056132"/>
                                </a:lnTo>
                                <a:lnTo>
                                  <a:pt x="0" y="1004316"/>
                                </a:lnTo>
                                <a:cubicBezTo>
                                  <a:pt x="20638" y="503162"/>
                                  <a:pt x="423278" y="121399"/>
                                  <a:pt x="905256" y="44958"/>
                                </a:cubicBezTo>
                                <a:lnTo>
                                  <a:pt x="955124" y="39355"/>
                                </a:lnTo>
                                <a:lnTo>
                                  <a:pt x="9525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7" name="Shape 1387"/>
                        <wps:cNvSpPr/>
                        <wps:spPr>
                          <a:xfrm>
                            <a:off x="4093464" y="1270255"/>
                            <a:ext cx="1056132" cy="1005840"/>
                          </a:xfrm>
                          <a:custGeom>
                            <a:avLst/>
                            <a:gdLst/>
                            <a:ahLst/>
                            <a:cxnLst/>
                            <a:rect l="0" t="0" r="0" b="0"/>
                            <a:pathLst>
                              <a:path w="1056132" h="1005840">
                                <a:moveTo>
                                  <a:pt x="762" y="0"/>
                                </a:moveTo>
                                <a:lnTo>
                                  <a:pt x="52578" y="762"/>
                                </a:lnTo>
                                <a:cubicBezTo>
                                  <a:pt x="531558" y="24536"/>
                                  <a:pt x="938162" y="375501"/>
                                  <a:pt x="1013460" y="851916"/>
                                </a:cubicBezTo>
                                <a:lnTo>
                                  <a:pt x="1017584" y="890058"/>
                                </a:lnTo>
                                <a:lnTo>
                                  <a:pt x="1056132" y="887730"/>
                                </a:lnTo>
                                <a:lnTo>
                                  <a:pt x="1005840" y="1005840"/>
                                </a:lnTo>
                                <a:lnTo>
                                  <a:pt x="942594" y="894588"/>
                                </a:lnTo>
                                <a:lnTo>
                                  <a:pt x="979434" y="892363"/>
                                </a:lnTo>
                                <a:lnTo>
                                  <a:pt x="976122" y="858774"/>
                                </a:lnTo>
                                <a:cubicBezTo>
                                  <a:pt x="902716" y="399047"/>
                                  <a:pt x="514248" y="62713"/>
                                  <a:pt x="51816" y="38862"/>
                                </a:cubicBezTo>
                                <a:lnTo>
                                  <a:pt x="0" y="38100"/>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8" name="Shape 1388"/>
                        <wps:cNvSpPr/>
                        <wps:spPr>
                          <a:xfrm>
                            <a:off x="1139952" y="1481329"/>
                            <a:ext cx="339852" cy="1687068"/>
                          </a:xfrm>
                          <a:custGeom>
                            <a:avLst/>
                            <a:gdLst/>
                            <a:ahLst/>
                            <a:cxnLst/>
                            <a:rect l="0" t="0" r="0" b="0"/>
                            <a:pathLst>
                              <a:path w="339852" h="1687068">
                                <a:moveTo>
                                  <a:pt x="339852" y="0"/>
                                </a:moveTo>
                                <a:lnTo>
                                  <a:pt x="339852" y="9906"/>
                                </a:lnTo>
                                <a:lnTo>
                                  <a:pt x="331470" y="9906"/>
                                </a:lnTo>
                                <a:lnTo>
                                  <a:pt x="323088" y="10668"/>
                                </a:lnTo>
                                <a:cubicBezTo>
                                  <a:pt x="258737" y="13907"/>
                                  <a:pt x="181597" y="57417"/>
                                  <a:pt x="177546" y="128016"/>
                                </a:cubicBezTo>
                                <a:lnTo>
                                  <a:pt x="176784" y="134112"/>
                                </a:lnTo>
                                <a:lnTo>
                                  <a:pt x="176784" y="714756"/>
                                </a:lnTo>
                                <a:cubicBezTo>
                                  <a:pt x="176936" y="774545"/>
                                  <a:pt x="130061" y="816881"/>
                                  <a:pt x="76455" y="836396"/>
                                </a:cubicBezTo>
                                <a:lnTo>
                                  <a:pt x="41843" y="843852"/>
                                </a:lnTo>
                                <a:lnTo>
                                  <a:pt x="74986" y="850782"/>
                                </a:lnTo>
                                <a:cubicBezTo>
                                  <a:pt x="127013" y="869125"/>
                                  <a:pt x="172583" y="908895"/>
                                  <a:pt x="176784" y="966216"/>
                                </a:cubicBezTo>
                                <a:lnTo>
                                  <a:pt x="176784" y="1553718"/>
                                </a:lnTo>
                                <a:cubicBezTo>
                                  <a:pt x="178867" y="1628610"/>
                                  <a:pt x="255105" y="1672743"/>
                                  <a:pt x="323088" y="1677162"/>
                                </a:cubicBezTo>
                                <a:lnTo>
                                  <a:pt x="331470" y="1677924"/>
                                </a:lnTo>
                                <a:lnTo>
                                  <a:pt x="339852" y="1677924"/>
                                </a:lnTo>
                                <a:lnTo>
                                  <a:pt x="339852" y="1687068"/>
                                </a:lnTo>
                                <a:lnTo>
                                  <a:pt x="330708" y="1687068"/>
                                </a:lnTo>
                                <a:lnTo>
                                  <a:pt x="322326" y="1686306"/>
                                </a:lnTo>
                                <a:cubicBezTo>
                                  <a:pt x="252374" y="1683195"/>
                                  <a:pt x="173418" y="1636230"/>
                                  <a:pt x="167640" y="1560576"/>
                                </a:cubicBezTo>
                                <a:lnTo>
                                  <a:pt x="167640" y="973074"/>
                                </a:lnTo>
                                <a:cubicBezTo>
                                  <a:pt x="165697" y="897890"/>
                                  <a:pt x="89370" y="853796"/>
                                  <a:pt x="21336" y="849630"/>
                                </a:cubicBezTo>
                                <a:lnTo>
                                  <a:pt x="12954" y="848868"/>
                                </a:lnTo>
                                <a:lnTo>
                                  <a:pt x="4572" y="848868"/>
                                </a:lnTo>
                                <a:cubicBezTo>
                                  <a:pt x="2286" y="848868"/>
                                  <a:pt x="0" y="846582"/>
                                  <a:pt x="0" y="843534"/>
                                </a:cubicBezTo>
                                <a:cubicBezTo>
                                  <a:pt x="0" y="841248"/>
                                  <a:pt x="2286" y="838962"/>
                                  <a:pt x="4572" y="838962"/>
                                </a:cubicBezTo>
                                <a:lnTo>
                                  <a:pt x="12954" y="838962"/>
                                </a:lnTo>
                                <a:lnTo>
                                  <a:pt x="21336" y="838200"/>
                                </a:lnTo>
                                <a:cubicBezTo>
                                  <a:pt x="85827" y="835012"/>
                                  <a:pt x="162725" y="791528"/>
                                  <a:pt x="166878" y="720852"/>
                                </a:cubicBezTo>
                                <a:lnTo>
                                  <a:pt x="167640" y="714756"/>
                                </a:lnTo>
                                <a:lnTo>
                                  <a:pt x="167640" y="134112"/>
                                </a:lnTo>
                                <a:cubicBezTo>
                                  <a:pt x="167526" y="54546"/>
                                  <a:pt x="250774" y="5410"/>
                                  <a:pt x="322326" y="762"/>
                                </a:cubicBezTo>
                                <a:lnTo>
                                  <a:pt x="330708" y="762"/>
                                </a:lnTo>
                                <a:lnTo>
                                  <a:pt x="3398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0" name="Shape 1390"/>
                        <wps:cNvSpPr/>
                        <wps:spPr>
                          <a:xfrm>
                            <a:off x="1850136" y="4804411"/>
                            <a:ext cx="969640" cy="663702"/>
                          </a:xfrm>
                          <a:custGeom>
                            <a:avLst/>
                            <a:gdLst/>
                            <a:ahLst/>
                            <a:cxnLst/>
                            <a:rect l="0" t="0" r="0" b="0"/>
                            <a:pathLst>
                              <a:path w="969640" h="663702">
                                <a:moveTo>
                                  <a:pt x="969264" y="0"/>
                                </a:moveTo>
                                <a:lnTo>
                                  <a:pt x="969640" y="128"/>
                                </a:lnTo>
                                <a:lnTo>
                                  <a:pt x="969640" y="9794"/>
                                </a:lnTo>
                                <a:lnTo>
                                  <a:pt x="969265" y="9666"/>
                                </a:lnTo>
                                <a:lnTo>
                                  <a:pt x="29355" y="331470"/>
                                </a:lnTo>
                                <a:lnTo>
                                  <a:pt x="969265" y="653274"/>
                                </a:lnTo>
                                <a:lnTo>
                                  <a:pt x="969640" y="653147"/>
                                </a:lnTo>
                                <a:lnTo>
                                  <a:pt x="969640" y="663573"/>
                                </a:lnTo>
                                <a:lnTo>
                                  <a:pt x="969264" y="663702"/>
                                </a:lnTo>
                                <a:lnTo>
                                  <a:pt x="0" y="331470"/>
                                </a:lnTo>
                                <a:lnTo>
                                  <a:pt x="9692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1" name="Shape 1391"/>
                        <wps:cNvSpPr/>
                        <wps:spPr>
                          <a:xfrm>
                            <a:off x="2819776" y="4804539"/>
                            <a:ext cx="969651" cy="663445"/>
                          </a:xfrm>
                          <a:custGeom>
                            <a:avLst/>
                            <a:gdLst/>
                            <a:ahLst/>
                            <a:cxnLst/>
                            <a:rect l="0" t="0" r="0" b="0"/>
                            <a:pathLst>
                              <a:path w="969651" h="663445">
                                <a:moveTo>
                                  <a:pt x="0" y="0"/>
                                </a:moveTo>
                                <a:lnTo>
                                  <a:pt x="969651" y="331342"/>
                                </a:lnTo>
                                <a:lnTo>
                                  <a:pt x="0" y="663445"/>
                                </a:lnTo>
                                <a:lnTo>
                                  <a:pt x="0" y="653018"/>
                                </a:lnTo>
                                <a:lnTo>
                                  <a:pt x="940284" y="331342"/>
                                </a:lnTo>
                                <a:lnTo>
                                  <a:pt x="0" y="96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3" name="Shape 1393"/>
                        <wps:cNvSpPr/>
                        <wps:spPr>
                          <a:xfrm>
                            <a:off x="1918716" y="0"/>
                            <a:ext cx="868299" cy="664464"/>
                          </a:xfrm>
                          <a:custGeom>
                            <a:avLst/>
                            <a:gdLst/>
                            <a:ahLst/>
                            <a:cxnLst/>
                            <a:rect l="0" t="0" r="0" b="0"/>
                            <a:pathLst>
                              <a:path w="868299" h="664464">
                                <a:moveTo>
                                  <a:pt x="867918" y="0"/>
                                </a:moveTo>
                                <a:lnTo>
                                  <a:pt x="868299" y="146"/>
                                </a:lnTo>
                                <a:lnTo>
                                  <a:pt x="868299" y="10635"/>
                                </a:lnTo>
                                <a:lnTo>
                                  <a:pt x="868299" y="10634"/>
                                </a:lnTo>
                                <a:lnTo>
                                  <a:pt x="27198" y="332232"/>
                                </a:lnTo>
                                <a:lnTo>
                                  <a:pt x="868299" y="653830"/>
                                </a:lnTo>
                                <a:lnTo>
                                  <a:pt x="868299" y="653830"/>
                                </a:lnTo>
                                <a:lnTo>
                                  <a:pt x="868299" y="664318"/>
                                </a:lnTo>
                                <a:lnTo>
                                  <a:pt x="867918" y="664464"/>
                                </a:lnTo>
                                <a:lnTo>
                                  <a:pt x="0" y="332232"/>
                                </a:lnTo>
                                <a:lnTo>
                                  <a:pt x="8679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4" name="Shape 1394"/>
                        <wps:cNvSpPr/>
                        <wps:spPr>
                          <a:xfrm>
                            <a:off x="2787015" y="146"/>
                            <a:ext cx="868299" cy="664172"/>
                          </a:xfrm>
                          <a:custGeom>
                            <a:avLst/>
                            <a:gdLst/>
                            <a:ahLst/>
                            <a:cxnLst/>
                            <a:rect l="0" t="0" r="0" b="0"/>
                            <a:pathLst>
                              <a:path w="868299" h="664172">
                                <a:moveTo>
                                  <a:pt x="0" y="0"/>
                                </a:moveTo>
                                <a:lnTo>
                                  <a:pt x="868299" y="332086"/>
                                </a:lnTo>
                                <a:lnTo>
                                  <a:pt x="0" y="664172"/>
                                </a:lnTo>
                                <a:lnTo>
                                  <a:pt x="0" y="653684"/>
                                </a:lnTo>
                                <a:lnTo>
                                  <a:pt x="841101" y="332086"/>
                                </a:lnTo>
                                <a:lnTo>
                                  <a:pt x="0" y="1048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5" name="Shape 1395"/>
                        <wps:cNvSpPr/>
                        <wps:spPr>
                          <a:xfrm>
                            <a:off x="2729484" y="665988"/>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6" name="Shape 1396"/>
                        <wps:cNvSpPr/>
                        <wps:spPr>
                          <a:xfrm>
                            <a:off x="2762250" y="4468369"/>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7" name="Rectangle 1397"/>
                        <wps:cNvSpPr/>
                        <wps:spPr>
                          <a:xfrm>
                            <a:off x="2244852" y="5063104"/>
                            <a:ext cx="1482200" cy="154840"/>
                          </a:xfrm>
                          <a:prstGeom prst="rect">
                            <a:avLst/>
                          </a:prstGeom>
                          <a:ln>
                            <a:noFill/>
                          </a:ln>
                        </wps:spPr>
                        <wps:txbx>
                          <w:txbxContent>
                            <w:p w14:paraId="19334140" w14:textId="77777777" w:rsidR="00945698" w:rsidRDefault="00945698">
                              <w:pPr>
                                <w:spacing w:after="160" w:line="259" w:lineRule="auto"/>
                                <w:ind w:left="0" w:firstLine="0"/>
                              </w:pPr>
                              <w:r>
                                <w:rPr>
                                  <w:sz w:val="18"/>
                                </w:rPr>
                                <w:t>Stakeholder satisfaction</w:t>
                              </w:r>
                            </w:p>
                          </w:txbxContent>
                        </wps:txbx>
                        <wps:bodyPr horzOverflow="overflow" vert="horz" lIns="0" tIns="0" rIns="0" bIns="0" rtlCol="0">
                          <a:noAutofit/>
                        </wps:bodyPr>
                      </wps:wsp>
                      <wps:wsp>
                        <wps:cNvPr id="1398" name="Rectangle 1398"/>
                        <wps:cNvSpPr/>
                        <wps:spPr>
                          <a:xfrm>
                            <a:off x="2070350" y="4142612"/>
                            <a:ext cx="1572956" cy="154840"/>
                          </a:xfrm>
                          <a:prstGeom prst="rect">
                            <a:avLst/>
                          </a:prstGeom>
                          <a:ln>
                            <a:noFill/>
                          </a:ln>
                        </wps:spPr>
                        <wps:txbx>
                          <w:txbxContent>
                            <w:p w14:paraId="2F5CDDDB" w14:textId="77777777" w:rsidR="00945698" w:rsidRDefault="00945698">
                              <w:pPr>
                                <w:spacing w:after="160" w:line="259" w:lineRule="auto"/>
                                <w:ind w:left="0" w:firstLine="0"/>
                              </w:pPr>
                              <w:r>
                                <w:rPr>
                                  <w:sz w:val="18"/>
                                </w:rPr>
                                <w:t xml:space="preserve">Improvements recorded, </w:t>
                              </w:r>
                            </w:p>
                          </w:txbxContent>
                        </wps:txbx>
                        <wps:bodyPr horzOverflow="overflow" vert="horz" lIns="0" tIns="0" rIns="0" bIns="0" rtlCol="0">
                          <a:noAutofit/>
                        </wps:bodyPr>
                      </wps:wsp>
                      <wps:wsp>
                        <wps:cNvPr id="1399" name="Rectangle 1399"/>
                        <wps:cNvSpPr/>
                        <wps:spPr>
                          <a:xfrm>
                            <a:off x="2070350" y="4282058"/>
                            <a:ext cx="1926826" cy="154840"/>
                          </a:xfrm>
                          <a:prstGeom prst="rect">
                            <a:avLst/>
                          </a:prstGeom>
                          <a:ln>
                            <a:noFill/>
                          </a:ln>
                        </wps:spPr>
                        <wps:txbx>
                          <w:txbxContent>
                            <w:p w14:paraId="38DD1F98" w14:textId="77777777" w:rsidR="00945698" w:rsidRDefault="00945698">
                              <w:pPr>
                                <w:spacing w:after="160" w:line="259" w:lineRule="auto"/>
                                <w:ind w:left="0" w:firstLine="0"/>
                              </w:pPr>
                              <w:r>
                                <w:rPr>
                                  <w:sz w:val="18"/>
                                </w:rPr>
                                <w:t xml:space="preserve">implemented </w:t>
                              </w:r>
                              <w:r>
                                <w:rPr>
                                  <w:sz w:val="18"/>
                                </w:rPr>
                                <w:t>&amp; communicated</w:t>
                              </w:r>
                            </w:p>
                          </w:txbxContent>
                        </wps:txbx>
                        <wps:bodyPr horzOverflow="overflow" vert="horz" lIns="0" tIns="0" rIns="0" bIns="0" rtlCol="0">
                          <a:noAutofit/>
                        </wps:bodyPr>
                      </wps:wsp>
                      <wps:wsp>
                        <wps:cNvPr id="1400" name="Rectangle 1400"/>
                        <wps:cNvSpPr/>
                        <wps:spPr>
                          <a:xfrm>
                            <a:off x="2203704" y="268607"/>
                            <a:ext cx="1616053" cy="154840"/>
                          </a:xfrm>
                          <a:prstGeom prst="rect">
                            <a:avLst/>
                          </a:prstGeom>
                          <a:ln>
                            <a:noFill/>
                          </a:ln>
                        </wps:spPr>
                        <wps:txbx>
                          <w:txbxContent>
                            <w:p w14:paraId="4FC805CD" w14:textId="77777777" w:rsidR="00945698" w:rsidRDefault="00945698">
                              <w:pPr>
                                <w:spacing w:after="160" w:line="259" w:lineRule="auto"/>
                                <w:ind w:left="0" w:firstLine="0"/>
                              </w:pPr>
                              <w:r>
                                <w:rPr>
                                  <w:sz w:val="18"/>
                                </w:rPr>
                                <w:t xml:space="preserve">Stakeholder </w:t>
                              </w:r>
                              <w:r>
                                <w:rPr>
                                  <w:sz w:val="18"/>
                                </w:rPr>
                                <w:t>requirements</w:t>
                              </w:r>
                            </w:p>
                          </w:txbxContent>
                        </wps:txbx>
                        <wps:bodyPr horzOverflow="overflow" vert="horz" lIns="0" tIns="0" rIns="0" bIns="0" rtlCol="0">
                          <a:noAutofit/>
                        </wps:bodyPr>
                      </wps:wsp>
                      <wps:wsp>
                        <wps:cNvPr id="1401" name="Rectangle 1401"/>
                        <wps:cNvSpPr/>
                        <wps:spPr>
                          <a:xfrm>
                            <a:off x="2410964" y="3574163"/>
                            <a:ext cx="889767" cy="154840"/>
                          </a:xfrm>
                          <a:prstGeom prst="rect">
                            <a:avLst/>
                          </a:prstGeom>
                          <a:ln>
                            <a:noFill/>
                          </a:ln>
                        </wps:spPr>
                        <wps:txbx>
                          <w:txbxContent>
                            <w:p w14:paraId="4E49B86C" w14:textId="77777777" w:rsidR="00945698" w:rsidRDefault="00945698">
                              <w:pPr>
                                <w:spacing w:after="160" w:line="259" w:lineRule="auto"/>
                                <w:ind w:left="0" w:firstLine="0"/>
                              </w:pPr>
                              <w:r>
                                <w:rPr>
                                  <w:color w:val="FFFFFF"/>
                                  <w:sz w:val="18"/>
                                </w:rPr>
                                <w:t xml:space="preserve">CONTINUOUS </w:t>
                              </w:r>
                            </w:p>
                          </w:txbxContent>
                        </wps:txbx>
                        <wps:bodyPr horzOverflow="overflow" vert="horz" lIns="0" tIns="0" rIns="0" bIns="0" rtlCol="0">
                          <a:noAutofit/>
                        </wps:bodyPr>
                      </wps:wsp>
                      <wps:wsp>
                        <wps:cNvPr id="1402" name="Rectangle 1402"/>
                        <wps:cNvSpPr/>
                        <wps:spPr>
                          <a:xfrm>
                            <a:off x="2410964" y="3713609"/>
                            <a:ext cx="965838" cy="154840"/>
                          </a:xfrm>
                          <a:prstGeom prst="rect">
                            <a:avLst/>
                          </a:prstGeom>
                          <a:ln>
                            <a:noFill/>
                          </a:ln>
                        </wps:spPr>
                        <wps:txbx>
                          <w:txbxContent>
                            <w:p w14:paraId="35B1D792" w14:textId="77777777" w:rsidR="00945698" w:rsidRDefault="00945698">
                              <w:pPr>
                                <w:spacing w:after="160" w:line="259" w:lineRule="auto"/>
                                <w:ind w:left="0" w:firstLine="0"/>
                              </w:pPr>
                              <w:r>
                                <w:rPr>
                                  <w:color w:val="FFFFFF"/>
                                  <w:sz w:val="18"/>
                                </w:rPr>
                                <w:t>IMPROVEMENT</w:t>
                              </w:r>
                            </w:p>
                          </w:txbxContent>
                        </wps:txbx>
                        <wps:bodyPr horzOverflow="overflow" vert="horz" lIns="0" tIns="0" rIns="0" bIns="0" rtlCol="0">
                          <a:noAutofit/>
                        </wps:bodyPr>
                      </wps:wsp>
                      <wps:wsp>
                        <wps:cNvPr id="1403" name="Rectangle 1403"/>
                        <wps:cNvSpPr/>
                        <wps:spPr>
                          <a:xfrm>
                            <a:off x="2051297" y="1550287"/>
                            <a:ext cx="1740496" cy="154840"/>
                          </a:xfrm>
                          <a:prstGeom prst="rect">
                            <a:avLst/>
                          </a:prstGeom>
                          <a:ln>
                            <a:noFill/>
                          </a:ln>
                        </wps:spPr>
                        <wps:txbx>
                          <w:txbxContent>
                            <w:p w14:paraId="2F5DC627" w14:textId="77777777" w:rsidR="00945698" w:rsidRDefault="00945698">
                              <w:pPr>
                                <w:spacing w:after="160" w:line="259" w:lineRule="auto"/>
                                <w:ind w:left="0" w:firstLine="0"/>
                              </w:pPr>
                              <w:r>
                                <w:rPr>
                                  <w:sz w:val="18"/>
                                </w:rPr>
                                <w:t>Check for recurring patterns</w:t>
                              </w:r>
                            </w:p>
                          </w:txbxContent>
                        </wps:txbx>
                        <wps:bodyPr horzOverflow="overflow" vert="horz" lIns="0" tIns="0" rIns="0" bIns="0" rtlCol="0">
                          <a:noAutofit/>
                        </wps:bodyPr>
                      </wps:wsp>
                      <wps:wsp>
                        <wps:cNvPr id="1404" name="Rectangle 1404"/>
                        <wps:cNvSpPr/>
                        <wps:spPr>
                          <a:xfrm>
                            <a:off x="2304277" y="1739259"/>
                            <a:ext cx="1827162" cy="154840"/>
                          </a:xfrm>
                          <a:prstGeom prst="rect">
                            <a:avLst/>
                          </a:prstGeom>
                          <a:ln>
                            <a:noFill/>
                          </a:ln>
                        </wps:spPr>
                        <wps:txbx>
                          <w:txbxContent>
                            <w:p w14:paraId="225400F0" w14:textId="77777777" w:rsidR="00945698" w:rsidRDefault="00945698">
                              <w:pPr>
                                <w:spacing w:after="160" w:line="259" w:lineRule="auto"/>
                                <w:ind w:left="0" w:firstLine="0"/>
                              </w:pPr>
                              <w:r>
                                <w:rPr>
                                  <w:color w:val="FFFFFF"/>
                                  <w:sz w:val="18"/>
                                </w:rPr>
                                <w:t xml:space="preserve">CORRECTIVE OR PREVENTIVE </w:t>
                              </w:r>
                            </w:p>
                          </w:txbxContent>
                        </wps:txbx>
                        <wps:bodyPr horzOverflow="overflow" vert="horz" lIns="0" tIns="0" rIns="0" bIns="0" rtlCol="0">
                          <a:noAutofit/>
                        </wps:bodyPr>
                      </wps:wsp>
                      <wps:wsp>
                        <wps:cNvPr id="1405" name="Rectangle 1405"/>
                        <wps:cNvSpPr/>
                        <wps:spPr>
                          <a:xfrm>
                            <a:off x="2304277" y="1879471"/>
                            <a:ext cx="1239411" cy="154840"/>
                          </a:xfrm>
                          <a:prstGeom prst="rect">
                            <a:avLst/>
                          </a:prstGeom>
                          <a:ln>
                            <a:noFill/>
                          </a:ln>
                        </wps:spPr>
                        <wps:txbx>
                          <w:txbxContent>
                            <w:p w14:paraId="7D4E03CF" w14:textId="77777777" w:rsidR="00945698" w:rsidRDefault="00945698">
                              <w:pPr>
                                <w:spacing w:after="160" w:line="259" w:lineRule="auto"/>
                                <w:ind w:left="0" w:firstLine="0"/>
                              </w:pPr>
                              <w:r>
                                <w:rPr>
                                  <w:color w:val="FFFFFF"/>
                                  <w:sz w:val="18"/>
                                </w:rPr>
                                <w:t>ACTION if necessary</w:t>
                              </w:r>
                            </w:p>
                          </w:txbxContent>
                        </wps:txbx>
                        <wps:bodyPr horzOverflow="overflow" vert="horz" lIns="0" tIns="0" rIns="0" bIns="0" rtlCol="0">
                          <a:noAutofit/>
                        </wps:bodyPr>
                      </wps:wsp>
                      <wps:wsp>
                        <wps:cNvPr id="1406" name="Rectangle 1406"/>
                        <wps:cNvSpPr/>
                        <wps:spPr>
                          <a:xfrm>
                            <a:off x="1580381" y="2213227"/>
                            <a:ext cx="2793228" cy="154840"/>
                          </a:xfrm>
                          <a:prstGeom prst="rect">
                            <a:avLst/>
                          </a:prstGeom>
                          <a:ln>
                            <a:noFill/>
                          </a:ln>
                        </wps:spPr>
                        <wps:txbx>
                          <w:txbxContent>
                            <w:p w14:paraId="5AC3E2D6" w14:textId="77777777" w:rsidR="00945698" w:rsidRPr="00945698" w:rsidRDefault="00945698">
                              <w:pPr>
                                <w:spacing w:after="160" w:line="259" w:lineRule="auto"/>
                                <w:ind w:left="0" w:firstLine="0"/>
                                <w:rPr>
                                  <w:lang w:val="en-US"/>
                                </w:rPr>
                              </w:pPr>
                              <w:r w:rsidRPr="00945698">
                                <w:rPr>
                                  <w:sz w:val="18"/>
                                  <w:lang w:val="en-US"/>
                                </w:rPr>
                                <w:t xml:space="preserve">Suggested improvements (e.g. Staff business </w:t>
                              </w:r>
                            </w:p>
                          </w:txbxContent>
                        </wps:txbx>
                        <wps:bodyPr horzOverflow="overflow" vert="horz" lIns="0" tIns="0" rIns="0" bIns="0" rtlCol="0">
                          <a:noAutofit/>
                        </wps:bodyPr>
                      </wps:wsp>
                      <wps:wsp>
                        <wps:cNvPr id="1407" name="Rectangle 1407"/>
                        <wps:cNvSpPr/>
                        <wps:spPr>
                          <a:xfrm>
                            <a:off x="1580381" y="2352673"/>
                            <a:ext cx="3295407" cy="154840"/>
                          </a:xfrm>
                          <a:prstGeom prst="rect">
                            <a:avLst/>
                          </a:prstGeom>
                          <a:ln>
                            <a:noFill/>
                          </a:ln>
                        </wps:spPr>
                        <wps:txbx>
                          <w:txbxContent>
                            <w:p w14:paraId="031AA9F2" w14:textId="77777777" w:rsidR="00945698" w:rsidRPr="00945698" w:rsidRDefault="00945698">
                              <w:pPr>
                                <w:spacing w:after="160" w:line="259" w:lineRule="auto"/>
                                <w:ind w:left="0" w:firstLine="0"/>
                                <w:rPr>
                                  <w:lang w:val="en-US"/>
                                </w:rPr>
                              </w:pPr>
                              <w:r w:rsidRPr="00945698">
                                <w:rPr>
                                  <w:sz w:val="18"/>
                                  <w:lang w:val="en-US"/>
                                </w:rPr>
                                <w:t>requirement, risk assessment, stakeholder comment)</w:t>
                              </w:r>
                            </w:p>
                          </w:txbxContent>
                        </wps:txbx>
                        <wps:bodyPr horzOverflow="overflow" vert="horz" lIns="0" tIns="0" rIns="0" bIns="0" rtlCol="0">
                          <a:noAutofit/>
                        </wps:bodyPr>
                      </wps:wsp>
                      <wps:wsp>
                        <wps:cNvPr id="1408" name="Rectangle 1408"/>
                        <wps:cNvSpPr/>
                        <wps:spPr>
                          <a:xfrm>
                            <a:off x="1580381" y="2703197"/>
                            <a:ext cx="2370098" cy="154840"/>
                          </a:xfrm>
                          <a:prstGeom prst="rect">
                            <a:avLst/>
                          </a:prstGeom>
                          <a:ln>
                            <a:noFill/>
                          </a:ln>
                        </wps:spPr>
                        <wps:txbx>
                          <w:txbxContent>
                            <w:p w14:paraId="2DC067A8" w14:textId="77777777" w:rsidR="00945698" w:rsidRDefault="00945698">
                              <w:pPr>
                                <w:spacing w:after="160" w:line="259" w:lineRule="auto"/>
                                <w:ind w:left="0" w:firstLine="0"/>
                              </w:pPr>
                              <w:r>
                                <w:rPr>
                                  <w:sz w:val="18"/>
                                </w:rPr>
                                <w:t>INTERNAL / EXTERNAL AUDIT RESULTS</w:t>
                              </w:r>
                            </w:p>
                          </w:txbxContent>
                        </wps:txbx>
                        <wps:bodyPr horzOverflow="overflow" vert="horz" lIns="0" tIns="0" rIns="0" bIns="0" rtlCol="0">
                          <a:noAutofit/>
                        </wps:bodyPr>
                      </wps:wsp>
                      <wps:wsp>
                        <wps:cNvPr id="1409" name="Rectangle 1409"/>
                        <wps:cNvSpPr/>
                        <wps:spPr>
                          <a:xfrm>
                            <a:off x="1608578" y="3138303"/>
                            <a:ext cx="1475071" cy="154840"/>
                          </a:xfrm>
                          <a:prstGeom prst="rect">
                            <a:avLst/>
                          </a:prstGeom>
                          <a:ln>
                            <a:noFill/>
                          </a:ln>
                        </wps:spPr>
                        <wps:txbx>
                          <w:txbxContent>
                            <w:p w14:paraId="0EE69A5D" w14:textId="77777777" w:rsidR="00945698" w:rsidRDefault="00945698">
                              <w:pPr>
                                <w:spacing w:after="160" w:line="259" w:lineRule="auto"/>
                                <w:ind w:left="0" w:firstLine="0"/>
                              </w:pPr>
                              <w:r>
                                <w:rPr>
                                  <w:sz w:val="18"/>
                                </w:rPr>
                                <w:t>MANAGEMENT REVIEW</w:t>
                              </w:r>
                            </w:p>
                          </w:txbxContent>
                        </wps:txbx>
                        <wps:bodyPr horzOverflow="overflow" vert="horz" lIns="0" tIns="0" rIns="0" bIns="0" rtlCol="0">
                          <a:noAutofit/>
                        </wps:bodyPr>
                      </wps:wsp>
                      <wps:wsp>
                        <wps:cNvPr id="1410" name="Rectangle 1410"/>
                        <wps:cNvSpPr/>
                        <wps:spPr>
                          <a:xfrm>
                            <a:off x="43434" y="2329058"/>
                            <a:ext cx="805123" cy="154840"/>
                          </a:xfrm>
                          <a:prstGeom prst="rect">
                            <a:avLst/>
                          </a:prstGeom>
                          <a:ln>
                            <a:noFill/>
                          </a:ln>
                        </wps:spPr>
                        <wps:txbx>
                          <w:txbxContent>
                            <w:p w14:paraId="54E1E65A" w14:textId="77777777" w:rsidR="00945698" w:rsidRDefault="00945698">
                              <w:pPr>
                                <w:spacing w:after="160" w:line="259" w:lineRule="auto"/>
                                <w:ind w:left="0" w:firstLine="0"/>
                              </w:pPr>
                              <w:r>
                                <w:rPr>
                                  <w:sz w:val="18"/>
                                </w:rPr>
                                <w:t xml:space="preserve">Potential for </w:t>
                              </w:r>
                            </w:p>
                          </w:txbxContent>
                        </wps:txbx>
                        <wps:bodyPr horzOverflow="overflow" vert="horz" lIns="0" tIns="0" rIns="0" bIns="0" rtlCol="0">
                          <a:noAutofit/>
                        </wps:bodyPr>
                      </wps:wsp>
                      <wps:wsp>
                        <wps:cNvPr id="1411" name="Rectangle 1411"/>
                        <wps:cNvSpPr/>
                        <wps:spPr>
                          <a:xfrm>
                            <a:off x="43434" y="2468504"/>
                            <a:ext cx="842550" cy="154840"/>
                          </a:xfrm>
                          <a:prstGeom prst="rect">
                            <a:avLst/>
                          </a:prstGeom>
                          <a:ln>
                            <a:noFill/>
                          </a:ln>
                        </wps:spPr>
                        <wps:txbx>
                          <w:txbxContent>
                            <w:p w14:paraId="0FE740DC" w14:textId="77777777" w:rsidR="00945698" w:rsidRDefault="00945698">
                              <w:pPr>
                                <w:spacing w:after="160" w:line="259" w:lineRule="auto"/>
                                <w:ind w:left="0" w:firstLine="0"/>
                              </w:pPr>
                              <w:r>
                                <w:rPr>
                                  <w:sz w:val="18"/>
                                </w:rPr>
                                <w:t>improvement</w:t>
                              </w:r>
                            </w:p>
                          </w:txbxContent>
                        </wps:txbx>
                        <wps:bodyPr horzOverflow="overflow" vert="horz" lIns="0" tIns="0" rIns="0" bIns="0" rtlCol="0">
                          <a:noAutofit/>
                        </wps:bodyPr>
                      </wps:wsp>
                      <wps:wsp>
                        <wps:cNvPr id="1412" name="Rectangle 1412"/>
                        <wps:cNvSpPr/>
                        <wps:spPr>
                          <a:xfrm>
                            <a:off x="676656" y="2443269"/>
                            <a:ext cx="56348" cy="190519"/>
                          </a:xfrm>
                          <a:prstGeom prst="rect">
                            <a:avLst/>
                          </a:prstGeom>
                          <a:ln>
                            <a:noFill/>
                          </a:ln>
                        </wps:spPr>
                        <wps:txbx>
                          <w:txbxContent>
                            <w:p w14:paraId="63454D61"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3" name="Rectangle 1413"/>
                        <wps:cNvSpPr/>
                        <wps:spPr>
                          <a:xfrm>
                            <a:off x="4624578" y="2333622"/>
                            <a:ext cx="1094567" cy="154840"/>
                          </a:xfrm>
                          <a:prstGeom prst="rect">
                            <a:avLst/>
                          </a:prstGeom>
                          <a:ln>
                            <a:noFill/>
                          </a:ln>
                        </wps:spPr>
                        <wps:txbx>
                          <w:txbxContent>
                            <w:p w14:paraId="7A3A64CC" w14:textId="77777777" w:rsidR="00945698" w:rsidRDefault="00945698">
                              <w:pPr>
                                <w:spacing w:after="160" w:line="259" w:lineRule="auto"/>
                                <w:ind w:left="0" w:firstLine="0"/>
                              </w:pPr>
                              <w:r>
                                <w:rPr>
                                  <w:sz w:val="18"/>
                                </w:rPr>
                                <w:t xml:space="preserve">Provide evidence </w:t>
                              </w:r>
                            </w:p>
                          </w:txbxContent>
                        </wps:txbx>
                        <wps:bodyPr horzOverflow="overflow" vert="horz" lIns="0" tIns="0" rIns="0" bIns="0" rtlCol="0">
                          <a:noAutofit/>
                        </wps:bodyPr>
                      </wps:wsp>
                      <wps:wsp>
                        <wps:cNvPr id="1414" name="Rectangle 1414"/>
                        <wps:cNvSpPr/>
                        <wps:spPr>
                          <a:xfrm>
                            <a:off x="4624578" y="2473068"/>
                            <a:ext cx="631122" cy="154839"/>
                          </a:xfrm>
                          <a:prstGeom prst="rect">
                            <a:avLst/>
                          </a:prstGeom>
                          <a:ln>
                            <a:noFill/>
                          </a:ln>
                        </wps:spPr>
                        <wps:txbx>
                          <w:txbxContent>
                            <w:p w14:paraId="1AA8945A" w14:textId="77777777" w:rsidR="00945698" w:rsidRDefault="00945698">
                              <w:pPr>
                                <w:spacing w:after="160" w:line="259" w:lineRule="auto"/>
                                <w:ind w:left="0" w:firstLine="0"/>
                              </w:pPr>
                              <w:r>
                                <w:rPr>
                                  <w:sz w:val="18"/>
                                </w:rPr>
                                <w:t xml:space="preserve">for </w:t>
                              </w:r>
                              <w:r>
                                <w:rPr>
                                  <w:sz w:val="18"/>
                                </w:rPr>
                                <w:t>review</w:t>
                              </w:r>
                            </w:p>
                          </w:txbxContent>
                        </wps:txbx>
                        <wps:bodyPr horzOverflow="overflow" vert="horz" lIns="0" tIns="0" rIns="0" bIns="0" rtlCol="0">
                          <a:noAutofit/>
                        </wps:bodyPr>
                      </wps:wsp>
                      <wps:wsp>
                        <wps:cNvPr id="1415" name="Rectangle 1415"/>
                        <wps:cNvSpPr/>
                        <wps:spPr>
                          <a:xfrm>
                            <a:off x="5098543" y="2447842"/>
                            <a:ext cx="56348" cy="190518"/>
                          </a:xfrm>
                          <a:prstGeom prst="rect">
                            <a:avLst/>
                          </a:prstGeom>
                          <a:ln>
                            <a:noFill/>
                          </a:ln>
                        </wps:spPr>
                        <wps:txbx>
                          <w:txbxContent>
                            <w:p w14:paraId="6EC0D903"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6" name="Rectangle 1416"/>
                        <wps:cNvSpPr/>
                        <wps:spPr>
                          <a:xfrm>
                            <a:off x="1606296" y="1031364"/>
                            <a:ext cx="1476622" cy="154840"/>
                          </a:xfrm>
                          <a:prstGeom prst="rect">
                            <a:avLst/>
                          </a:prstGeom>
                          <a:ln>
                            <a:noFill/>
                          </a:ln>
                        </wps:spPr>
                        <wps:txbx>
                          <w:txbxContent>
                            <w:p w14:paraId="4968D17F" w14:textId="77777777" w:rsidR="00945698" w:rsidRDefault="00945698">
                              <w:pPr>
                                <w:spacing w:after="160" w:line="259" w:lineRule="auto"/>
                                <w:ind w:left="0" w:firstLine="0"/>
                              </w:pPr>
                              <w:r>
                                <w:rPr>
                                  <w:sz w:val="18"/>
                                </w:rPr>
                                <w:t>MANAGEMENT SYSTEM</w:t>
                              </w:r>
                            </w:p>
                          </w:txbxContent>
                        </wps:txbx>
                        <wps:bodyPr horzOverflow="overflow" vert="horz" lIns="0" tIns="0" rIns="0" bIns="0" rtlCol="0">
                          <a:noAutofit/>
                        </wps:bodyPr>
                      </wps:wsp>
                      <wps:wsp>
                        <wps:cNvPr id="1417" name="Rectangle 1417"/>
                        <wps:cNvSpPr/>
                        <wps:spPr>
                          <a:xfrm>
                            <a:off x="1606296" y="1170044"/>
                            <a:ext cx="2971789" cy="154840"/>
                          </a:xfrm>
                          <a:prstGeom prst="rect">
                            <a:avLst/>
                          </a:prstGeom>
                          <a:ln>
                            <a:noFill/>
                          </a:ln>
                        </wps:spPr>
                        <wps:txbx>
                          <w:txbxContent>
                            <w:p w14:paraId="462E3297" w14:textId="77777777" w:rsidR="00945698" w:rsidRDefault="00945698">
                              <w:pPr>
                                <w:spacing w:after="160" w:line="259" w:lineRule="auto"/>
                                <w:ind w:left="0" w:firstLine="0"/>
                              </w:pPr>
                              <w:r>
                                <w:rPr>
                                  <w:sz w:val="18"/>
                                </w:rPr>
                                <w:t>Validation / review of stakeholder requirements</w:t>
                              </w:r>
                            </w:p>
                          </w:txbxContent>
                        </wps:txbx>
                        <wps:bodyPr horzOverflow="overflow" vert="horz" lIns="0" tIns="0" rIns="0" bIns="0" rtlCol="0">
                          <a:noAutofit/>
                        </wps:bodyPr>
                      </wps:wsp>
                      <wps:wsp>
                        <wps:cNvPr id="1418" name="Rectangle 1418"/>
                        <wps:cNvSpPr/>
                        <wps:spPr>
                          <a:xfrm>
                            <a:off x="3840480" y="1154252"/>
                            <a:ext cx="51559" cy="174325"/>
                          </a:xfrm>
                          <a:prstGeom prst="rect">
                            <a:avLst/>
                          </a:prstGeom>
                          <a:ln>
                            <a:noFill/>
                          </a:ln>
                        </wps:spPr>
                        <wps:txbx>
                          <w:txbxContent>
                            <w:p w14:paraId="65BC38D7" w14:textId="77777777" w:rsidR="00945698" w:rsidRDefault="00945698">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1419" name="Rectangle 1419"/>
                        <wps:cNvSpPr/>
                        <wps:spPr>
                          <a:xfrm>
                            <a:off x="1851660" y="1327781"/>
                            <a:ext cx="1979120" cy="154840"/>
                          </a:xfrm>
                          <a:prstGeom prst="rect">
                            <a:avLst/>
                          </a:prstGeom>
                          <a:ln>
                            <a:noFill/>
                          </a:ln>
                        </wps:spPr>
                        <wps:txbx>
                          <w:txbxContent>
                            <w:p w14:paraId="0146BAD0" w14:textId="77777777" w:rsidR="00945698" w:rsidRDefault="00945698">
                              <w:pPr>
                                <w:spacing w:after="160" w:line="259" w:lineRule="auto"/>
                                <w:ind w:left="0" w:firstLine="0"/>
                              </w:pPr>
                              <w:r>
                                <w:rPr>
                                  <w:sz w:val="18"/>
                                </w:rPr>
                                <w:t xml:space="preserve">Complaints </w:t>
                              </w:r>
                              <w:r>
                                <w:rPr>
                                  <w:sz w:val="18"/>
                                </w:rPr>
                                <w:t>&amp; incident reporting</w:t>
                              </w:r>
                            </w:p>
                          </w:txbxContent>
                        </wps:txbx>
                        <wps:bodyPr horzOverflow="overflow" vert="horz" lIns="0" tIns="0" rIns="0" bIns="0" rtlCol="0">
                          <a:noAutofit/>
                        </wps:bodyPr>
                      </wps:wsp>
                    </wpg:wgp>
                  </a:graphicData>
                </a:graphic>
              </wp:inline>
            </w:drawing>
          </mc:Choice>
          <mc:Fallback>
            <w:pict>
              <v:group id="Group 25202" o:spid="_x0000_s1149" style="width:442.7pt;height:437.3pt;mso-position-horizontal-relative:char;mso-position-vertical-relative:line" coordsize="56223,55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">
                <v:rect id="Rectangle 1308" o:spid="_x0000_s1150" style="position:absolute;left:55907;top:54115;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fzxwAAAN0AAAAPAAAAZHJzL2Rvd25yZXYueG1sRI9Ba8JA&#10;EIXvBf/DMkJvdaOF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Iz4x/PHAAAA3QAA&#10;AA8AAAAAAAAAAAAAAAAABwIAAGRycy9kb3ducmV2LnhtbFBLBQYAAAAAAwADALcAAAD7AgAAAAA=&#10;" filled="f" stroked="f">
                  <v:textbox inset="0,0,0,0">
                    <w:txbxContent>
                      <w:p w:rsidR="00945698" w:rsidRDefault="00945698">
                        <w:pPr>
                          <w:spacing w:after="160" w:line="259" w:lineRule="auto"/>
                          <w:ind w:left="0" w:firstLine="0"/>
                        </w:pPr>
                        <w:r>
                          <w:t xml:space="preserve"> </w:t>
                        </w:r>
                      </w:p>
                    </w:txbxContent>
                  </v:textbox>
                </v:rect>
                <v:shape id="Shape 32143" o:spid="_x0000_s1151" style="position:absolute;left:14798;top:9928;width:26144;height:10859;visibility:visible;mso-wrap-style:square;v-text-anchor:top" coordsize="2614422,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" path="m,l2614422,r,1085850l,1085850,,e" fillcolor="#ff9" stroked="f" strokeweight="0">
                  <v:stroke miterlimit="83231f" joinstyle="miter"/>
                  <v:path arrowok="t" textboxrect="0,0,2614422,1085850"/>
                </v:shape>
                <v:shape id="Shape 1337" o:spid="_x0000_s1152" style="position:absolute;left:14752;top:9883;width:13118;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" path="m,l1311783,r,9144l9144,9144r,1075944l1311783,1085088r,9906l,1094994,,xe" fillcolor="black" stroked="f" strokeweight="0">
                  <v:stroke miterlimit="83231f" joinstyle="miter"/>
                  <v:path arrowok="t" textboxrect="0,0,1311783,1094994"/>
                </v:shape>
                <v:shape id="Shape 1338" o:spid="_x0000_s1153" style="position:absolute;left:27870;top:9883;width:13117;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" path="m,l1311783,r,1094994l,1094994r,-9906l1302639,1085088r,-1075944l,9144,,xe" fillcolor="black" stroked="f" strokeweight="0">
                  <v:stroke miterlimit="83231f" joinstyle="miter"/>
                  <v:path arrowok="t" textboxrect="0,0,1311783,1094994"/>
                </v:shape>
                <v:shape id="Shape 32144" o:spid="_x0000_s1154" style="position:absolute;left:17480;top:12893;width:18097;height:2956;visibility:visible;mso-wrap-style:square;v-text-anchor:top" coordsize="1809750,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" path="m,l1809750,r,295656l,295656,,e" stroked="f" strokeweight="0">
                  <v:stroke miterlimit="83231f" joinstyle="miter"/>
                  <v:path arrowok="t" textboxrect="0,0,1809750,295656"/>
                </v:shape>
                <v:shape id="Shape 1340" o:spid="_x0000_s1155" style="position:absolute;left:17434;top:12839;width:9095;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" path="m,l909447,r,9906l9144,9906r,286512l909447,296418r,9144l,305562,,xe" fillcolor="black" stroked="f" strokeweight="0">
                  <v:stroke miterlimit="83231f" joinstyle="miter"/>
                  <v:path arrowok="t" textboxrect="0,0,909447,305562"/>
                </v:shape>
                <v:shape id="Shape 1341" o:spid="_x0000_s1156" style="position:absolute;left:26529;top:12839;width:9094;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" path="m,l909447,r,305562l,305562r,-9144l900303,296418r,-286512l,9906,,xe" fillcolor="black" stroked="f" strokeweight="0">
                  <v:stroke miterlimit="83231f" joinstyle="miter"/>
                  <v:path arrowok="t" textboxrect="0,0,909447,305562"/>
                </v:shape>
                <v:shape id="Shape 32145" o:spid="_x0000_s1157" style="position:absolute;left:19491;top:14866;width:17427;height:2957;visibility:visible;mso-wrap-style:square;v-text-anchor:top" coordsize="1742694,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" path="m,l1742694,r,295656l,295656,,e" stroked="f" strokeweight="0">
                  <v:stroke miterlimit="83231f" joinstyle="miter"/>
                  <v:path arrowok="t" textboxrect="0,0,1742694,295656"/>
                </v:shape>
                <v:shape id="Shape 1343" o:spid="_x0000_s1158" style="position:absolute;left:19438;top:14813;width:8767;height:3055;visibility:visible;mso-wrap-style:square;v-text-anchor:top" coordsize="876681,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" path="m,l876681,r,9906l9906,9906r,286512l876681,296418r,9144l,305562,,xe" fillcolor="black" stroked="f" strokeweight="0">
                  <v:stroke miterlimit="83231f" joinstyle="miter"/>
                  <v:path arrowok="t" textboxrect="0,0,876681,305562"/>
                </v:shape>
                <v:shape id="Shape 1344" o:spid="_x0000_s1159" style="position:absolute;left:28205;top:14813;width:8759;height:3055;visibility:visible;mso-wrap-style:square;v-text-anchor:top" coordsize="875919,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" path="m,l875919,r,305562l,305562r,-9144l866775,296418r,-286512l,9906,,xe" fillcolor="black" stroked="f" strokeweight="0">
                  <v:stroke miterlimit="83231f" joinstyle="miter"/>
                  <v:path arrowok="t" textboxrect="0,0,875919,305562"/>
                </v:shape>
                <v:shape id="Shape 32146" o:spid="_x0000_s1160" style="position:absolute;left:21305;top:16916;width:17427;height:3368;visibility:visible;mso-wrap-style:square;v-text-anchor:top" coordsize="1742694,336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" path="m,l1742694,r,336804l,336804,,e" fillcolor="black" stroked="f" strokeweight="0">
                  <v:stroke miterlimit="83231f" joinstyle="miter"/>
                  <v:path arrowok="t" textboxrect="0,0,1742694,336804"/>
                </v:shape>
                <v:shape id="Shape 1346" o:spid="_x0000_s1161" style="position:absolute;left:21259;top:16863;width:8759;height:3467;visibility:visible;mso-wrap-style:square;v-text-anchor:top" coordsize="875919,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" path="m,l875919,r,9906l9144,9906r,327659l875919,337565r,9145l,346710,,xe" fillcolor="black" stroked="f" strokeweight="0">
                  <v:stroke miterlimit="83231f" joinstyle="miter"/>
                  <v:path arrowok="t" textboxrect="0,0,875919,346710"/>
                </v:shape>
                <v:shape id="Shape 1347" o:spid="_x0000_s1162" style="position:absolute;left:30018;top:16863;width:8767;height:3467;visibility:visible;mso-wrap-style:square;v-text-anchor:top" coordsize="876681,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" path="m,l876681,r,346710l,346710r,-9145l866775,337565r,-327659l,9906,,xe" fillcolor="black" stroked="f" strokeweight="0">
                  <v:stroke miterlimit="83231f" joinstyle="miter"/>
                  <v:path arrowok="t" textboxrect="0,0,876681,346710"/>
                </v:shape>
                <v:shape id="Shape 32147" o:spid="_x0000_s1163" style="position:absolute;left:14798;top:2173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" path="m,l2614422,r,323088l,323088,,e" fillcolor="#fc9" stroked="f" strokeweight="0">
                  <v:stroke miterlimit="83231f" joinstyle="miter"/>
                  <v:path arrowok="t" textboxrect="0,0,2614422,323088"/>
                </v:shape>
                <v:shape id="Shape 1349" o:spid="_x0000_s1164" style="position:absolute;left:14752;top:21686;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" path="m,l1311783,r,9906l9144,9906r,313182l1311783,323088r,9144l,332232,,xe" fillcolor="black" stroked="f" strokeweight="0">
                  <v:stroke miterlimit="83231f" joinstyle="miter"/>
                  <v:path arrowok="t" textboxrect="0,0,1311783,332232"/>
                </v:shape>
                <v:shape id="Shape 1350" o:spid="_x0000_s1165" style="position:absolute;left:27870;top:21686;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" path="m,l1311783,r,332232l,332232r,-9144l1302639,323088r,-313182l,9906,,xe" fillcolor="black" stroked="f" strokeweight="0">
                  <v:stroke miterlimit="83231f" joinstyle="miter"/>
                  <v:path arrowok="t" textboxrect="0,0,1311783,332232"/>
                </v:shape>
                <v:shape id="Shape 32148" o:spid="_x0000_s1166" style="position:absolute;left:14798;top:26037;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" path="m,l2614422,r,323088l,323088,,e" fillcolor="#fc9" stroked="f" strokeweight="0">
                  <v:stroke miterlimit="83231f" joinstyle="miter"/>
                  <v:path arrowok="t" textboxrect="0,0,2614422,323088"/>
                </v:shape>
                <v:shape id="Shape 1352" o:spid="_x0000_s1167" style="position:absolute;left:14752;top:25991;width:13118;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3" o:spid="_x0000_s1168" style="position:absolute;left:27870;top:25991;width:13117;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32149" o:spid="_x0000_s1169" style="position:absolute;left:14798;top:3034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" path="m,l2614422,r,323088l,323088,,e" fillcolor="#fc9" stroked="f" strokeweight="0">
                  <v:stroke miterlimit="83231f" joinstyle="miter"/>
                  <v:path arrowok="t" textboxrect="0,0,2614422,323088"/>
                </v:shape>
                <v:shape id="Shape 1355" o:spid="_x0000_s1170" style="position:absolute;left:14752;top:30297;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6" o:spid="_x0000_s1171" style="position:absolute;left:27870;top:30297;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1357" o:spid="_x0000_s1172" style="position:absolute;left:15841;top:14897;width:2957;height:1097;visibility:visible;mso-wrap-style:square;v-text-anchor:top" coordsize="295656,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" path="m197358,r98298,32004l200406,79248r-762,-19812c122682,69342,64008,88392,41148,109728,,76200,68580,37338,198120,19812l197358,xe" fillcolor="#936" stroked="f" strokeweight="0">
                  <v:stroke miterlimit="83231f" joinstyle="miter"/>
                  <v:path arrowok="t" textboxrect="0,0,295656,109728"/>
                </v:shape>
                <v:shape id="Shape 1358" o:spid="_x0000_s1173" style="position:absolute;left:16139;top:15796;width:2712;height:1044;visibility:visible;mso-wrap-style:square;v-text-anchor:top" coordsize="271272,104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" path="m,c762,38100,121920,64770,269748,60198r1524,39624c123444,104394,2286,77724,762,39624l,xe" fillcolor="#7a2852" stroked="f" strokeweight="0">
                  <v:stroke miterlimit="83231f" joinstyle="miter"/>
                  <v:path arrowok="t" textboxrect="0,0,271272,104394"/>
                </v:shape>
                <v:shape id="Shape 1359" o:spid="_x0000_s1174" style="position:absolute;left:16215;top:15689;width:7;height:8;visibility:visible;mso-wrap-style:square;v-text-anchor:top" coordsize="762,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" path="m,762r,l762,,,762xe" fillcolor="black" stroked="f" strokeweight="0">
                  <v:stroke miterlimit="83231f" joinstyle="miter"/>
                  <v:path arrowok="t" textboxrect="0,0,762,762"/>
                </v:shape>
                <v:shape id="Shape 1360" o:spid="_x0000_s1175" style="position:absolute;left:16085;top:15100;width:1411;height:1683;visibility:visible;mso-wrap-style:square;v-text-anchor:top" coordsize="141046,1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" path="m141046,r,9592l137922,10112r-16764,3048l105156,16970,89916,20780r762,l76200,24590c62713,29772,45847,35462,33528,42878r-4572,2286l29718,45164r-7620,4572l22860,49736r-3048,2286l16764,54308r762,l15240,57356r,-762l12954,59642r-1524,1524l12192,61166r-1524,2286l9906,65738r,1524l9906,68024r,762l9906,69548r46,2378l11430,74882r-762,-762l12954,77930r-762,-762l14478,80216r2286,2286l18288,80978c39389,67307,62652,58207,86725,51456l141046,40016r,9393l121920,52784r-12192,3048l110490,55832,98298,58118,76962,64214r-9906,3810l67818,67262r-9144,3810l50292,74120r-7620,3810l35814,81740r-6096,3810l29718,84788r-4966,3548l25146,88598r-762,l29718,91646r-762,l34290,94694r6096,2286l46482,100028r,-762l53340,102314r7620,2286l69342,106886r-762,l77724,109172r-762,l86106,111458r54940,7358l141046,129574r-5820,-593c86870,122962,36986,111908,13630,92679l10257,87814r411,21358l10668,108410r762,3810l11430,111458r762,3048l12192,113744r1524,3810l13716,116792r2286,3048l15240,119840r3810,3048l18288,122126r7620,6096l30480,131270r5334,2286l41910,136604r-762,l48006,138890v22542,10059,54750,14593,79248,19050l137922,159464r,-762l141046,159119r,9112l105284,163932c59096,155969,15532,142199,3810,118316l2286,113744r-762,-4572l36,70492,,70310r29,-4l,69548c152,56632,10236,46180,20574,39830r3810,-3048l28194,34496c56210,18786,87795,11154,118872,4016l136398,968,141046,xe" fillcolor="black" stroked="f" strokeweight="0">
                  <v:stroke miterlimit="83231f" joinstyle="miter"/>
                  <v:path arrowok="t" textboxrect="0,0,141046,168231"/>
                </v:shape>
                <v:shape id="Shape 1361" o:spid="_x0000_s1176" style="position:absolute;left:17496;top:16288;width:1401;height:559;visibility:visible;mso-wrap-style:square;v-text-anchor:top" coordsize="140132,55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" path="m,l30404,4072r12192,762l41834,4834r12954,762l80696,6358r57912,l140132,55126r-32004,762l81458,55888c70349,55561,52591,54859,31837,53242l,49415,,40303r19736,2631l31166,43696r12192,762l56312,45220r-762,l81458,45982r26670,l130788,45353,129645,15624r-23041,640c93674,16943,64101,16559,29722,13784l,10757,,xe" fillcolor="black" stroked="f" strokeweight="0">
                  <v:stroke miterlimit="83231f" joinstyle="miter"/>
                  <v:path arrowok="t" textboxrect="0,0,140132,55888"/>
                </v:shape>
                <v:shape id="Shape 1362" o:spid="_x0000_s1177" style="position:absolute;left:17496;top:14836;width:1432;height:929;visibility:visible;mso-wrap-style:square;v-text-anchor:top" coordsize="14318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" path="m27356,l143180,36576,30404,92964,29792,70923r-9294,1467l6782,74676,,75873,,66480,18974,62484,38786,60198r524,17290l117148,38881,37477,12739r547,16979l14402,33528r762,l,36055,,26464,13640,23622,27998,21827,27356,xe" fillcolor="black" stroked="f" strokeweight="0">
                  <v:stroke miterlimit="83231f" joinstyle="miter"/>
                  <v:path arrowok="t" textboxrect="0,0,143180,92964"/>
                </v:shape>
                <v:shape id="Shape 1363" o:spid="_x0000_s1178" style="position:absolute;left:35577;top:14767;width:2972;height:1036;visibility:visible;mso-wrap-style:square;v-text-anchor:top" coordsize="297180,103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" path="m256794,c297180,34290,227076,70866,96774,83820r,19812l,68580,96774,24384r,19812c174498,36576,233172,20574,256794,xe" fillcolor="#936" stroked="f" strokeweight="0">
                  <v:stroke miterlimit="83231f" joinstyle="miter"/>
                  <v:path arrowok="t" textboxrect="0,0,297180,103632"/>
                </v:shape>
                <v:shape id="Shape 1364" o:spid="_x0000_s1179" style="position:absolute;left:35577;top:13876;width:2683;height:1089;visibility:visible;mso-wrap-style:square;v-text-anchor:top" coordsize="268224,108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" path="m,c147828,,268224,31242,268224,69342r,39624c268224,70866,147828,39624,,39624l,xe" fillcolor="#7a2852" stroked="f" strokeweight="0">
                  <v:stroke miterlimit="83231f" joinstyle="miter"/>
                  <v:path arrowok="t" textboxrect="0,0,268224,108966"/>
                </v:shape>
                <v:shape id="Shape 1365" o:spid="_x0000_s1180" style="position:absolute;left:35448;top:14942;width:1509;height:930;visibility:visible;mso-wrap-style:square;v-text-anchor:top" coordsize="150924,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" path="m114300,r,21590l123444,20574r27480,-3750l150924,26560r-25956,3920l105156,32004r,-17442l25242,51058r79914,28316l105156,62484r22860,-3048l150924,55980r,9892l147828,66294r-18288,3048l114300,70561r,22403l,51816,114300,xe" fillcolor="black" stroked="f" strokeweight="0">
                  <v:stroke miterlimit="83231f" joinstyle="miter"/>
                  <v:path arrowok="t" textboxrect="0,0,150924,92964"/>
                </v:shape>
                <v:shape id="Shape 1366" o:spid="_x0000_s1181" style="position:absolute;left:35532;top:13830;width:1425;height:586;visibility:visible;mso-wrap-style:square;v-text-anchor:top" coordsize="142542,5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" path="m,l32004,,58674,1524v10859,273,28517,1396,49233,3669l142542,10608r,8347l120396,16002r-12192,-762l96012,13716r762,l83820,12192,58674,10668,32004,9906,9144,9271r,30353l32004,39624v14118,217,43662,1613,77554,5408l142542,49413r,9166l120396,55626,108204,54102,96012,53340r762,l83820,51816,58674,50292,32004,49530,,48768,,xe" fillcolor="black" stroked="f" strokeweight="0">
                  <v:stroke miterlimit="83231f" joinstyle="miter"/>
                  <v:path arrowok="t" textboxrect="0,0,142542,58579"/>
                </v:shape>
                <v:shape id="Shape 1367" o:spid="_x0000_s1182" style="position:absolute;left:36957;top:13936;width:1348;height:1665;visibility:visible;mso-wrap-style:square;v-text-anchor:top" coordsize="134826,16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" path="m,l32942,5151v46176,9742,89609,25281,100360,49011l134826,58734r,39624l134826,102168r,762c134826,115972,124488,125485,114252,131886r-4572,3048l105870,137220c77155,151571,44973,158619,13668,164652l,166515r,-9892l10144,155093v38538,-6534,88906,-18245,109442,-39971l121872,112836r-762,l122634,111312r1524,-3048l124158,109026r762,-3048l124920,106740r762,-2286l125682,102930r-762,-3048l125682,100644r-1524,-3810l124920,97596r-2286,-3048l123396,94548r-2286,-3048l121110,92262r-2256,-2820l117300,90737c88715,109245,47272,119315,9703,125738l,127204r,-9736l5354,116737c40309,111169,79676,101996,105870,86165r6096,-3047l111966,83118r-762,l111619,82771r-415,-415l111204,83118r-4572,-3048l101298,77022r762,l95964,73974,89106,70926r762,l83010,68640c67554,61947,48339,58657,31956,54162l21288,51876r762,l11382,50352,714,48065,,47970,,38804r1948,259c49364,46435,97946,58792,121443,79022r4239,6125l125682,63306r-762,-3048l125682,61020r-1524,-3811l124920,57972r-2286,-3048l123396,55686r-2286,-3810l121110,52637r-2709,-3386l115014,46542c93919,28939,58029,20964,31956,14537l21288,12252r762,l11382,10728,714,8442,,8346,,xe" fillcolor="black" stroked="f" strokeweight="0">
                  <v:stroke miterlimit="83231f" joinstyle="miter"/>
                  <v:path arrowok="t" textboxrect="0,0,134826,166515"/>
                </v:shape>
                <v:shape id="Shape 1369" o:spid="_x0000_s1183" style="position:absolute;left:55191;top:26212;width:495;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" path="m49530,l,49530,9906,9906,49530,xe" fillcolor="#ccc" stroked="f" strokeweight="0">
                  <v:stroke miterlimit="83231f" joinstyle="miter"/>
                  <v:path arrowok="t" textboxrect="0,0,49530,49530"/>
                </v:shape>
                <v:shape id="Shape 1370" o:spid="_x0000_s1184" style="position:absolute;left:45582;top:22707;width:9824;height:4046;visibility:visible;mso-wrap-style:square;v-text-anchor:top" coordsize="982383,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" path="m5334,l982383,r,9906l9906,9906r,384810l957263,394716r8953,-35814c966978,357378,968502,355854,970026,355854r12357,-3089l982383,362480r-7770,1942l970102,383972r12281,-12281l982383,385407r-17691,17691c963930,403860,962406,404622,960882,404622r-955548,c2286,404622,,402336,,400050l,5334c,2286,2286,,5334,xe" fillcolor="black" stroked="f" strokeweight="0">
                  <v:stroke miterlimit="83231f" joinstyle="miter"/>
                  <v:path arrowok="t" textboxrect="0,0,982383,404622"/>
                </v:shape>
                <v:shape id="Shape 1371" o:spid="_x0000_s1185" style="position:absolute;left:55406;top:22707;width:326;height:3854;visibility:visible;mso-wrap-style:square;v-text-anchor:top" coordsize="32601,385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" path="m,l28029,v3048,,4572,2286,4572,5334l32601,348234r,2286l32275,350520r-436,3048l,385407,,371691,12281,359410,,362480r,-9715l23457,346901r,-336995l,9906,,xe" fillcolor="black" stroked="f" strokeweight="0">
                  <v:stroke miterlimit="83231f" joinstyle="miter"/>
                  <v:path arrowok="t" textboxrect="0,0,32601,385407"/>
                </v:shape>
                <v:shape id="Shape 1373" o:spid="_x0000_s1186" style="position:absolute;left:9608;top:26212;width:496;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" path="m49530,l,49530,9906,9906,49530,xe" fillcolor="#ccc" stroked="f" strokeweight="0">
                  <v:stroke miterlimit="83231f" joinstyle="miter"/>
                  <v:path arrowok="t" textboxrect="0,0,49530,49530"/>
                </v:shape>
                <v:shape id="Shape 1374" o:spid="_x0000_s1187" style="position:absolute;top:22707;width:9820;height:4046;visibility:visible;mso-wrap-style:square;v-text-anchor:top" coordsize="982091,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" path="m5334,l982091,r,9906l9906,9906r,384810l957263,394716r8953,-35814c966978,357378,968502,355854,970026,355854r12065,-3016l982091,362553r-7544,1886l969518,384556r12573,-12573l982091,385699r-17399,17399c963930,403860,962406,404622,960882,404622r-955548,c2286,404622,,402336,,400050l,5334c,2286,2286,,5334,xe" fillcolor="black" stroked="f" strokeweight="0">
                  <v:stroke miterlimit="83231f" joinstyle="miter"/>
                  <v:path arrowok="t" textboxrect="0,0,982091,404622"/>
                </v:shape>
                <v:shape id="Shape 1375" o:spid="_x0000_s1188" style="position:absolute;left:9820;top:22707;width:329;height:3857;visibility:visible;mso-wrap-style:square;v-text-anchor:top" coordsize="32893,385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" path="m,l28321,v3048,,4572,2286,4572,5334l32893,348234r,2286l32566,350520r-435,3048l,385699,,371983,12573,359410,,362553r,-9715l23749,346901r,-336995l,9906,,xe" fillcolor="black" stroked="f" strokeweight="0">
                  <v:stroke miterlimit="83231f" joinstyle="miter"/>
                  <v:path arrowok="t" textboxrect="0,0,32893,385699"/>
                </v:shape>
                <v:shape id="Shape 1376" o:spid="_x0000_s1189" style="position:absolute;left:20162;top:35585;width:15415;height:4983;visibility:visible;mso-wrap-style:square;v-text-anchor:top" coordsize="1541526,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" path="m,l1541526,r,332232l1034034,332232r,83058l1297686,415290,770382,498348,243078,415290r263652,l506730,332232,,332232,,xe" fillcolor="black" stroked="f" strokeweight="0">
                  <v:stroke miterlimit="83231f" joinstyle="miter"/>
                  <v:path arrowok="t" textboxrect="0,0,1541526,498348"/>
                </v:shape>
                <v:shape id="Shape 1377" o:spid="_x0000_s1190" style="position:absolute;left:20109;top:35539;width:7761;height:5075;visibility:visible;mso-wrap-style:square;v-text-anchor:top" coordsize="776097,507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" path="m,l776097,r,9144l9906,9144r,323088l517398,332232r,92202l307226,424434r468490,73794l776097,498168r,9264l775716,507492,248973,424434r-561,l248419,424347r-38107,-6009l211074,415290r38100,l507492,415290r,-73914l,341376,,xe" fillcolor="black" stroked="f" strokeweight="0">
                  <v:stroke miterlimit="83231f" joinstyle="miter"/>
                  <v:path arrowok="t" textboxrect="0,0,776097,507492"/>
                </v:shape>
                <v:shape id="Shape 1378" o:spid="_x0000_s1191" style="position:absolute;left:27870;top:35539;width:7753;height:5075;visibility:visible;mso-wrap-style:square;v-text-anchor:top" coordsize="775335,50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" path="m,l775335,r,341376l268605,341376r,73914l526161,415290r38862,l565023,418338r-38107,6009l526923,424434r-561,l,507432r,-9264l468109,424434r-209410,l258699,332232r507492,l766191,9144,,9144,,xe" fillcolor="black" stroked="f" strokeweight="0">
                  <v:stroke miterlimit="83231f" joinstyle="miter"/>
                  <v:path arrowok="t" textboxrect="0,0,775335,507432"/>
                </v:shape>
                <v:rect id="Rectangle 1379" o:spid="_x0000_s1192" style="position:absolute;left:21122;top:36287;width:29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" filled="f" stroked="f">
                  <v:textbox inset="0,0,0,0">
                    <w:txbxContent>
                      <w:p w:rsidR="00945698" w:rsidRDefault="00945698">
                        <w:pPr>
                          <w:spacing w:after="160" w:line="259" w:lineRule="auto"/>
                          <w:ind w:left="0" w:firstLine="0"/>
                        </w:pPr>
                        <w:r>
                          <w:rPr>
                            <w:rFonts w:ascii="Arial" w:eastAsia="Arial" w:hAnsi="Arial" w:cs="Arial"/>
                            <w:color w:val="FFFFFF"/>
                            <w:sz w:val="16"/>
                          </w:rPr>
                          <w:t>‘</w:t>
                        </w:r>
                      </w:p>
                    </w:txbxContent>
                  </v:textbox>
                </v:rect>
                <v:shape id="Shape 1381" o:spid="_x0000_s1193" style="position:absolute;left:36431;top:44188;width:495;height:495;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" path="m49530,l,49530,9906,9906,49530,xe" fillcolor="#ccc" stroked="f" strokeweight="0">
                  <v:stroke miterlimit="83231f" joinstyle="miter"/>
                  <v:path arrowok="t" textboxrect="0,0,49530,49530"/>
                </v:shape>
                <v:shape id="Shape 1382" o:spid="_x0000_s1194" style="position:absolute;left:18783;top:40690;width:17865;height:4039;visibility:visible;mso-wrap-style:square;v-text-anchor:top" coordsize="1786509,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" path="m4572,l1786509,r,9144l9144,9144r,385572l1761173,394716r8953,-35814c1770888,357378,1772412,355854,1773936,355092r12573,-3143l1786509,361664r-7849,1962l1773428,384556r13081,-13081l1786509,385191r-17907,17907c1767840,403860,1766316,403860,1764792,403860r-1760220,c1524,403860,,402336,,399288l,4572c,2286,1524,,4572,xe" fillcolor="black" stroked="f" strokeweight="0">
                  <v:stroke miterlimit="83231f" joinstyle="miter"/>
                  <v:path arrowok="t" textboxrect="0,0,1786509,403860"/>
                </v:shape>
                <v:shape id="Shape 1383" o:spid="_x0000_s1195" style="position:absolute;left:36648;top:40690;width:324;height:3852;visibility:visible;mso-wrap-style:square;v-text-anchor:top" coordsize="32385,385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" path="m,l27813,v3048,,4572,2286,4572,4572l32385,347472r,2286l32099,349758r-476,3810l,385191,,371475,13081,358394,,361664r,-9715l23241,346139r,-336995l,9144,,xe" fillcolor="black" stroked="f" strokeweight="0">
                  <v:stroke miterlimit="83231f" joinstyle="miter"/>
                  <v:path arrowok="t" textboxrect="0,0,32385,385191"/>
                </v:shape>
                <v:shape id="Shape 1384" o:spid="_x0000_s1196" style="position:absolute;left:35577;top:26700;width:15606;height:11400;visibility:visible;mso-wrap-style:square;v-text-anchor:top" coordsize="1560576,113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" path="m1522476,r38100,762l1560576,29718c1523098,705358,753059,1066584,158496,1099566r-43706,1599l115824,1139952,,1085850r112776,-60198l113787,1063573r43185,-2107l233172,1054608c626364,1012063,1039800,854583,1304544,550164r18288,-21336l1341120,505968c1442136,374282,1509065,221488,1520952,54864r1524,-27432l1522476,xe" fillcolor="black" stroked="f" strokeweight="0">
                  <v:stroke miterlimit="83231f" joinstyle="miter"/>
                  <v:path arrowok="t" textboxrect="0,0,1560576,1139952"/>
                </v:shape>
                <v:shape id="Shape 1385" o:spid="_x0000_s1197" style="position:absolute;left:3589;top:26708;width:16573;height:11041;visibility:visible;mso-wrap-style:square;v-text-anchor:top" coordsize="1657350,110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" path="m48006,r66294,108966l77188,111935r2822,22177c210236,762813,1006856,1055294,1575054,1064514r82296,1524l1656588,1104138r-82296,-1524c986993,1092898,176568,789470,42672,141732l39045,114986,,118110,48006,xe" fillcolor="black" stroked="f" strokeweight="0">
                  <v:stroke miterlimit="83231f" joinstyle="miter"/>
                  <v:path arrowok="t" textboxrect="0,0,1657350,1104138"/>
                </v:shape>
                <v:shape id="Shape 1386" o:spid="_x0000_s1198" style="position:absolute;left:3977;top:12298;width:10699;height:10562;visibility:visible;mso-wrap-style:square;v-text-anchor:top" coordsize="1069848,10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" path="m952500,r117348,49530l960120,114300,957643,77148r-47815,5910c446342,156553,57150,524459,38100,1006602r,49530l,1056132r,-51816c20638,503162,423278,121399,905256,44958r49868,-5603l952500,xe" fillcolor="black" stroked="f" strokeweight="0">
                  <v:stroke miterlimit="83231f" joinstyle="miter"/>
                  <v:path arrowok="t" textboxrect="0,0,1069848,1056132"/>
                </v:shape>
                <v:shape id="Shape 1387" o:spid="_x0000_s1199" style="position:absolute;left:40934;top:12702;width:10561;height:10058;visibility:visible;mso-wrap-style:square;v-text-anchor:top" coordsize="1056132,100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" path="m762,l52578,762v478980,23774,885584,374739,960882,851154l1017584,890058r38548,-2328l1005840,1005840,942594,894588r36840,-2225l976122,858774c902716,399047,514248,62713,51816,38862l,38100,762,xe" fillcolor="black" stroked="f" strokeweight="0">
                  <v:stroke miterlimit="83231f" joinstyle="miter"/>
                  <v:path arrowok="t" textboxrect="0,0,1056132,1005840"/>
                </v:shape>
                <v:shape id="Shape 1388" o:spid="_x0000_s1200" style="position:absolute;left:11399;top:14813;width:3399;height:16870;visibility:visible;mso-wrap-style:square;v-text-anchor:top" coordsize="339852,1687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" path="m339852,r,9906l331470,9906r-8382,762c258737,13907,181597,57417,177546,128016r-762,6096l176784,714756v152,59789,-46723,102125,-100329,121640l41843,843852r33143,6930c127013,869125,172583,908895,176784,966216r,587502c178867,1628610,255105,1672743,323088,1677162r8382,762l339852,1677924r,9144l330708,1687068r-8382,-762c252374,1683195,173418,1636230,167640,1560576r,-587502c165697,897890,89370,853796,21336,849630r-8382,-762l4572,848868c2286,848868,,846582,,843534v,-2286,2286,-4572,4572,-4572l12954,838962r8382,-762c85827,835012,162725,791528,166878,720852r762,-6096l167640,134112c167526,54546,250774,5410,322326,762r8382,l339852,xe" fillcolor="black" stroked="f" strokeweight="0">
                  <v:stroke miterlimit="83231f" joinstyle="miter"/>
                  <v:path arrowok="t" textboxrect="0,0,339852,1687068"/>
                </v:shape>
                <v:shape id="Shape 1390" o:spid="_x0000_s1201" style="position:absolute;left:18501;top:48044;width:9696;height:6637;visibility:visible;mso-wrap-style:square;v-text-anchor:top" coordsize="969640,663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" path="m969264,r376,128l969640,9794r-375,-128l29355,331470,969265,653274r375,-127l969640,663573r-376,129l,331470,969264,xe" fillcolor="black" stroked="f" strokeweight="0">
                  <v:stroke miterlimit="83231f" joinstyle="miter"/>
                  <v:path arrowok="t" textboxrect="0,0,969640,663702"/>
                </v:shape>
                <v:shape id="Shape 1391" o:spid="_x0000_s1202" style="position:absolute;left:28197;top:48045;width:9697;height:6634;visibility:visible;mso-wrap-style:square;v-text-anchor:top" coordsize="969651,66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" path="m,l969651,331342,,663445,,653018,940284,331342,,9666,,xe" fillcolor="black" stroked="f" strokeweight="0">
                  <v:stroke miterlimit="83231f" joinstyle="miter"/>
                  <v:path arrowok="t" textboxrect="0,0,969651,663445"/>
                </v:shape>
                <v:shape id="Shape 1393" o:spid="_x0000_s1203" style="position:absolute;left:19187;width:8683;height:6644;visibility:visible;mso-wrap-style:square;v-text-anchor:top" coordsize="868299,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" path="m867918,r381,146l868299,10635r,-1l27198,332232,868299,653830r,l868299,664318r-381,146l,332232,867918,xe" fillcolor="black" stroked="f" strokeweight="0">
                  <v:stroke miterlimit="83231f" joinstyle="miter"/>
                  <v:path arrowok="t" textboxrect="0,0,868299,664464"/>
                </v:shape>
                <v:shape id="Shape 1394" o:spid="_x0000_s1204" style="position:absolute;left:27870;top:1;width:8683;height:6642;visibility:visible;mso-wrap-style:square;v-text-anchor:top" coordsize="868299,664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" path="m,l868299,332086,,664172,,653684,841101,332086,,10489,,xe" fillcolor="black" stroked="f" strokeweight="0">
                  <v:stroke miterlimit="83231f" joinstyle="miter"/>
                  <v:path arrowok="t" textboxrect="0,0,868299,664172"/>
                </v:shape>
                <v:shape id="Shape 1395" o:spid="_x0000_s1205" style="position:absolute;left:27294;top:6659;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" path="m38100,l76200,r,212598l114300,212598,57150,326898,,212598r38100,l38100,xe" fillcolor="black" stroked="f" strokeweight="0">
                  <v:stroke miterlimit="83231f" joinstyle="miter"/>
                  <v:path arrowok="t" textboxrect="0,0,114300,326898"/>
                </v:shape>
                <v:shape id="Shape 1396" o:spid="_x0000_s1206" style="position:absolute;left:27622;top:44683;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" path="m38100,l76200,r,212598l114300,212598,57150,326898,,212598r38100,l38100,xe" fillcolor="black" stroked="f" strokeweight="0">
                  <v:stroke miterlimit="83231f" joinstyle="miter"/>
                  <v:path arrowok="t" textboxrect="0,0,114300,326898"/>
                </v:shape>
                <v:rect id="Rectangle 1397" o:spid="_x0000_s1207" style="position:absolute;left:22448;top:50631;width:1482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cYGxAAAAN0AAAAPAAAAZHJzL2Rvd25yZXYueG1sRE9La8JA&#10;EL4L/odlBG+6qYK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BVtxgb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18"/>
                          </w:rPr>
                          <w:t>Stakeholder</w:t>
                        </w:r>
                        <w:proofErr w:type="spellEnd"/>
                        <w:r>
                          <w:rPr>
                            <w:sz w:val="18"/>
                          </w:rPr>
                          <w:t xml:space="preserve"> </w:t>
                        </w:r>
                        <w:proofErr w:type="spellStart"/>
                        <w:r>
                          <w:rPr>
                            <w:sz w:val="18"/>
                          </w:rPr>
                          <w:t>satisfaction</w:t>
                        </w:r>
                        <w:proofErr w:type="spellEnd"/>
                      </w:p>
                    </w:txbxContent>
                  </v:textbox>
                </v:rect>
                <v:rect id="Rectangle 1398" o:spid="_x0000_s1208" style="position:absolute;left:20703;top:41426;width:1573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lJ0xgAAAN0AAAAPAAAAZHJzL2Rvd25yZXYueG1sRI9Ba8JA&#10;EIXvgv9hmYI33bQF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ZPJSdM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18"/>
                          </w:rPr>
                          <w:t>Improvements</w:t>
                        </w:r>
                        <w:proofErr w:type="spellEnd"/>
                        <w:r>
                          <w:rPr>
                            <w:sz w:val="18"/>
                          </w:rPr>
                          <w:t xml:space="preserve"> </w:t>
                        </w:r>
                        <w:proofErr w:type="spellStart"/>
                        <w:r>
                          <w:rPr>
                            <w:sz w:val="18"/>
                          </w:rPr>
                          <w:t>recorded</w:t>
                        </w:r>
                        <w:proofErr w:type="spellEnd"/>
                        <w:r>
                          <w:rPr>
                            <w:sz w:val="18"/>
                          </w:rPr>
                          <w:t xml:space="preserve">, </w:t>
                        </w:r>
                      </w:p>
                    </w:txbxContent>
                  </v:textbox>
                </v:rect>
                <v:rect id="Rectangle 1399" o:spid="_x0000_s1209" style="position:absolute;left:20703;top:42820;width:1926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vfvwwAAAN0AAAAPAAAAZHJzL2Rvd25yZXYueG1sRE9Li8Iw&#10;EL4L+x/CCN401YX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C77378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implemented</w:t>
                        </w:r>
                        <w:proofErr w:type="spellEnd"/>
                        <w:r>
                          <w:rPr>
                            <w:sz w:val="18"/>
                          </w:rPr>
                          <w:t xml:space="preserve"> &amp; </w:t>
                        </w:r>
                        <w:proofErr w:type="spellStart"/>
                        <w:r>
                          <w:rPr>
                            <w:sz w:val="18"/>
                          </w:rPr>
                          <w:t>communicated</w:t>
                        </w:r>
                        <w:proofErr w:type="spellEnd"/>
                      </w:p>
                    </w:txbxContent>
                  </v:textbox>
                </v:rect>
                <v:rect id="Rectangle 1400" o:spid="_x0000_s1210" style="position:absolute;left:22037;top:2686;width:1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01" o:spid="_x0000_s1211" style="position:absolute;left:24109;top:35741;width:889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MLwgAAAN0AAAAPAAAAZHJzL2Rvd25yZXYueG1sRE9Li8Iw&#10;EL4L/ocwgjdNFRH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DdaKMLwgAAAN0AAAAPAAAA&#10;AAAAAAAAAAAAAAcCAABkcnMvZG93bnJldi54bWxQSwUGAAAAAAMAAwC3AAAA9gIAAAAA&#10;" filled="f" stroked="f">
                  <v:textbox inset="0,0,0,0">
                    <w:txbxContent>
                      <w:p w:rsidR="00945698" w:rsidRDefault="00945698">
                        <w:pPr>
                          <w:spacing w:after="160" w:line="259" w:lineRule="auto"/>
                          <w:ind w:left="0" w:firstLine="0"/>
                        </w:pPr>
                        <w:r>
                          <w:rPr>
                            <w:color w:val="FFFFFF"/>
                            <w:sz w:val="18"/>
                          </w:rPr>
                          <w:t xml:space="preserve">CONTINUOUS </w:t>
                        </w:r>
                      </w:p>
                    </w:txbxContent>
                  </v:textbox>
                </v:rect>
                <v:rect id="Rectangle 1402" o:spid="_x0000_s1212" style="position:absolute;left:24109;top:37136;width:965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j18wwAAAN0AAAAPAAAAZHJzL2Rvd25yZXYueG1sRE9Ni8Iw&#10;EL0L+x/CLHjTdGUR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Lbo9fMMAAADdAAAADwAA&#10;AAAAAAAAAAAAAAAHAgAAZHJzL2Rvd25yZXYueG1sUEsFBgAAAAADAAMAtwAAAPcCAAAAAA==&#10;" filled="f" stroked="f">
                  <v:textbox inset="0,0,0,0">
                    <w:txbxContent>
                      <w:p w:rsidR="00945698" w:rsidRDefault="00945698">
                        <w:pPr>
                          <w:spacing w:after="160" w:line="259" w:lineRule="auto"/>
                          <w:ind w:left="0" w:firstLine="0"/>
                        </w:pPr>
                        <w:r>
                          <w:rPr>
                            <w:color w:val="FFFFFF"/>
                            <w:sz w:val="18"/>
                          </w:rPr>
                          <w:t>IMPROVEMENT</w:t>
                        </w:r>
                      </w:p>
                    </w:txbxContent>
                  </v:textbox>
                </v:rect>
                <v:rect id="Rectangle 1403" o:spid="_x0000_s1213" style="position:absolute;left:20512;top:15502;width:1740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pjnxQAAAN0AAAAPAAAAZHJzL2Rvd25yZXYueG1sRE9La8JA&#10;EL4X+h+WKXirm2op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BC9pjn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18"/>
                          </w:rPr>
                          <w:t>Check</w:t>
                        </w:r>
                        <w:proofErr w:type="spellEnd"/>
                        <w:r>
                          <w:rPr>
                            <w:sz w:val="18"/>
                          </w:rPr>
                          <w:t xml:space="preserve"> for </w:t>
                        </w:r>
                        <w:proofErr w:type="spellStart"/>
                        <w:r>
                          <w:rPr>
                            <w:sz w:val="18"/>
                          </w:rPr>
                          <w:t>recurring</w:t>
                        </w:r>
                        <w:proofErr w:type="spellEnd"/>
                        <w:r>
                          <w:rPr>
                            <w:sz w:val="18"/>
                          </w:rPr>
                          <w:t xml:space="preserve"> </w:t>
                        </w:r>
                        <w:proofErr w:type="spellStart"/>
                        <w:r>
                          <w:rPr>
                            <w:sz w:val="18"/>
                          </w:rPr>
                          <w:t>patterns</w:t>
                        </w:r>
                        <w:proofErr w:type="spellEnd"/>
                      </w:p>
                    </w:txbxContent>
                  </v:textbox>
                </v:rect>
                <v:rect id="Rectangle 1404" o:spid="_x0000_s1214" style="position:absolute;left:23042;top:17392;width:1827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CTxAAAAN0AAAAPAAAAZHJzL2Rvd25yZXYueG1sRE9Na8JA&#10;EL0X/A/LCL01G0sQ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M0fAJPEAAAA3QAAAA8A&#10;AAAAAAAAAAAAAAAABwIAAGRycy9kb3ducmV2LnhtbFBLBQYAAAAAAwADALcAAAD4AgAAAAA=&#10;" filled="f" stroked="f">
                  <v:textbox inset="0,0,0,0">
                    <w:txbxContent>
                      <w:p w:rsidR="00945698" w:rsidRDefault="00945698">
                        <w:pPr>
                          <w:spacing w:after="160" w:line="259" w:lineRule="auto"/>
                          <w:ind w:left="0" w:firstLine="0"/>
                        </w:pPr>
                        <w:r>
                          <w:rPr>
                            <w:color w:val="FFFFFF"/>
                            <w:sz w:val="18"/>
                          </w:rPr>
                          <w:t xml:space="preserve">CORRECTIVE OR PREVENTIVE </w:t>
                        </w:r>
                      </w:p>
                    </w:txbxContent>
                  </v:textbox>
                </v:rect>
                <v:rect id="Rectangle 1405" o:spid="_x0000_s1215" style="position:absolute;left:23042;top:18794;width:1239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UIxQAAAN0AAAAPAAAAZHJzL2Rvd25yZXYueG1sRE9La8JA&#10;EL4X+h+WKXirm4ot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CiU6UIxQAAAN0AAAAP&#10;AAAAAAAAAAAAAAAAAAcCAABkcnMvZG93bnJldi54bWxQSwUGAAAAAAMAAwC3AAAA+QIAAAAA&#10;" filled="f" stroked="f">
                  <v:textbox inset="0,0,0,0">
                    <w:txbxContent>
                      <w:p w:rsidR="00945698" w:rsidRDefault="00945698">
                        <w:pPr>
                          <w:spacing w:after="160" w:line="259" w:lineRule="auto"/>
                          <w:ind w:left="0" w:firstLine="0"/>
                        </w:pPr>
                        <w:r>
                          <w:rPr>
                            <w:color w:val="FFFFFF"/>
                            <w:sz w:val="18"/>
                          </w:rPr>
                          <w:t xml:space="preserve">ACTION </w:t>
                        </w:r>
                        <w:proofErr w:type="spellStart"/>
                        <w:r>
                          <w:rPr>
                            <w:color w:val="FFFFFF"/>
                            <w:sz w:val="18"/>
                          </w:rPr>
                          <w:t>if</w:t>
                        </w:r>
                        <w:proofErr w:type="spellEnd"/>
                        <w:r>
                          <w:rPr>
                            <w:color w:val="FFFFFF"/>
                            <w:sz w:val="18"/>
                          </w:rPr>
                          <w:t xml:space="preserve"> </w:t>
                        </w:r>
                        <w:proofErr w:type="spellStart"/>
                        <w:r>
                          <w:rPr>
                            <w:color w:val="FFFFFF"/>
                            <w:sz w:val="18"/>
                          </w:rPr>
                          <w:t>necessary</w:t>
                        </w:r>
                        <w:proofErr w:type="spellEnd"/>
                      </w:p>
                    </w:txbxContent>
                  </v:textbox>
                </v:rect>
                <v:rect id="Rectangle 1406" o:spid="_x0000_s1216" style="position:absolute;left:15803;top:22132;width:2793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t/xAAAAN0AAAAPAAAAZHJzL2Rvd25yZXYueG1sRE9Na8JA&#10;EL0X+h+WKfTWbFqK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FKBO3/EAAAA3QAAAA8A&#10;AAAAAAAAAAAAAAAABwIAAGRycy9kb3ducmV2LnhtbFBLBQYAAAAAAwADALcAAAD4AgAAAAA=&#10;" filled="f" stroked="f">
                  <v:textbox inset="0,0,0,0">
                    <w:txbxContent>
                      <w:p w:rsidR="00945698" w:rsidRPr="00945698" w:rsidRDefault="00945698">
                        <w:pPr>
                          <w:spacing w:after="160" w:line="259" w:lineRule="auto"/>
                          <w:ind w:left="0" w:firstLine="0"/>
                          <w:rPr>
                            <w:lang w:val="en-US"/>
                          </w:rPr>
                        </w:pPr>
                        <w:r w:rsidRPr="00945698">
                          <w:rPr>
                            <w:sz w:val="18"/>
                            <w:lang w:val="en-US"/>
                          </w:rPr>
                          <w:t xml:space="preserve">Suggested improvements (e.g. Staff business </w:t>
                        </w:r>
                      </w:p>
                    </w:txbxContent>
                  </v:textbox>
                </v:rect>
                <v:rect id="Rectangle 1407" o:spid="_x0000_s1217" style="position:absolute;left:15803;top:23526;width:3295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Z7kxQAAAN0AAAAPAAAAZHJzL2Rvd25yZXYueG1sRE9La8JA&#10;EL4X+h+WKXirm4q0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A9zZ7kxQAAAN0AAAAP&#10;AAAAAAAAAAAAAAAAAAcCAABkcnMvZG93bnJldi54bWxQSwUGAAAAAAMAAwC3AAAA+QIAAAAA&#10;" filled="f" stroked="f">
                  <v:textbox inset="0,0,0,0">
                    <w:txbxContent>
                      <w:p w:rsidR="00945698" w:rsidRPr="00945698" w:rsidRDefault="00945698">
                        <w:pPr>
                          <w:spacing w:after="160" w:line="259" w:lineRule="auto"/>
                          <w:ind w:left="0" w:firstLine="0"/>
                          <w:rPr>
                            <w:lang w:val="en-US"/>
                          </w:rPr>
                        </w:pPr>
                        <w:proofErr w:type="gramStart"/>
                        <w:r w:rsidRPr="00945698">
                          <w:rPr>
                            <w:sz w:val="18"/>
                            <w:lang w:val="en-US"/>
                          </w:rPr>
                          <w:t>requirement</w:t>
                        </w:r>
                        <w:proofErr w:type="gramEnd"/>
                        <w:r w:rsidRPr="00945698">
                          <w:rPr>
                            <w:sz w:val="18"/>
                            <w:lang w:val="en-US"/>
                          </w:rPr>
                          <w:t>, risk assessment, stakeholder comment)</w:t>
                        </w:r>
                      </w:p>
                    </w:txbxContent>
                  </v:textbox>
                </v:rect>
                <v:rect id="Rectangle 1408" o:spid="_x0000_s1218" style="position:absolute;left:15803;top:27031;width:2370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gqWxwAAAN0AAAAPAAAAZHJzL2Rvd25yZXYueG1sRI9Ba8JA&#10;EIXvBf/DMkJvdaOU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ExSCpbHAAAA3QAA&#10;AA8AAAAAAAAAAAAAAAAABwIAAGRycy9kb3ducmV2LnhtbFBLBQYAAAAAAwADALcAAAD7AgAAAAA=&#10;" filled="f" stroked="f">
                  <v:textbox inset="0,0,0,0">
                    <w:txbxContent>
                      <w:p w:rsidR="00945698" w:rsidRDefault="00945698">
                        <w:pPr>
                          <w:spacing w:after="160" w:line="259" w:lineRule="auto"/>
                          <w:ind w:left="0" w:firstLine="0"/>
                        </w:pPr>
                        <w:r>
                          <w:rPr>
                            <w:sz w:val="18"/>
                          </w:rPr>
                          <w:t>INTERNAL / EXTERNAL AUDIT RESULTS</w:t>
                        </w:r>
                      </w:p>
                    </w:txbxContent>
                  </v:textbox>
                </v:rect>
                <v:rect id="Rectangle 1409" o:spid="_x0000_s1219" style="position:absolute;left:16085;top:31383;width:147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q8NwwAAAN0AAAAPAAAAZHJzL2Rvd25yZXYueG1sRE9Li8Iw&#10;EL4v+B/CCN7WVB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Ix6vDcMAAADdAAAADwAA&#10;AAAAAAAAAAAAAAAHAgAAZHJzL2Rvd25yZXYueG1sUEsFBgAAAAADAAMAtwAAAPcCAAAAAA==&#10;" filled="f" stroked="f">
                  <v:textbox inset="0,0,0,0">
                    <w:txbxContent>
                      <w:p w:rsidR="00945698" w:rsidRDefault="00945698">
                        <w:pPr>
                          <w:spacing w:after="160" w:line="259" w:lineRule="auto"/>
                          <w:ind w:left="0" w:firstLine="0"/>
                        </w:pPr>
                        <w:r>
                          <w:rPr>
                            <w:sz w:val="18"/>
                          </w:rPr>
                          <w:t>MANAGEMENT REVIEW</w:t>
                        </w:r>
                      </w:p>
                    </w:txbxContent>
                  </v:textbox>
                </v:rect>
                <v:rect id="Rectangle 1410" o:spid="_x0000_s1220" style="position:absolute;left:434;top:23290;width:80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BNxgAAAN0AAAAPAAAAZHJzL2Rvd25yZXYueG1sRI9Ba8JA&#10;EIXvBf/DMkJvdWMR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N/2QTc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18"/>
                          </w:rPr>
                          <w:t>Potential</w:t>
                        </w:r>
                        <w:proofErr w:type="spellEnd"/>
                        <w:r>
                          <w:rPr>
                            <w:sz w:val="18"/>
                          </w:rPr>
                          <w:t xml:space="preserve"> for </w:t>
                        </w:r>
                      </w:p>
                    </w:txbxContent>
                  </v:textbox>
                </v:rect>
                <v:rect id="Rectangle 1411" o:spid="_x0000_s1221" style="position:absolute;left:434;top:24685;width:842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TXWxAAAAN0AAAAPAAAAZHJzL2Rvd25yZXYueG1sRE9Na8JA&#10;EL0X+h+WKXirm0gR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FixNdb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18"/>
                          </w:rPr>
                          <w:t>improvement</w:t>
                        </w:r>
                        <w:proofErr w:type="spellEnd"/>
                      </w:p>
                    </w:txbxContent>
                  </v:textbox>
                </v:rect>
                <v:rect id="Rectangle 1412" o:spid="_x0000_s1222" style="position:absolute;left:6766;top:24432;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6uhwwAAAN0AAAAPAAAAZHJzL2Rvd25yZXYueG1sRE9Ni8Iw&#10;EL0L/ocwwt40VUS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qGOrocMAAADdAAAADwAA&#10;AAAAAAAAAAAAAAAHAgAAZHJzL2Rvd25yZXYueG1sUEsFBgAAAAADAAMAtwAAAPc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1413" o:spid="_x0000_s1223" style="position:absolute;left:46245;top:23336;width:1094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46xQAAAN0AAAAPAAAAZHJzL2Rvd25yZXYueG1sRE9Na8JA&#10;EL0X/A/LCN7qRi0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DHLw46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18"/>
                          </w:rPr>
                          <w:t>Provide</w:t>
                        </w:r>
                        <w:proofErr w:type="spellEnd"/>
                        <w:r>
                          <w:rPr>
                            <w:sz w:val="18"/>
                          </w:rPr>
                          <w:t xml:space="preserve"> </w:t>
                        </w:r>
                        <w:proofErr w:type="spellStart"/>
                        <w:r>
                          <w:rPr>
                            <w:sz w:val="18"/>
                          </w:rPr>
                          <w:t>evidence</w:t>
                        </w:r>
                        <w:proofErr w:type="spellEnd"/>
                        <w:r>
                          <w:rPr>
                            <w:sz w:val="18"/>
                          </w:rPr>
                          <w:t xml:space="preserve"> </w:t>
                        </w:r>
                      </w:p>
                    </w:txbxContent>
                  </v:textbox>
                </v:rect>
                <v:rect id="Rectangle 1414" o:spid="_x0000_s1224" style="position:absolute;left:46245;top:24730;width:631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" filled="f" stroked="f">
                  <v:textbox inset="0,0,0,0">
                    <w:txbxContent>
                      <w:p w:rsidR="00945698" w:rsidRDefault="00945698">
                        <w:pPr>
                          <w:spacing w:after="160" w:line="259" w:lineRule="auto"/>
                          <w:ind w:left="0" w:firstLine="0"/>
                        </w:pPr>
                        <w:r>
                          <w:rPr>
                            <w:sz w:val="18"/>
                          </w:rPr>
                          <w:t xml:space="preserve">for </w:t>
                        </w:r>
                        <w:proofErr w:type="spellStart"/>
                        <w:r>
                          <w:rPr>
                            <w:sz w:val="18"/>
                          </w:rPr>
                          <w:t>review</w:t>
                        </w:r>
                        <w:proofErr w:type="spellEnd"/>
                      </w:p>
                    </w:txbxContent>
                  </v:textbox>
                </v:rect>
                <v:rect id="Rectangle 1415" o:spid="_x0000_s1225" style="position:absolute;left:50985;top:2447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1416" o:spid="_x0000_s1226" style="position:absolute;left:16062;top:10313;width:1476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K2iwgAAAN0AAAAPAAAAZHJzL2Rvd25yZXYueG1sRE9Ni8Iw&#10;EL0L/ocwgjdNXUS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DXWK2iwgAAAN0AAAAPAAAA&#10;AAAAAAAAAAAAAAcCAABkcnMvZG93bnJldi54bWxQSwUGAAAAAAMAAwC3AAAA9gIAAAAA&#10;" filled="f" stroked="f">
                  <v:textbox inset="0,0,0,0">
                    <w:txbxContent>
                      <w:p w:rsidR="00945698" w:rsidRDefault="00945698">
                        <w:pPr>
                          <w:spacing w:after="160" w:line="259" w:lineRule="auto"/>
                          <w:ind w:left="0" w:firstLine="0"/>
                        </w:pPr>
                        <w:r>
                          <w:rPr>
                            <w:sz w:val="18"/>
                          </w:rPr>
                          <w:t>MANAGEMENT SYSTEM</w:t>
                        </w:r>
                      </w:p>
                    </w:txbxContent>
                  </v:textbox>
                </v:rect>
                <v:rect id="Rectangle 1417" o:spid="_x0000_s1227" style="position:absolute;left:16062;top:11700;width:2971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18"/>
                          </w:rPr>
                          <w:t>Validation</w:t>
                        </w:r>
                        <w:proofErr w:type="spellEnd"/>
                        <w:r>
                          <w:rPr>
                            <w:sz w:val="18"/>
                          </w:rPr>
                          <w:t xml:space="preserve"> / </w:t>
                        </w:r>
                        <w:proofErr w:type="spellStart"/>
                        <w:r>
                          <w:rPr>
                            <w:sz w:val="18"/>
                          </w:rPr>
                          <w:t>review</w:t>
                        </w:r>
                        <w:proofErr w:type="spellEnd"/>
                        <w:r>
                          <w:rPr>
                            <w:sz w:val="18"/>
                          </w:rPr>
                          <w:t xml:space="preserve"> of </w:t>
                        </w: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18" o:spid="_x0000_s1228" style="position:absolute;left:38404;top:11542;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xLxgAAAN0AAAAPAAAAZHJzL2Rvd25yZXYueG1sRI9Ba8JA&#10;EIXvBf/DMkJvdWMR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yYucS8YAAADd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rPr>
                          <w:t xml:space="preserve"> </w:t>
                        </w:r>
                      </w:p>
                    </w:txbxContent>
                  </v:textbox>
                </v:rect>
                <v:rect id="Rectangle 1419" o:spid="_x0000_s1229" style="position:absolute;left:18516;top:13277;width:1979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nQwwAAAN0AAAAPAAAAZHJzL2Rvd25yZXYueG1sRE9Li8Iw&#10;EL4L+x/CCN40VRa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psc50M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Complaints</w:t>
                        </w:r>
                        <w:proofErr w:type="spellEnd"/>
                        <w:r>
                          <w:rPr>
                            <w:sz w:val="18"/>
                          </w:rPr>
                          <w:t xml:space="preserve"> &amp; </w:t>
                        </w:r>
                        <w:proofErr w:type="spellStart"/>
                        <w:r>
                          <w:rPr>
                            <w:sz w:val="18"/>
                          </w:rPr>
                          <w:t>incident</w:t>
                        </w:r>
                        <w:proofErr w:type="spellEnd"/>
                        <w:r>
                          <w:rPr>
                            <w:sz w:val="18"/>
                          </w:rPr>
                          <w:t xml:space="preserve"> </w:t>
                        </w:r>
                        <w:proofErr w:type="spellStart"/>
                        <w:r>
                          <w:rPr>
                            <w:sz w:val="18"/>
                          </w:rPr>
                          <w:t>reporting</w:t>
                        </w:r>
                        <w:proofErr w:type="spellEnd"/>
                      </w:p>
                    </w:txbxContent>
                  </v:textbox>
                </v:rect>
                <w10:anchorlock/>
              </v:group>
            </w:pict>
          </mc:Fallback>
        </mc:AlternateContent>
      </w:r>
    </w:p>
    <w:p w14:paraId="117969A0" w14:textId="77777777" w:rsidR="00B21364" w:rsidRPr="00945698" w:rsidRDefault="00945698">
      <w:pPr>
        <w:tabs>
          <w:tab w:val="center" w:pos="2616"/>
          <w:tab w:val="center" w:pos="5598"/>
        </w:tabs>
        <w:spacing w:after="253" w:line="259" w:lineRule="auto"/>
        <w:ind w:left="0" w:firstLine="0"/>
        <w:rPr>
          <w:lang w:val="en-US"/>
        </w:rPr>
      </w:pPr>
      <w:r>
        <w:tab/>
      </w:r>
      <w:r w:rsidRPr="00945698">
        <w:rPr>
          <w:b/>
          <w:i/>
          <w:color w:val="575755"/>
          <w:u w:val="single" w:color="575755"/>
          <w:lang w:val="en-US"/>
        </w:rPr>
        <w:t>Figure 3</w:t>
      </w:r>
      <w:r w:rsidRPr="00945698">
        <w:rPr>
          <w:rFonts w:ascii="Arial" w:eastAsia="Arial" w:hAnsi="Arial" w:cs="Arial"/>
          <w:b/>
          <w:i/>
          <w:color w:val="575755"/>
          <w:lang w:val="en-US"/>
        </w:rPr>
        <w:t xml:space="preserve"> </w:t>
      </w:r>
      <w:r w:rsidRPr="00945698">
        <w:rPr>
          <w:rFonts w:ascii="Arial" w:eastAsia="Arial" w:hAnsi="Arial" w:cs="Arial"/>
          <w:b/>
          <w:i/>
          <w:color w:val="575755"/>
          <w:lang w:val="en-US"/>
        </w:rPr>
        <w:tab/>
      </w:r>
      <w:r w:rsidRPr="00945698">
        <w:rPr>
          <w:b/>
          <w:i/>
          <w:color w:val="575755"/>
          <w:u w:val="single" w:color="575755"/>
          <w:lang w:val="en-US"/>
        </w:rPr>
        <w:t>Model of a continuous improvement cycle of a QMS</w:t>
      </w:r>
      <w:r w:rsidRPr="00945698">
        <w:rPr>
          <w:b/>
          <w:i/>
          <w:color w:val="575755"/>
          <w:lang w:val="en-US"/>
        </w:rPr>
        <w:t xml:space="preserve"> </w:t>
      </w:r>
    </w:p>
    <w:p w14:paraId="79D5CB1B" w14:textId="77777777" w:rsidR="00B21364" w:rsidRPr="00945698" w:rsidRDefault="00945698">
      <w:pPr>
        <w:pStyle w:val="Heading2"/>
        <w:ind w:left="836" w:hanging="851"/>
        <w:rPr>
          <w:lang w:val="en-US"/>
        </w:rPr>
      </w:pPr>
      <w:bookmarkStart w:id="46" w:name="_Toc31220"/>
      <w:r w:rsidRPr="00945698">
        <w:rPr>
          <w:lang w:val="en-US"/>
        </w:rPr>
        <w:t xml:space="preserve">COMPONENTS OF MAINTAINING AN EFFECTIVE QMS </w:t>
      </w:r>
      <w:bookmarkEnd w:id="46"/>
    </w:p>
    <w:p w14:paraId="19DDC80E" w14:textId="77777777" w:rsidR="00B21364" w:rsidRDefault="00945698">
      <w:pPr>
        <w:spacing w:after="30" w:line="259" w:lineRule="auto"/>
        <w:ind w:left="-30" w:firstLine="0"/>
      </w:pPr>
      <w:r>
        <w:rPr>
          <w:noProof/>
        </w:rPr>
        <mc:AlternateContent>
          <mc:Choice Requires="wpg">
            <w:drawing>
              <wp:inline distT="0" distB="0" distL="0" distR="0" wp14:anchorId="7C1A6484" wp14:editId="1B8F12DE">
                <wp:extent cx="938784" cy="6096"/>
                <wp:effectExtent l="0" t="0" r="0" b="0"/>
                <wp:docPr id="25200" name="Group 25200"/>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7" name="Shape 3215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200" style="width:73.92pt;height:0.47998pt;mso-position-horizontal-relative:char;mso-position-vertical-relative:line" coordsize="9387,60">
                <v:shape id="Shape 3215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C5078E8" w14:textId="77777777" w:rsidR="00B21364" w:rsidRDefault="00945698">
      <w:pPr>
        <w:spacing w:after="139"/>
        <w:ind w:left="-5"/>
      </w:pPr>
      <w:r w:rsidRPr="00945698">
        <w:rPr>
          <w:lang w:val="en-US"/>
        </w:rPr>
        <w:t xml:space="preserve">To ensure the continued relevance and effectiveness of the QMS, the </w:t>
      </w:r>
      <w:proofErr w:type="spellStart"/>
      <w:r w:rsidRPr="00945698">
        <w:rPr>
          <w:lang w:val="en-US"/>
        </w:rPr>
        <w:t>organisation</w:t>
      </w:r>
      <w:proofErr w:type="spellEnd"/>
      <w:r w:rsidRPr="00945698">
        <w:rPr>
          <w:lang w:val="en-US"/>
        </w:rPr>
        <w:t xml:space="preserve"> should undertake reviews and maintenance of the system. </w:t>
      </w:r>
      <w:r>
        <w:t xml:space="preserve">Components of maintaining the QMS include: </w:t>
      </w:r>
    </w:p>
    <w:p w14:paraId="663B427B" w14:textId="77777777" w:rsidR="00B21364" w:rsidRDefault="00945698">
      <w:pPr>
        <w:numPr>
          <w:ilvl w:val="0"/>
          <w:numId w:val="19"/>
        </w:numPr>
        <w:ind w:hanging="425"/>
      </w:pPr>
      <w:r>
        <w:t xml:space="preserve">management review; </w:t>
      </w:r>
    </w:p>
    <w:p w14:paraId="0A725F99" w14:textId="77777777" w:rsidR="00B21364" w:rsidRDefault="00945698">
      <w:pPr>
        <w:numPr>
          <w:ilvl w:val="0"/>
          <w:numId w:val="19"/>
        </w:numPr>
        <w:ind w:hanging="425"/>
      </w:pPr>
      <w:r>
        <w:t xml:space="preserve">stakeholder satisfaction; </w:t>
      </w:r>
    </w:p>
    <w:p w14:paraId="60CA2E2C" w14:textId="77777777" w:rsidR="00B21364" w:rsidRDefault="00945698">
      <w:pPr>
        <w:numPr>
          <w:ilvl w:val="0"/>
          <w:numId w:val="19"/>
        </w:numPr>
        <w:ind w:hanging="425"/>
      </w:pPr>
      <w:r>
        <w:t xml:space="preserve">internal / external communications; </w:t>
      </w:r>
    </w:p>
    <w:p w14:paraId="475A33A9" w14:textId="77777777" w:rsidR="00B21364" w:rsidRDefault="00945698">
      <w:pPr>
        <w:numPr>
          <w:ilvl w:val="0"/>
          <w:numId w:val="19"/>
        </w:numPr>
        <w:ind w:hanging="425"/>
      </w:pPr>
      <w:r>
        <w:t xml:space="preserve">audit of the QMS; </w:t>
      </w:r>
    </w:p>
    <w:p w14:paraId="6A7CC6E3" w14:textId="77777777" w:rsidR="00B21364" w:rsidRDefault="00945698">
      <w:pPr>
        <w:numPr>
          <w:ilvl w:val="0"/>
          <w:numId w:val="19"/>
        </w:numPr>
        <w:ind w:hanging="425"/>
      </w:pPr>
      <w:r>
        <w:t xml:space="preserve">continuous improvement. </w:t>
      </w:r>
    </w:p>
    <w:p w14:paraId="4FE6F344" w14:textId="77777777" w:rsidR="00B21364" w:rsidRPr="00945698" w:rsidRDefault="00945698">
      <w:pPr>
        <w:spacing w:after="147"/>
        <w:ind w:left="-5"/>
        <w:rPr>
          <w:lang w:val="en-US"/>
        </w:rPr>
      </w:pPr>
      <w:r w:rsidRPr="00945698">
        <w:rPr>
          <w:lang w:val="en-US"/>
        </w:rPr>
        <w:t xml:space="preserve">In some cases, </w:t>
      </w:r>
      <w:proofErr w:type="gramStart"/>
      <w:r w:rsidRPr="00945698">
        <w:rPr>
          <w:lang w:val="en-US"/>
        </w:rPr>
        <w:t>all of</w:t>
      </w:r>
      <w:proofErr w:type="gramEnd"/>
      <w:r w:rsidRPr="00945698">
        <w:rPr>
          <w:lang w:val="en-US"/>
        </w:rPr>
        <w:t xml:space="preserve"> the areas can be captured and reported on through a single Management Review forum and/or report as the primary means for ensuring that the system is being maintained and improved. </w:t>
      </w:r>
    </w:p>
    <w:p w14:paraId="6A0F5AC2" w14:textId="77777777" w:rsidR="00B21364" w:rsidRDefault="00945698">
      <w:pPr>
        <w:pStyle w:val="Heading2"/>
        <w:ind w:left="836" w:hanging="851"/>
      </w:pPr>
      <w:bookmarkStart w:id="47" w:name="_Toc31221"/>
      <w:r>
        <w:lastRenderedPageBreak/>
        <w:t xml:space="preserve">MANAGEMENT REVIEW </w:t>
      </w:r>
      <w:bookmarkEnd w:id="47"/>
    </w:p>
    <w:p w14:paraId="6A19A342" w14:textId="77777777" w:rsidR="00B21364" w:rsidRDefault="00945698">
      <w:pPr>
        <w:spacing w:after="58" w:line="259" w:lineRule="auto"/>
        <w:ind w:left="-30" w:firstLine="0"/>
      </w:pPr>
      <w:r>
        <w:rPr>
          <w:noProof/>
        </w:rPr>
        <mc:AlternateContent>
          <mc:Choice Requires="wpg">
            <w:drawing>
              <wp:inline distT="0" distB="0" distL="0" distR="0" wp14:anchorId="5AD38C50" wp14:editId="00BAC5B6">
                <wp:extent cx="938784" cy="6096"/>
                <wp:effectExtent l="0" t="0" r="0" b="0"/>
                <wp:docPr id="25864" name="Group 2586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9" name="Shape 3215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4" style="width:73.92pt;height:0.47998pt;mso-position-horizontal-relative:char;mso-position-vertical-relative:line" coordsize="9387,60">
                <v:shape id="Shape 32160"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7499128F" w14:textId="77777777" w:rsidR="00B21364" w:rsidRPr="00945698" w:rsidRDefault="00945698">
      <w:pPr>
        <w:numPr>
          <w:ilvl w:val="0"/>
          <w:numId w:val="20"/>
        </w:numPr>
        <w:spacing w:after="139"/>
        <w:ind w:hanging="426"/>
        <w:rPr>
          <w:lang w:val="en-US"/>
        </w:rPr>
      </w:pPr>
      <w:r w:rsidRPr="00945698">
        <w:rPr>
          <w:lang w:val="en-US"/>
        </w:rPr>
        <w:t xml:space="preserve">periodic management reviews should be conducted by personnel who have the appropriate authority to implement changes, taking into account relevant feedback from other interested parties; </w:t>
      </w:r>
    </w:p>
    <w:p w14:paraId="2F69F442" w14:textId="77777777" w:rsidR="00B21364" w:rsidRPr="00945698" w:rsidRDefault="00945698">
      <w:pPr>
        <w:numPr>
          <w:ilvl w:val="0"/>
          <w:numId w:val="20"/>
        </w:numPr>
        <w:ind w:hanging="426"/>
        <w:rPr>
          <w:lang w:val="en-US"/>
        </w:rPr>
      </w:pPr>
      <w:r w:rsidRPr="00945698">
        <w:rPr>
          <w:lang w:val="en-US"/>
        </w:rPr>
        <w:t xml:space="preserve">ensure that the processes developed whilst establishing a QMS, are still applicable (section 3.7); </w:t>
      </w:r>
    </w:p>
    <w:p w14:paraId="0ECC48A5" w14:textId="77777777" w:rsidR="00B21364" w:rsidRPr="00945698" w:rsidRDefault="00945698">
      <w:pPr>
        <w:numPr>
          <w:ilvl w:val="0"/>
          <w:numId w:val="20"/>
        </w:numPr>
        <w:ind w:hanging="426"/>
        <w:rPr>
          <w:lang w:val="en-US"/>
        </w:rPr>
      </w:pPr>
      <w:r w:rsidRPr="00945698">
        <w:rPr>
          <w:lang w:val="en-US"/>
        </w:rPr>
        <w:t xml:space="preserve">the management review should consist of, but not limited to: </w:t>
      </w:r>
    </w:p>
    <w:p w14:paraId="4E0B8C0D" w14:textId="77777777" w:rsidR="00B21364" w:rsidRPr="00945698" w:rsidRDefault="00945698">
      <w:pPr>
        <w:numPr>
          <w:ilvl w:val="0"/>
          <w:numId w:val="20"/>
        </w:numPr>
        <w:ind w:hanging="426"/>
        <w:rPr>
          <w:lang w:val="en-US"/>
        </w:rPr>
      </w:pPr>
      <w:proofErr w:type="spellStart"/>
      <w:r w:rsidRPr="00945698">
        <w:rPr>
          <w:lang w:val="en-US"/>
        </w:rPr>
        <w:t>AtoN</w:t>
      </w:r>
      <w:proofErr w:type="spellEnd"/>
      <w:r w:rsidRPr="00945698">
        <w:rPr>
          <w:lang w:val="en-US"/>
        </w:rPr>
        <w:t xml:space="preserve"> Management System / Policies / Objectives / Procedures; </w:t>
      </w:r>
    </w:p>
    <w:p w14:paraId="2C08ABB6" w14:textId="77777777" w:rsidR="00B21364" w:rsidRPr="00945698" w:rsidRDefault="00945698">
      <w:pPr>
        <w:numPr>
          <w:ilvl w:val="0"/>
          <w:numId w:val="20"/>
        </w:numPr>
        <w:ind w:hanging="426"/>
        <w:rPr>
          <w:lang w:val="en-US"/>
        </w:rPr>
      </w:pPr>
      <w:r w:rsidRPr="00945698">
        <w:rPr>
          <w:lang w:val="en-US"/>
        </w:rPr>
        <w:t xml:space="preserve">legal / legislative framework for provision of </w:t>
      </w:r>
      <w:proofErr w:type="spellStart"/>
      <w:r w:rsidRPr="00945698">
        <w:rPr>
          <w:lang w:val="en-US"/>
        </w:rPr>
        <w:t>AtoN</w:t>
      </w:r>
      <w:proofErr w:type="spellEnd"/>
      <w:r w:rsidRPr="00945698">
        <w:rPr>
          <w:lang w:val="en-US"/>
        </w:rPr>
        <w:t xml:space="preserve"> service; </w:t>
      </w:r>
    </w:p>
    <w:p w14:paraId="63B0288D" w14:textId="77777777" w:rsidR="00B21364" w:rsidRDefault="00945698">
      <w:pPr>
        <w:numPr>
          <w:ilvl w:val="0"/>
          <w:numId w:val="20"/>
        </w:numPr>
        <w:ind w:hanging="426"/>
      </w:pPr>
      <w:r>
        <w:t xml:space="preserve">AtoN stakeholder consultation; </w:t>
      </w:r>
    </w:p>
    <w:p w14:paraId="78109557" w14:textId="77777777" w:rsidR="00B21364" w:rsidRPr="00945698" w:rsidRDefault="00945698">
      <w:pPr>
        <w:numPr>
          <w:ilvl w:val="0"/>
          <w:numId w:val="20"/>
        </w:numPr>
        <w:spacing w:after="81"/>
        <w:ind w:hanging="426"/>
        <w:rPr>
          <w:lang w:val="en-US"/>
        </w:rPr>
      </w:pPr>
      <w:proofErr w:type="spellStart"/>
      <w:r w:rsidRPr="00945698">
        <w:rPr>
          <w:lang w:val="en-US"/>
        </w:rPr>
        <w:t>AtoN</w:t>
      </w:r>
      <w:proofErr w:type="spellEnd"/>
      <w:r w:rsidRPr="00945698">
        <w:rPr>
          <w:lang w:val="en-US"/>
        </w:rPr>
        <w:t xml:space="preserve"> resources (physical / financial / training / etc.); </w:t>
      </w:r>
    </w:p>
    <w:p w14:paraId="2F3E2EEE" w14:textId="77777777" w:rsidR="00B21364" w:rsidRPr="00945698" w:rsidRDefault="00945698">
      <w:pPr>
        <w:spacing w:after="135"/>
        <w:ind w:left="861"/>
        <w:rPr>
          <w:lang w:val="en-US"/>
        </w:rPr>
      </w:pPr>
      <w:r w:rsidRPr="00945698">
        <w:rPr>
          <w:lang w:val="en-US"/>
        </w:rPr>
        <w:t xml:space="preserve">Are they adequate for appropriate level of service? </w:t>
      </w:r>
    </w:p>
    <w:p w14:paraId="7F9B31E8" w14:textId="77777777" w:rsidR="00B21364" w:rsidRPr="00945698" w:rsidRDefault="00945698">
      <w:pPr>
        <w:numPr>
          <w:ilvl w:val="0"/>
          <w:numId w:val="20"/>
        </w:numPr>
        <w:ind w:hanging="426"/>
        <w:rPr>
          <w:lang w:val="en-US"/>
        </w:rPr>
      </w:pPr>
      <w:r w:rsidRPr="00945698">
        <w:rPr>
          <w:lang w:val="en-US"/>
        </w:rPr>
        <w:t xml:space="preserve">performance measurement results and future targets; </w:t>
      </w:r>
    </w:p>
    <w:p w14:paraId="7FD67C20" w14:textId="77777777" w:rsidR="00B21364" w:rsidRPr="00945698" w:rsidRDefault="00945698">
      <w:pPr>
        <w:numPr>
          <w:ilvl w:val="0"/>
          <w:numId w:val="20"/>
        </w:numPr>
        <w:ind w:hanging="426"/>
        <w:rPr>
          <w:lang w:val="en-US"/>
        </w:rPr>
      </w:pPr>
      <w:r w:rsidRPr="00945698">
        <w:rPr>
          <w:lang w:val="en-US"/>
        </w:rPr>
        <w:t xml:space="preserve">effectiveness of corrective or preventative actions; </w:t>
      </w:r>
    </w:p>
    <w:p w14:paraId="6264D8BA" w14:textId="77777777" w:rsidR="00B21364" w:rsidRPr="00945698" w:rsidRDefault="00945698">
      <w:pPr>
        <w:numPr>
          <w:ilvl w:val="0"/>
          <w:numId w:val="20"/>
        </w:numPr>
        <w:ind w:hanging="426"/>
        <w:rPr>
          <w:lang w:val="en-US"/>
        </w:rPr>
      </w:pPr>
      <w:proofErr w:type="spellStart"/>
      <w:r w:rsidRPr="00945698">
        <w:rPr>
          <w:lang w:val="en-US"/>
        </w:rPr>
        <w:t>AtoN</w:t>
      </w:r>
      <w:proofErr w:type="spellEnd"/>
      <w:r w:rsidRPr="00945698">
        <w:rPr>
          <w:lang w:val="en-US"/>
        </w:rPr>
        <w:t xml:space="preserve"> internal / external audits (i.e. IMO‐Voluntary Audit Scheme, ISO compliance). </w:t>
      </w:r>
    </w:p>
    <w:p w14:paraId="51DB3036" w14:textId="77777777" w:rsidR="00B21364" w:rsidRDefault="00945698">
      <w:pPr>
        <w:pStyle w:val="Heading2"/>
        <w:ind w:left="836" w:hanging="851"/>
      </w:pPr>
      <w:bookmarkStart w:id="48" w:name="_Toc31222"/>
      <w:r>
        <w:t xml:space="preserve">STAKEHOLDER SATISFACTION </w:t>
      </w:r>
      <w:bookmarkEnd w:id="48"/>
    </w:p>
    <w:p w14:paraId="60D55CE2" w14:textId="77777777" w:rsidR="00B21364" w:rsidRDefault="00945698">
      <w:pPr>
        <w:spacing w:after="43" w:line="259" w:lineRule="auto"/>
        <w:ind w:left="-30" w:firstLine="0"/>
      </w:pPr>
      <w:r>
        <w:rPr>
          <w:noProof/>
        </w:rPr>
        <mc:AlternateContent>
          <mc:Choice Requires="wpg">
            <w:drawing>
              <wp:inline distT="0" distB="0" distL="0" distR="0" wp14:anchorId="183F9922" wp14:editId="5AE261CD">
                <wp:extent cx="938784" cy="6096"/>
                <wp:effectExtent l="0" t="0" r="0" b="0"/>
                <wp:docPr id="25865" name="Group 2586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1" name="Shape 3216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5" style="width:73.92pt;height:0.47998pt;mso-position-horizontal-relative:char;mso-position-vertical-relative:line" coordsize="9387,60">
                <v:shape id="Shape 3216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74593F10" w14:textId="77777777" w:rsidR="00B21364" w:rsidRPr="00945698" w:rsidRDefault="00945698">
      <w:pPr>
        <w:numPr>
          <w:ilvl w:val="0"/>
          <w:numId w:val="21"/>
        </w:numPr>
        <w:spacing w:after="139"/>
        <w:ind w:hanging="425"/>
        <w:rPr>
          <w:lang w:val="en-US"/>
        </w:rPr>
      </w:pPr>
      <w:r w:rsidRPr="00945698">
        <w:rPr>
          <w:lang w:val="en-US"/>
        </w:rPr>
        <w:t xml:space="preserve">are processes developed for collecting stakeholder satisfaction implemented and accurately capturing that information? </w:t>
      </w:r>
    </w:p>
    <w:p w14:paraId="1ED53769" w14:textId="77777777" w:rsidR="00B21364" w:rsidRPr="00945698" w:rsidRDefault="00945698">
      <w:pPr>
        <w:numPr>
          <w:ilvl w:val="0"/>
          <w:numId w:val="21"/>
        </w:numPr>
        <w:ind w:hanging="425"/>
        <w:rPr>
          <w:lang w:val="en-US"/>
        </w:rPr>
      </w:pPr>
      <w:r w:rsidRPr="00945698">
        <w:rPr>
          <w:lang w:val="en-US"/>
        </w:rPr>
        <w:t xml:space="preserve">are the appropriate metrics being captured? </w:t>
      </w:r>
    </w:p>
    <w:p w14:paraId="74BB6E83" w14:textId="77777777" w:rsidR="00B21364" w:rsidRPr="00945698" w:rsidRDefault="00945698">
      <w:pPr>
        <w:numPr>
          <w:ilvl w:val="0"/>
          <w:numId w:val="21"/>
        </w:numPr>
        <w:ind w:hanging="425"/>
        <w:rPr>
          <w:lang w:val="en-US"/>
        </w:rPr>
      </w:pPr>
      <w:r w:rsidRPr="00945698">
        <w:rPr>
          <w:lang w:val="en-US"/>
        </w:rPr>
        <w:t xml:space="preserve">do the results meet pre‐stated stakeholder satisfaction targets? </w:t>
      </w:r>
    </w:p>
    <w:p w14:paraId="558BA0B5" w14:textId="77777777" w:rsidR="00B21364" w:rsidRPr="00945698" w:rsidRDefault="00945698">
      <w:pPr>
        <w:numPr>
          <w:ilvl w:val="0"/>
          <w:numId w:val="21"/>
        </w:numPr>
        <w:ind w:hanging="425"/>
        <w:rPr>
          <w:lang w:val="en-US"/>
        </w:rPr>
      </w:pPr>
      <w:r w:rsidRPr="00945698">
        <w:rPr>
          <w:lang w:val="en-US"/>
        </w:rPr>
        <w:t xml:space="preserve">ensure stakeholder satisfaction results are reviewed. </w:t>
      </w:r>
    </w:p>
    <w:p w14:paraId="68A1292D" w14:textId="77777777" w:rsidR="00B21364" w:rsidRDefault="00945698">
      <w:pPr>
        <w:pStyle w:val="Heading2"/>
        <w:ind w:left="836" w:hanging="851"/>
      </w:pPr>
      <w:bookmarkStart w:id="49" w:name="_Toc31223"/>
      <w:r>
        <w:t xml:space="preserve">INTERNAL AND EXTERNAL COMMUNICATION </w:t>
      </w:r>
      <w:bookmarkEnd w:id="49"/>
    </w:p>
    <w:p w14:paraId="09B592FF" w14:textId="77777777" w:rsidR="00B21364" w:rsidRDefault="00945698">
      <w:pPr>
        <w:spacing w:after="56" w:line="259" w:lineRule="auto"/>
        <w:ind w:left="-30" w:firstLine="0"/>
      </w:pPr>
      <w:r>
        <w:rPr>
          <w:noProof/>
        </w:rPr>
        <mc:AlternateContent>
          <mc:Choice Requires="wpg">
            <w:drawing>
              <wp:inline distT="0" distB="0" distL="0" distR="0" wp14:anchorId="39CEE082" wp14:editId="5087B417">
                <wp:extent cx="938784" cy="6096"/>
                <wp:effectExtent l="0" t="0" r="0" b="0"/>
                <wp:docPr id="25866" name="Group 2586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3" name="Shape 3216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6" style="width:73.92pt;height:0.480011pt;mso-position-horizontal-relative:char;mso-position-vertical-relative:line" coordsize="9387,60">
                <v:shape id="Shape 3216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15D4E67A" w14:textId="77777777" w:rsidR="00B21364" w:rsidRPr="00945698" w:rsidRDefault="00945698">
      <w:pPr>
        <w:numPr>
          <w:ilvl w:val="0"/>
          <w:numId w:val="22"/>
        </w:numPr>
        <w:ind w:hanging="426"/>
        <w:rPr>
          <w:lang w:val="en-US"/>
        </w:rPr>
      </w:pPr>
      <w:r w:rsidRPr="00945698">
        <w:rPr>
          <w:lang w:val="en-US"/>
        </w:rPr>
        <w:t xml:space="preserve">is information communicated in line with the Communication Plan? </w:t>
      </w:r>
    </w:p>
    <w:p w14:paraId="239AA5BF" w14:textId="77777777" w:rsidR="00B21364" w:rsidRPr="00945698" w:rsidRDefault="00945698">
      <w:pPr>
        <w:numPr>
          <w:ilvl w:val="0"/>
          <w:numId w:val="22"/>
        </w:numPr>
        <w:ind w:hanging="426"/>
        <w:rPr>
          <w:lang w:val="en-US"/>
        </w:rPr>
      </w:pPr>
      <w:r w:rsidRPr="00945698">
        <w:rPr>
          <w:lang w:val="en-US"/>
        </w:rPr>
        <w:t xml:space="preserve">review communication plan to ensure continued effectiveness: </w:t>
      </w:r>
    </w:p>
    <w:p w14:paraId="7ED5588A" w14:textId="77777777" w:rsidR="00B21364" w:rsidRPr="00945698" w:rsidRDefault="00945698">
      <w:pPr>
        <w:numPr>
          <w:ilvl w:val="0"/>
          <w:numId w:val="22"/>
        </w:numPr>
        <w:ind w:hanging="426"/>
        <w:rPr>
          <w:lang w:val="en-US"/>
        </w:rPr>
      </w:pPr>
      <w:r w:rsidRPr="00945698">
        <w:rPr>
          <w:lang w:val="en-US"/>
        </w:rPr>
        <w:t xml:space="preserve">is adequate marine information being effectively communicated? </w:t>
      </w:r>
    </w:p>
    <w:p w14:paraId="59B2A343" w14:textId="77777777" w:rsidR="00B21364" w:rsidRPr="00945698" w:rsidRDefault="00945698">
      <w:pPr>
        <w:numPr>
          <w:ilvl w:val="0"/>
          <w:numId w:val="22"/>
        </w:numPr>
        <w:ind w:hanging="426"/>
        <w:rPr>
          <w:lang w:val="en-US"/>
        </w:rPr>
      </w:pPr>
      <w:r w:rsidRPr="00945698">
        <w:rPr>
          <w:lang w:val="en-US"/>
        </w:rPr>
        <w:t xml:space="preserve">do metrics indicate communication deficiencies? </w:t>
      </w:r>
    </w:p>
    <w:p w14:paraId="352E285E" w14:textId="77777777" w:rsidR="00B21364" w:rsidRPr="00945698" w:rsidRDefault="00945698">
      <w:pPr>
        <w:tabs>
          <w:tab w:val="center" w:pos="3238"/>
        </w:tabs>
        <w:spacing w:after="0" w:line="259" w:lineRule="auto"/>
        <w:ind w:left="-15" w:firstLine="0"/>
      </w:pPr>
      <w:r w:rsidRPr="00945698">
        <w:rPr>
          <w:b/>
          <w:color w:val="3F7DC9"/>
          <w:sz w:val="24"/>
        </w:rPr>
        <w:t>5.6.</w:t>
      </w:r>
      <w:r w:rsidRPr="00945698">
        <w:rPr>
          <w:rFonts w:ascii="Arial" w:eastAsia="Arial" w:hAnsi="Arial" w:cs="Arial"/>
          <w:b/>
          <w:color w:val="3F7DC9"/>
          <w:sz w:val="24"/>
        </w:rPr>
        <w:t xml:space="preserve"> </w:t>
      </w:r>
      <w:r w:rsidRPr="00945698">
        <w:rPr>
          <w:rFonts w:ascii="Arial" w:eastAsia="Arial" w:hAnsi="Arial" w:cs="Arial"/>
          <w:b/>
          <w:color w:val="3F7DC9"/>
          <w:sz w:val="24"/>
        </w:rPr>
        <w:tab/>
      </w:r>
      <w:r w:rsidRPr="00945698">
        <w:rPr>
          <w:b/>
          <w:color w:val="3F7DC9"/>
          <w:sz w:val="24"/>
        </w:rPr>
        <w:t xml:space="preserve">AUDIT OF THE QUALITY MANAGEMENT SYSTEM </w:t>
      </w:r>
    </w:p>
    <w:p w14:paraId="46CF6E9F" w14:textId="77777777" w:rsidR="00B21364" w:rsidRDefault="00945698">
      <w:pPr>
        <w:spacing w:after="42" w:line="259" w:lineRule="auto"/>
        <w:ind w:left="-30" w:firstLine="0"/>
      </w:pPr>
      <w:r>
        <w:rPr>
          <w:noProof/>
        </w:rPr>
        <mc:AlternateContent>
          <mc:Choice Requires="wpg">
            <w:drawing>
              <wp:inline distT="0" distB="0" distL="0" distR="0" wp14:anchorId="0114C088" wp14:editId="142AE3A5">
                <wp:extent cx="938784" cy="6096"/>
                <wp:effectExtent l="0" t="0" r="0" b="0"/>
                <wp:docPr id="25867" name="Group 2586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5" name="Shape 3216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7" style="width:73.92pt;height:0.47998pt;mso-position-horizontal-relative:char;mso-position-vertical-relative:line" coordsize="9387,60">
                <v:shape id="Shape 32166"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1ED3A6C0" w14:textId="77777777" w:rsidR="00B21364" w:rsidRPr="00945698" w:rsidRDefault="00945698">
      <w:pPr>
        <w:numPr>
          <w:ilvl w:val="0"/>
          <w:numId w:val="22"/>
        </w:numPr>
        <w:spacing w:after="139"/>
        <w:ind w:hanging="426"/>
        <w:rPr>
          <w:lang w:val="en-US"/>
        </w:rPr>
      </w:pPr>
      <w:r w:rsidRPr="00945698">
        <w:rPr>
          <w:lang w:val="en-US"/>
        </w:rPr>
        <w:t xml:space="preserve">ensure sufficient resources continue to be allocated to ensure all </w:t>
      </w:r>
      <w:proofErr w:type="spellStart"/>
      <w:r w:rsidRPr="00945698">
        <w:rPr>
          <w:lang w:val="en-US"/>
        </w:rPr>
        <w:t>AtoN</w:t>
      </w:r>
      <w:proofErr w:type="spellEnd"/>
      <w:r w:rsidRPr="00945698">
        <w:rPr>
          <w:lang w:val="en-US"/>
        </w:rPr>
        <w:t xml:space="preserve"> activities are audited within a suitable timeframe; </w:t>
      </w:r>
    </w:p>
    <w:p w14:paraId="38B0D730" w14:textId="77777777" w:rsidR="00B21364" w:rsidRPr="00945698" w:rsidRDefault="00945698">
      <w:pPr>
        <w:numPr>
          <w:ilvl w:val="0"/>
          <w:numId w:val="22"/>
        </w:numPr>
        <w:ind w:hanging="426"/>
        <w:rPr>
          <w:lang w:val="en-US"/>
        </w:rPr>
      </w:pPr>
      <w:r w:rsidRPr="00945698">
        <w:rPr>
          <w:lang w:val="en-US"/>
        </w:rPr>
        <w:t xml:space="preserve">ensure all internal auditors continue to be fully competent (i.e. training &amp; experience); </w:t>
      </w:r>
    </w:p>
    <w:p w14:paraId="733C1231" w14:textId="77777777" w:rsidR="00B21364" w:rsidRPr="00945698" w:rsidRDefault="00945698">
      <w:pPr>
        <w:numPr>
          <w:ilvl w:val="0"/>
          <w:numId w:val="22"/>
        </w:numPr>
        <w:ind w:hanging="426"/>
        <w:rPr>
          <w:lang w:val="en-US"/>
        </w:rPr>
      </w:pPr>
      <w:r w:rsidRPr="00945698">
        <w:rPr>
          <w:lang w:val="en-US"/>
        </w:rPr>
        <w:t xml:space="preserve">ensure audit results are reviewed and promulgated. </w:t>
      </w:r>
    </w:p>
    <w:p w14:paraId="6292E61F" w14:textId="77777777" w:rsidR="00B21364" w:rsidRDefault="00945698">
      <w:pPr>
        <w:tabs>
          <w:tab w:val="center" w:pos="2349"/>
        </w:tabs>
        <w:spacing w:after="0" w:line="259" w:lineRule="auto"/>
        <w:ind w:left="-15" w:firstLine="0"/>
      </w:pPr>
      <w:r>
        <w:rPr>
          <w:b/>
          <w:color w:val="3F7DC9"/>
          <w:sz w:val="24"/>
        </w:rPr>
        <w:t>5.7.</w:t>
      </w:r>
      <w:r>
        <w:rPr>
          <w:rFonts w:ascii="Arial" w:eastAsia="Arial" w:hAnsi="Arial" w:cs="Arial"/>
          <w:b/>
          <w:color w:val="3F7DC9"/>
          <w:sz w:val="24"/>
        </w:rPr>
        <w:t xml:space="preserve"> </w:t>
      </w:r>
      <w:r>
        <w:rPr>
          <w:rFonts w:ascii="Arial" w:eastAsia="Arial" w:hAnsi="Arial" w:cs="Arial"/>
          <w:b/>
          <w:color w:val="3F7DC9"/>
          <w:sz w:val="24"/>
        </w:rPr>
        <w:tab/>
      </w:r>
      <w:r>
        <w:rPr>
          <w:b/>
          <w:color w:val="3F7DC9"/>
          <w:sz w:val="24"/>
        </w:rPr>
        <w:t xml:space="preserve">CONTINUOUS IMPROVEMENT </w:t>
      </w:r>
    </w:p>
    <w:p w14:paraId="38932B13" w14:textId="77777777" w:rsidR="00B21364" w:rsidRDefault="00945698">
      <w:pPr>
        <w:spacing w:after="58" w:line="259" w:lineRule="auto"/>
        <w:ind w:left="-30" w:firstLine="0"/>
      </w:pPr>
      <w:r>
        <w:rPr>
          <w:noProof/>
        </w:rPr>
        <mc:AlternateContent>
          <mc:Choice Requires="wpg">
            <w:drawing>
              <wp:inline distT="0" distB="0" distL="0" distR="0" wp14:anchorId="4C6BFA4C" wp14:editId="656E1448">
                <wp:extent cx="938784" cy="6096"/>
                <wp:effectExtent l="0" t="0" r="0" b="0"/>
                <wp:docPr id="25868" name="Group 2586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7" name="Shape 3216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5868" style="width:73.92pt;height:0.47998pt;mso-position-horizontal-relative:char;mso-position-vertical-relative:line" coordsize="9387,60">
                <v:shape id="Shape 3216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00E83C64" w14:textId="77777777" w:rsidR="00B21364" w:rsidRPr="00945698" w:rsidRDefault="00945698">
      <w:pPr>
        <w:numPr>
          <w:ilvl w:val="0"/>
          <w:numId w:val="22"/>
        </w:numPr>
        <w:ind w:hanging="426"/>
        <w:rPr>
          <w:lang w:val="en-US"/>
        </w:rPr>
      </w:pPr>
      <w:r w:rsidRPr="00945698">
        <w:rPr>
          <w:lang w:val="en-US"/>
        </w:rPr>
        <w:t xml:space="preserve">ensure opportunities for improvement continue to be identified and that they are: </w:t>
      </w:r>
    </w:p>
    <w:p w14:paraId="68617C8D" w14:textId="77777777" w:rsidR="00B21364" w:rsidRDefault="00945698">
      <w:pPr>
        <w:numPr>
          <w:ilvl w:val="0"/>
          <w:numId w:val="22"/>
        </w:numPr>
        <w:ind w:hanging="426"/>
      </w:pPr>
      <w:r>
        <w:t xml:space="preserve">recorded and assessed; </w:t>
      </w:r>
    </w:p>
    <w:p w14:paraId="7EF41E36" w14:textId="77777777" w:rsidR="00B21364" w:rsidRDefault="00945698">
      <w:pPr>
        <w:numPr>
          <w:ilvl w:val="0"/>
          <w:numId w:val="22"/>
        </w:numPr>
        <w:ind w:hanging="426"/>
      </w:pPr>
      <w:r>
        <w:lastRenderedPageBreak/>
        <w:t xml:space="preserve">implemented and evaluated; </w:t>
      </w:r>
    </w:p>
    <w:p w14:paraId="763805FC" w14:textId="77777777" w:rsidR="00B21364" w:rsidRDefault="00945698">
      <w:pPr>
        <w:numPr>
          <w:ilvl w:val="0"/>
          <w:numId w:val="22"/>
        </w:numPr>
        <w:ind w:hanging="426"/>
      </w:pPr>
      <w:r>
        <w:t xml:space="preserve">communicated to appropriate stakeholders. </w:t>
      </w:r>
    </w:p>
    <w:p w14:paraId="5E4A84DD" w14:textId="77777777" w:rsidR="00B21364" w:rsidRPr="00945698" w:rsidRDefault="00945698">
      <w:pPr>
        <w:numPr>
          <w:ilvl w:val="0"/>
          <w:numId w:val="22"/>
        </w:numPr>
        <w:spacing w:after="276"/>
        <w:ind w:hanging="426"/>
        <w:rPr>
          <w:lang w:val="en-US"/>
        </w:rPr>
      </w:pPr>
      <w:r w:rsidRPr="00945698">
        <w:rPr>
          <w:lang w:val="en-US"/>
        </w:rPr>
        <w:t xml:space="preserve">ensure opportunities for improvement are reviewed to enable </w:t>
      </w:r>
      <w:proofErr w:type="spellStart"/>
      <w:r w:rsidRPr="00945698">
        <w:rPr>
          <w:lang w:val="en-US"/>
        </w:rPr>
        <w:t>optimisation</w:t>
      </w:r>
      <w:proofErr w:type="spellEnd"/>
      <w:r w:rsidRPr="00945698">
        <w:rPr>
          <w:lang w:val="en-US"/>
        </w:rPr>
        <w:t xml:space="preserve"> of performance measures. </w:t>
      </w:r>
    </w:p>
    <w:p w14:paraId="6BD7F6E9" w14:textId="77777777" w:rsidR="00B21364" w:rsidRDefault="00945698">
      <w:pPr>
        <w:numPr>
          <w:ilvl w:val="0"/>
          <w:numId w:val="23"/>
        </w:numPr>
        <w:spacing w:after="0" w:line="259" w:lineRule="auto"/>
        <w:ind w:hanging="709"/>
      </w:pPr>
      <w:r>
        <w:rPr>
          <w:b/>
          <w:color w:val="3F7DC9"/>
          <w:sz w:val="28"/>
        </w:rPr>
        <w:t xml:space="preserve">DEFINITIONS </w:t>
      </w:r>
    </w:p>
    <w:p w14:paraId="572846AC" w14:textId="77777777" w:rsidR="00B21364" w:rsidRDefault="00945698">
      <w:pPr>
        <w:spacing w:after="97" w:line="259" w:lineRule="auto"/>
        <w:ind w:left="-30" w:firstLine="0"/>
      </w:pPr>
      <w:r>
        <w:rPr>
          <w:noProof/>
        </w:rPr>
        <mc:AlternateContent>
          <mc:Choice Requires="wpg">
            <w:drawing>
              <wp:inline distT="0" distB="0" distL="0" distR="0" wp14:anchorId="4B0CE812" wp14:editId="492FD32E">
                <wp:extent cx="937260" cy="12192"/>
                <wp:effectExtent l="0" t="0" r="0" b="0"/>
                <wp:docPr id="26058" name="Group 26058"/>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69" name="Shape 3216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6058" style="width:73.8pt;height:0.960022pt;mso-position-horizontal-relative:char;mso-position-vertical-relative:line" coordsize="9372,121">
                <v:shape id="Shape 32170"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3F2C2268" w14:textId="77777777" w:rsidR="00B21364" w:rsidRPr="00945698" w:rsidRDefault="00945698">
      <w:pPr>
        <w:spacing w:after="9"/>
        <w:ind w:left="-5"/>
        <w:rPr>
          <w:lang w:val="en-US"/>
        </w:rPr>
      </w:pPr>
      <w:r w:rsidRPr="00945698">
        <w:rPr>
          <w:lang w:val="en-US"/>
        </w:rPr>
        <w:t xml:space="preserve">To assist in the use of this document, </w:t>
      </w:r>
      <w:proofErr w:type="gramStart"/>
      <w:r w:rsidRPr="00945698">
        <w:rPr>
          <w:lang w:val="en-US"/>
        </w:rPr>
        <w:t>a number of</w:t>
      </w:r>
      <w:proofErr w:type="gramEnd"/>
      <w:r w:rsidRPr="00945698">
        <w:rPr>
          <w:lang w:val="en-US"/>
        </w:rPr>
        <w:t xml:space="preserve"> definitions are supplied. There are </w:t>
      </w:r>
      <w:proofErr w:type="gramStart"/>
      <w:r w:rsidRPr="00945698">
        <w:rPr>
          <w:lang w:val="en-US"/>
        </w:rPr>
        <w:t>a number of</w:t>
      </w:r>
      <w:proofErr w:type="gramEnd"/>
      <w:r w:rsidRPr="00945698">
        <w:rPr>
          <w:lang w:val="en-US"/>
        </w:rPr>
        <w:t xml:space="preserve"> internationally </w:t>
      </w:r>
      <w:proofErr w:type="spellStart"/>
      <w:r w:rsidRPr="00945698">
        <w:rPr>
          <w:lang w:val="en-US"/>
        </w:rPr>
        <w:t>recognised</w:t>
      </w:r>
      <w:proofErr w:type="spellEnd"/>
      <w:r w:rsidRPr="00945698">
        <w:rPr>
          <w:lang w:val="en-US"/>
        </w:rPr>
        <w:t xml:space="preserve"> QMS Standards and further definitions can be found in these standards.  </w:t>
      </w:r>
    </w:p>
    <w:tbl>
      <w:tblPr>
        <w:tblStyle w:val="TableGrid"/>
        <w:tblW w:w="10179" w:type="dxa"/>
        <w:tblInd w:w="-40" w:type="dxa"/>
        <w:tblLook w:val="04A0" w:firstRow="1" w:lastRow="0" w:firstColumn="1" w:lastColumn="0" w:noHBand="0" w:noVBand="1"/>
      </w:tblPr>
      <w:tblGrid>
        <w:gridCol w:w="3085"/>
        <w:gridCol w:w="7094"/>
      </w:tblGrid>
      <w:tr w:rsidR="00B21364" w:rsidRPr="00945698" w14:paraId="23875191" w14:textId="77777777">
        <w:trPr>
          <w:trHeight w:val="242"/>
        </w:trPr>
        <w:tc>
          <w:tcPr>
            <w:tcW w:w="3085" w:type="dxa"/>
            <w:tcBorders>
              <w:top w:val="nil"/>
              <w:left w:val="nil"/>
              <w:bottom w:val="nil"/>
              <w:right w:val="nil"/>
            </w:tcBorders>
          </w:tcPr>
          <w:p w14:paraId="1B30B52B" w14:textId="77777777" w:rsidR="00B21364" w:rsidRDefault="00945698">
            <w:pPr>
              <w:spacing w:after="0" w:line="259" w:lineRule="auto"/>
              <w:ind w:left="0" w:firstLine="0"/>
            </w:pPr>
            <w:r>
              <w:rPr>
                <w:b/>
                <w:sz w:val="20"/>
              </w:rPr>
              <w:t xml:space="preserve">Accreditation </w:t>
            </w:r>
          </w:p>
        </w:tc>
        <w:tc>
          <w:tcPr>
            <w:tcW w:w="7094" w:type="dxa"/>
            <w:tcBorders>
              <w:top w:val="nil"/>
              <w:left w:val="nil"/>
              <w:bottom w:val="nil"/>
              <w:right w:val="nil"/>
            </w:tcBorders>
          </w:tcPr>
          <w:p w14:paraId="36A2EDBE" w14:textId="77777777" w:rsidR="00B21364" w:rsidRPr="00945698" w:rsidRDefault="00945698">
            <w:pPr>
              <w:spacing w:after="0" w:line="259" w:lineRule="auto"/>
              <w:ind w:left="0" w:firstLine="0"/>
              <w:rPr>
                <w:lang w:val="en-US"/>
              </w:rPr>
            </w:pPr>
            <w:r w:rsidRPr="00945698">
              <w:rPr>
                <w:sz w:val="20"/>
                <w:lang w:val="en-US"/>
              </w:rPr>
              <w:t xml:space="preserve">The act of granting recognition in maintaining suitable standards. </w:t>
            </w:r>
          </w:p>
        </w:tc>
      </w:tr>
      <w:tr w:rsidR="00B21364" w:rsidRPr="00945698" w14:paraId="119C07C0" w14:textId="77777777">
        <w:trPr>
          <w:trHeight w:val="842"/>
        </w:trPr>
        <w:tc>
          <w:tcPr>
            <w:tcW w:w="3085" w:type="dxa"/>
            <w:tcBorders>
              <w:top w:val="nil"/>
              <w:left w:val="nil"/>
              <w:bottom w:val="nil"/>
              <w:right w:val="nil"/>
            </w:tcBorders>
            <w:vAlign w:val="center"/>
          </w:tcPr>
          <w:p w14:paraId="1950DC5A" w14:textId="77777777" w:rsidR="00B21364" w:rsidRDefault="00945698">
            <w:pPr>
              <w:spacing w:after="0" w:line="259" w:lineRule="auto"/>
              <w:ind w:left="0" w:firstLine="0"/>
            </w:pPr>
            <w:r>
              <w:rPr>
                <w:b/>
                <w:sz w:val="20"/>
              </w:rPr>
              <w:t xml:space="preserve">Aids to Navigation (AtoN) </w:t>
            </w:r>
          </w:p>
        </w:tc>
        <w:tc>
          <w:tcPr>
            <w:tcW w:w="7094" w:type="dxa"/>
            <w:tcBorders>
              <w:top w:val="nil"/>
              <w:left w:val="nil"/>
              <w:bottom w:val="nil"/>
              <w:right w:val="nil"/>
            </w:tcBorders>
          </w:tcPr>
          <w:p w14:paraId="4E2236C5" w14:textId="77777777" w:rsidR="00B21364" w:rsidRPr="00945698" w:rsidRDefault="00945698">
            <w:pPr>
              <w:spacing w:after="0" w:line="259" w:lineRule="auto"/>
              <w:ind w:left="0" w:firstLine="0"/>
              <w:rPr>
                <w:lang w:val="en-US"/>
              </w:rPr>
            </w:pPr>
            <w:r w:rsidRPr="00945698">
              <w:rPr>
                <w:sz w:val="20"/>
                <w:lang w:val="en-US"/>
              </w:rPr>
              <w:t>Any device or system, external to a vessel, which is provided to help a mariner determine position and course, to warn of dangers or of obstructions, or to give advice about the location of a best or preferred route.</w:t>
            </w:r>
            <w:r w:rsidRPr="00945698">
              <w:rPr>
                <w:i/>
                <w:sz w:val="20"/>
                <w:lang w:val="en-US"/>
              </w:rPr>
              <w:t xml:space="preserve"> </w:t>
            </w:r>
          </w:p>
        </w:tc>
      </w:tr>
      <w:tr w:rsidR="00B21364" w:rsidRPr="00945698" w14:paraId="100DAA9E" w14:textId="77777777">
        <w:trPr>
          <w:trHeight w:val="562"/>
        </w:trPr>
        <w:tc>
          <w:tcPr>
            <w:tcW w:w="3085" w:type="dxa"/>
            <w:tcBorders>
              <w:top w:val="nil"/>
              <w:left w:val="nil"/>
              <w:bottom w:val="nil"/>
              <w:right w:val="nil"/>
            </w:tcBorders>
            <w:vAlign w:val="center"/>
          </w:tcPr>
          <w:p w14:paraId="29E1FE9C" w14:textId="77777777" w:rsidR="00B21364" w:rsidRDefault="00945698">
            <w:pPr>
              <w:spacing w:after="0" w:line="259" w:lineRule="auto"/>
              <w:ind w:left="0" w:firstLine="0"/>
            </w:pPr>
            <w:r>
              <w:rPr>
                <w:b/>
                <w:sz w:val="20"/>
              </w:rPr>
              <w:t xml:space="preserve">Competent Authority </w:t>
            </w:r>
          </w:p>
        </w:tc>
        <w:tc>
          <w:tcPr>
            <w:tcW w:w="7094" w:type="dxa"/>
            <w:tcBorders>
              <w:top w:val="nil"/>
              <w:left w:val="nil"/>
              <w:bottom w:val="nil"/>
              <w:right w:val="nil"/>
            </w:tcBorders>
          </w:tcPr>
          <w:p w14:paraId="5DF16071" w14:textId="77777777" w:rsidR="00B21364" w:rsidRPr="00945698" w:rsidRDefault="00945698">
            <w:pPr>
              <w:spacing w:after="0" w:line="259" w:lineRule="auto"/>
              <w:ind w:left="0" w:firstLine="0"/>
              <w:rPr>
                <w:lang w:val="en-US"/>
              </w:rPr>
            </w:pPr>
            <w:r w:rsidRPr="00945698">
              <w:rPr>
                <w:sz w:val="20"/>
                <w:lang w:val="en-US"/>
              </w:rPr>
              <w:t xml:space="preserve">The </w:t>
            </w:r>
            <w:proofErr w:type="spellStart"/>
            <w:r w:rsidRPr="00945698">
              <w:rPr>
                <w:sz w:val="20"/>
                <w:lang w:val="en-US"/>
              </w:rPr>
              <w:t>organisation</w:t>
            </w:r>
            <w:proofErr w:type="spellEnd"/>
            <w:r w:rsidRPr="00945698">
              <w:rPr>
                <w:sz w:val="20"/>
                <w:lang w:val="en-US"/>
              </w:rPr>
              <w:t xml:space="preserve"> legally responsible for Aids to Navigation in their country or part thereof.</w:t>
            </w:r>
            <w:r w:rsidRPr="00945698">
              <w:rPr>
                <w:i/>
                <w:sz w:val="20"/>
                <w:lang w:val="en-US"/>
              </w:rPr>
              <w:t xml:space="preserve"> </w:t>
            </w:r>
          </w:p>
        </w:tc>
      </w:tr>
      <w:tr w:rsidR="00B21364" w:rsidRPr="00945698" w14:paraId="022ADCB9" w14:textId="77777777">
        <w:trPr>
          <w:trHeight w:val="562"/>
        </w:trPr>
        <w:tc>
          <w:tcPr>
            <w:tcW w:w="3085" w:type="dxa"/>
            <w:tcBorders>
              <w:top w:val="nil"/>
              <w:left w:val="nil"/>
              <w:bottom w:val="nil"/>
              <w:right w:val="nil"/>
            </w:tcBorders>
            <w:vAlign w:val="center"/>
          </w:tcPr>
          <w:p w14:paraId="77572186" w14:textId="77777777" w:rsidR="00B21364" w:rsidRDefault="00945698">
            <w:pPr>
              <w:spacing w:after="0" w:line="259" w:lineRule="auto"/>
              <w:ind w:left="0" w:firstLine="0"/>
            </w:pPr>
            <w:r>
              <w:rPr>
                <w:b/>
                <w:sz w:val="20"/>
              </w:rPr>
              <w:t xml:space="preserve">Audit </w:t>
            </w:r>
          </w:p>
        </w:tc>
        <w:tc>
          <w:tcPr>
            <w:tcW w:w="7094" w:type="dxa"/>
            <w:tcBorders>
              <w:top w:val="nil"/>
              <w:left w:val="nil"/>
              <w:bottom w:val="nil"/>
              <w:right w:val="nil"/>
            </w:tcBorders>
          </w:tcPr>
          <w:p w14:paraId="64ADFF5F" w14:textId="77777777" w:rsidR="00B21364" w:rsidRPr="00945698" w:rsidRDefault="00945698">
            <w:pPr>
              <w:spacing w:after="0" w:line="259" w:lineRule="auto"/>
              <w:ind w:left="0" w:firstLine="0"/>
              <w:rPr>
                <w:lang w:val="en-US"/>
              </w:rPr>
            </w:pPr>
            <w:r w:rsidRPr="00945698">
              <w:rPr>
                <w:sz w:val="20"/>
                <w:lang w:val="en-US"/>
              </w:rPr>
              <w:t xml:space="preserve">An evaluation of an </w:t>
            </w:r>
            <w:proofErr w:type="spellStart"/>
            <w:r w:rsidRPr="00945698">
              <w:rPr>
                <w:sz w:val="20"/>
                <w:lang w:val="en-US"/>
              </w:rPr>
              <w:t>organisation</w:t>
            </w:r>
            <w:proofErr w:type="spellEnd"/>
            <w:r w:rsidRPr="00945698">
              <w:rPr>
                <w:sz w:val="20"/>
                <w:lang w:val="en-US"/>
              </w:rPr>
              <w:t xml:space="preserve">, system, process, project or product performed by a competent, independent, objective, and unbiased person or persons, (auditors). </w:t>
            </w:r>
          </w:p>
        </w:tc>
      </w:tr>
      <w:tr w:rsidR="00B21364" w:rsidRPr="00945698" w14:paraId="53B32111" w14:textId="77777777">
        <w:trPr>
          <w:trHeight w:val="1123"/>
        </w:trPr>
        <w:tc>
          <w:tcPr>
            <w:tcW w:w="3085" w:type="dxa"/>
            <w:tcBorders>
              <w:top w:val="nil"/>
              <w:left w:val="nil"/>
              <w:bottom w:val="nil"/>
              <w:right w:val="nil"/>
            </w:tcBorders>
            <w:vAlign w:val="center"/>
          </w:tcPr>
          <w:p w14:paraId="41624653" w14:textId="77777777" w:rsidR="00B21364" w:rsidRDefault="00945698">
            <w:pPr>
              <w:spacing w:after="0" w:line="259" w:lineRule="auto"/>
              <w:ind w:left="0" w:firstLine="0"/>
            </w:pPr>
            <w:r>
              <w:rPr>
                <w:b/>
                <w:sz w:val="20"/>
              </w:rPr>
              <w:t xml:space="preserve">Benchmarks </w:t>
            </w:r>
          </w:p>
        </w:tc>
        <w:tc>
          <w:tcPr>
            <w:tcW w:w="7094" w:type="dxa"/>
            <w:tcBorders>
              <w:top w:val="nil"/>
              <w:left w:val="nil"/>
              <w:bottom w:val="nil"/>
              <w:right w:val="nil"/>
            </w:tcBorders>
          </w:tcPr>
          <w:p w14:paraId="7230C2EE" w14:textId="77777777" w:rsidR="00B21364" w:rsidRPr="00945698" w:rsidRDefault="00945698">
            <w:pPr>
              <w:spacing w:after="0" w:line="259" w:lineRule="auto"/>
              <w:ind w:left="0" w:firstLine="0"/>
              <w:rPr>
                <w:lang w:val="en-US"/>
              </w:rPr>
            </w:pPr>
            <w:r w:rsidRPr="00945698">
              <w:rPr>
                <w:sz w:val="20"/>
                <w:lang w:val="en-US"/>
              </w:rPr>
              <w:t xml:space="preserve">(also "best practice benchmarks" or "process benchmarking") is a process used in management and particularly strategic management, in which </w:t>
            </w:r>
            <w:proofErr w:type="spellStart"/>
            <w:r w:rsidRPr="00945698">
              <w:rPr>
                <w:sz w:val="20"/>
                <w:lang w:val="en-US"/>
              </w:rPr>
              <w:t>organisations</w:t>
            </w:r>
            <w:proofErr w:type="spellEnd"/>
            <w:r w:rsidRPr="00945698">
              <w:rPr>
                <w:sz w:val="20"/>
                <w:lang w:val="en-US"/>
              </w:rPr>
              <w:t xml:space="preserve"> evaluate various aspects of their processes in relation to best practice, usually within their own sector. </w:t>
            </w:r>
          </w:p>
        </w:tc>
      </w:tr>
      <w:tr w:rsidR="00B21364" w:rsidRPr="00945698" w14:paraId="6D672313" w14:textId="77777777">
        <w:trPr>
          <w:trHeight w:val="562"/>
        </w:trPr>
        <w:tc>
          <w:tcPr>
            <w:tcW w:w="3085" w:type="dxa"/>
            <w:tcBorders>
              <w:top w:val="nil"/>
              <w:left w:val="nil"/>
              <w:bottom w:val="nil"/>
              <w:right w:val="nil"/>
            </w:tcBorders>
            <w:vAlign w:val="center"/>
          </w:tcPr>
          <w:p w14:paraId="1A0865B7" w14:textId="77777777" w:rsidR="00B21364" w:rsidRDefault="00945698">
            <w:pPr>
              <w:spacing w:after="0" w:line="259" w:lineRule="auto"/>
              <w:ind w:left="0" w:firstLine="0"/>
            </w:pPr>
            <w:r>
              <w:rPr>
                <w:b/>
                <w:sz w:val="20"/>
              </w:rPr>
              <w:t xml:space="preserve">Certification </w:t>
            </w:r>
          </w:p>
        </w:tc>
        <w:tc>
          <w:tcPr>
            <w:tcW w:w="7094" w:type="dxa"/>
            <w:tcBorders>
              <w:top w:val="nil"/>
              <w:left w:val="nil"/>
              <w:bottom w:val="nil"/>
              <w:right w:val="nil"/>
            </w:tcBorders>
          </w:tcPr>
          <w:p w14:paraId="4F32DD78" w14:textId="77777777" w:rsidR="00B21364" w:rsidRPr="00945698" w:rsidRDefault="00945698">
            <w:pPr>
              <w:spacing w:after="0" w:line="259" w:lineRule="auto"/>
              <w:ind w:left="0" w:firstLine="0"/>
              <w:rPr>
                <w:lang w:val="en-US"/>
              </w:rPr>
            </w:pPr>
            <w:r w:rsidRPr="00945698">
              <w:rPr>
                <w:sz w:val="20"/>
                <w:lang w:val="en-US"/>
              </w:rPr>
              <w:t xml:space="preserve">Demonstrates that the service or product is being provided in accordance to a standard. </w:t>
            </w:r>
          </w:p>
        </w:tc>
      </w:tr>
      <w:tr w:rsidR="00B21364" w:rsidRPr="00945698" w14:paraId="1EEFF858" w14:textId="77777777">
        <w:trPr>
          <w:trHeight w:val="281"/>
        </w:trPr>
        <w:tc>
          <w:tcPr>
            <w:tcW w:w="3085" w:type="dxa"/>
            <w:tcBorders>
              <w:top w:val="nil"/>
              <w:left w:val="nil"/>
              <w:bottom w:val="nil"/>
              <w:right w:val="nil"/>
            </w:tcBorders>
          </w:tcPr>
          <w:p w14:paraId="28B991FB" w14:textId="77777777" w:rsidR="00B21364" w:rsidRDefault="00945698">
            <w:pPr>
              <w:spacing w:after="0" w:line="259" w:lineRule="auto"/>
              <w:ind w:left="0" w:firstLine="0"/>
            </w:pPr>
            <w:r>
              <w:rPr>
                <w:b/>
                <w:sz w:val="20"/>
              </w:rPr>
              <w:t xml:space="preserve">Customer / User/ Stakeholder  </w:t>
            </w:r>
          </w:p>
        </w:tc>
        <w:tc>
          <w:tcPr>
            <w:tcW w:w="7094" w:type="dxa"/>
            <w:tcBorders>
              <w:top w:val="nil"/>
              <w:left w:val="nil"/>
              <w:bottom w:val="nil"/>
              <w:right w:val="nil"/>
            </w:tcBorders>
          </w:tcPr>
          <w:p w14:paraId="72220A3F" w14:textId="77777777" w:rsidR="00B21364" w:rsidRPr="00945698" w:rsidRDefault="00945698">
            <w:pPr>
              <w:spacing w:after="0" w:line="259" w:lineRule="auto"/>
              <w:ind w:left="0" w:firstLine="0"/>
              <w:rPr>
                <w:lang w:val="en-US"/>
              </w:rPr>
            </w:pPr>
            <w:r w:rsidRPr="00945698">
              <w:rPr>
                <w:sz w:val="20"/>
                <w:lang w:val="en-US"/>
              </w:rPr>
              <w:t xml:space="preserve">A person or group that benefits from a product or service. </w:t>
            </w:r>
          </w:p>
        </w:tc>
      </w:tr>
      <w:tr w:rsidR="00B21364" w14:paraId="12DD8E99" w14:textId="77777777">
        <w:trPr>
          <w:trHeight w:val="842"/>
        </w:trPr>
        <w:tc>
          <w:tcPr>
            <w:tcW w:w="3085" w:type="dxa"/>
            <w:tcBorders>
              <w:top w:val="nil"/>
              <w:left w:val="nil"/>
              <w:bottom w:val="nil"/>
              <w:right w:val="nil"/>
            </w:tcBorders>
            <w:vAlign w:val="center"/>
          </w:tcPr>
          <w:p w14:paraId="7716F958" w14:textId="77777777" w:rsidR="00B21364" w:rsidRDefault="00945698">
            <w:pPr>
              <w:spacing w:after="0" w:line="259" w:lineRule="auto"/>
              <w:ind w:left="0" w:firstLine="0"/>
            </w:pPr>
            <w:r>
              <w:rPr>
                <w:b/>
                <w:sz w:val="20"/>
              </w:rPr>
              <w:t xml:space="preserve">Gap Analysis </w:t>
            </w:r>
          </w:p>
        </w:tc>
        <w:tc>
          <w:tcPr>
            <w:tcW w:w="7094" w:type="dxa"/>
            <w:tcBorders>
              <w:top w:val="nil"/>
              <w:left w:val="nil"/>
              <w:bottom w:val="nil"/>
              <w:right w:val="nil"/>
            </w:tcBorders>
          </w:tcPr>
          <w:p w14:paraId="476899B5" w14:textId="77777777" w:rsidR="00B21364" w:rsidRDefault="00945698">
            <w:pPr>
              <w:spacing w:after="0" w:line="259" w:lineRule="auto"/>
              <w:ind w:left="0" w:firstLine="0"/>
            </w:pPr>
            <w:r w:rsidRPr="00945698">
              <w:rPr>
                <w:sz w:val="20"/>
                <w:lang w:val="en-US"/>
              </w:rPr>
              <w:t xml:space="preserve">A business assessment tool enabling a company to compare its actual performance with its potential performance. </w:t>
            </w:r>
            <w:r>
              <w:rPr>
                <w:sz w:val="20"/>
              </w:rPr>
              <w:t xml:space="preserve">Gap analysis naturally flows from benchmarking or other assessments. </w:t>
            </w:r>
          </w:p>
        </w:tc>
      </w:tr>
      <w:tr w:rsidR="00B21364" w:rsidRPr="00945698" w14:paraId="732FC491" w14:textId="77777777">
        <w:trPr>
          <w:trHeight w:val="842"/>
        </w:trPr>
        <w:tc>
          <w:tcPr>
            <w:tcW w:w="3085" w:type="dxa"/>
            <w:tcBorders>
              <w:top w:val="nil"/>
              <w:left w:val="nil"/>
              <w:bottom w:val="nil"/>
              <w:right w:val="nil"/>
            </w:tcBorders>
            <w:vAlign w:val="center"/>
          </w:tcPr>
          <w:p w14:paraId="58B42EE4" w14:textId="77777777" w:rsidR="00B21364" w:rsidRDefault="00945698">
            <w:pPr>
              <w:spacing w:after="0" w:line="259" w:lineRule="auto"/>
              <w:ind w:left="0" w:firstLine="0"/>
            </w:pPr>
            <w:r>
              <w:rPr>
                <w:b/>
                <w:sz w:val="20"/>
              </w:rPr>
              <w:t xml:space="preserve">Governance Framework </w:t>
            </w:r>
          </w:p>
        </w:tc>
        <w:tc>
          <w:tcPr>
            <w:tcW w:w="7094" w:type="dxa"/>
            <w:tcBorders>
              <w:top w:val="nil"/>
              <w:left w:val="nil"/>
              <w:bottom w:val="nil"/>
              <w:right w:val="nil"/>
            </w:tcBorders>
          </w:tcPr>
          <w:p w14:paraId="1377BA38" w14:textId="77777777" w:rsidR="00B21364" w:rsidRPr="00945698" w:rsidRDefault="00945698">
            <w:pPr>
              <w:spacing w:after="0" w:line="259" w:lineRule="auto"/>
              <w:ind w:left="0" w:firstLine="0"/>
              <w:rPr>
                <w:lang w:val="en-US"/>
              </w:rPr>
            </w:pPr>
            <w:r w:rsidRPr="00945698">
              <w:rPr>
                <w:sz w:val="20"/>
                <w:lang w:val="en-US"/>
              </w:rPr>
              <w:t xml:space="preserve">A set of responsibilities and practices, policies and procedures, exercised by an authority to provide strategic directive, ensure objectives manage risk and use resources responsibly and with accountability. </w:t>
            </w:r>
          </w:p>
        </w:tc>
      </w:tr>
      <w:tr w:rsidR="00B21364" w:rsidRPr="00945698" w14:paraId="3C4C54F6" w14:textId="77777777">
        <w:trPr>
          <w:trHeight w:val="560"/>
        </w:trPr>
        <w:tc>
          <w:tcPr>
            <w:tcW w:w="3085" w:type="dxa"/>
            <w:tcBorders>
              <w:top w:val="nil"/>
              <w:left w:val="nil"/>
              <w:bottom w:val="nil"/>
              <w:right w:val="nil"/>
            </w:tcBorders>
            <w:vAlign w:val="center"/>
          </w:tcPr>
          <w:p w14:paraId="0A94E0CC" w14:textId="77777777" w:rsidR="00B21364" w:rsidRDefault="00945698">
            <w:pPr>
              <w:spacing w:after="0" w:line="259" w:lineRule="auto"/>
              <w:ind w:left="0" w:firstLine="0"/>
            </w:pPr>
            <w:r>
              <w:rPr>
                <w:b/>
                <w:sz w:val="20"/>
              </w:rPr>
              <w:t xml:space="preserve">Performance Measurement </w:t>
            </w:r>
          </w:p>
        </w:tc>
        <w:tc>
          <w:tcPr>
            <w:tcW w:w="7094" w:type="dxa"/>
            <w:tcBorders>
              <w:top w:val="nil"/>
              <w:left w:val="nil"/>
              <w:bottom w:val="nil"/>
              <w:right w:val="nil"/>
            </w:tcBorders>
          </w:tcPr>
          <w:p w14:paraId="0C8097CD" w14:textId="77777777" w:rsidR="00B21364" w:rsidRPr="00945698" w:rsidRDefault="00945698">
            <w:pPr>
              <w:spacing w:after="0" w:line="259" w:lineRule="auto"/>
              <w:ind w:left="0" w:firstLine="0"/>
              <w:rPr>
                <w:lang w:val="en-US"/>
              </w:rPr>
            </w:pPr>
            <w:r w:rsidRPr="00945698">
              <w:rPr>
                <w:sz w:val="20"/>
                <w:lang w:val="en-US"/>
              </w:rPr>
              <w:t xml:space="preserve">The use of statistical evidence to determine progress toward specific defined </w:t>
            </w:r>
            <w:proofErr w:type="spellStart"/>
            <w:r w:rsidRPr="00945698">
              <w:rPr>
                <w:sz w:val="20"/>
                <w:lang w:val="en-US"/>
              </w:rPr>
              <w:t>organisational</w:t>
            </w:r>
            <w:proofErr w:type="spellEnd"/>
            <w:r w:rsidRPr="00945698">
              <w:rPr>
                <w:sz w:val="20"/>
                <w:lang w:val="en-US"/>
              </w:rPr>
              <w:t xml:space="preserve"> objectives. </w:t>
            </w:r>
          </w:p>
        </w:tc>
      </w:tr>
      <w:tr w:rsidR="00B21364" w:rsidRPr="00945698" w14:paraId="62200C43" w14:textId="77777777">
        <w:trPr>
          <w:trHeight w:val="842"/>
        </w:trPr>
        <w:tc>
          <w:tcPr>
            <w:tcW w:w="3085" w:type="dxa"/>
            <w:tcBorders>
              <w:top w:val="nil"/>
              <w:left w:val="nil"/>
              <w:bottom w:val="nil"/>
              <w:right w:val="nil"/>
            </w:tcBorders>
            <w:vAlign w:val="center"/>
          </w:tcPr>
          <w:p w14:paraId="576431C4" w14:textId="77777777" w:rsidR="00B21364" w:rsidRDefault="00945698">
            <w:pPr>
              <w:spacing w:after="0" w:line="259" w:lineRule="auto"/>
              <w:ind w:left="0" w:firstLine="0"/>
            </w:pPr>
            <w:r>
              <w:rPr>
                <w:b/>
                <w:sz w:val="20"/>
              </w:rPr>
              <w:t xml:space="preserve">Quality Manual </w:t>
            </w:r>
          </w:p>
        </w:tc>
        <w:tc>
          <w:tcPr>
            <w:tcW w:w="7094" w:type="dxa"/>
            <w:tcBorders>
              <w:top w:val="nil"/>
              <w:left w:val="nil"/>
              <w:bottom w:val="nil"/>
              <w:right w:val="nil"/>
            </w:tcBorders>
          </w:tcPr>
          <w:p w14:paraId="39D60239" w14:textId="77777777" w:rsidR="00B21364" w:rsidRPr="00945698" w:rsidRDefault="00945698">
            <w:pPr>
              <w:spacing w:after="0" w:line="259" w:lineRule="auto"/>
              <w:ind w:left="0" w:firstLine="0"/>
              <w:rPr>
                <w:lang w:val="en-US"/>
              </w:rPr>
            </w:pPr>
            <w:r w:rsidRPr="00945698">
              <w:rPr>
                <w:sz w:val="20"/>
                <w:lang w:val="en-US"/>
              </w:rPr>
              <w:t xml:space="preserve">Documentation that identifies the processes and procedures, technical instructions, indicators, records, forms of measurement, monitoring analysis and improvement to ensure that stakeholder requirements, needs and expectations are met.   </w:t>
            </w:r>
          </w:p>
        </w:tc>
      </w:tr>
      <w:tr w:rsidR="00B21364" w:rsidRPr="00945698" w14:paraId="7152C2DC" w14:textId="77777777">
        <w:trPr>
          <w:trHeight w:val="562"/>
        </w:trPr>
        <w:tc>
          <w:tcPr>
            <w:tcW w:w="3085" w:type="dxa"/>
            <w:tcBorders>
              <w:top w:val="nil"/>
              <w:left w:val="nil"/>
              <w:bottom w:val="nil"/>
              <w:right w:val="nil"/>
            </w:tcBorders>
            <w:vAlign w:val="center"/>
          </w:tcPr>
          <w:p w14:paraId="02835217" w14:textId="77777777" w:rsidR="00B21364" w:rsidRDefault="00945698">
            <w:pPr>
              <w:spacing w:after="0" w:line="259" w:lineRule="auto"/>
              <w:ind w:left="0" w:firstLine="0"/>
            </w:pPr>
            <w:r>
              <w:rPr>
                <w:b/>
                <w:sz w:val="20"/>
              </w:rPr>
              <w:t xml:space="preserve">Record Keeping </w:t>
            </w:r>
          </w:p>
        </w:tc>
        <w:tc>
          <w:tcPr>
            <w:tcW w:w="7094" w:type="dxa"/>
            <w:tcBorders>
              <w:top w:val="nil"/>
              <w:left w:val="nil"/>
              <w:bottom w:val="nil"/>
              <w:right w:val="nil"/>
            </w:tcBorders>
          </w:tcPr>
          <w:p w14:paraId="02F0F77A" w14:textId="77777777" w:rsidR="00B21364" w:rsidRPr="00945698" w:rsidRDefault="00945698">
            <w:pPr>
              <w:spacing w:after="0" w:line="259" w:lineRule="auto"/>
              <w:ind w:left="0" w:firstLine="0"/>
              <w:rPr>
                <w:lang w:val="en-US"/>
              </w:rPr>
            </w:pPr>
            <w:r w:rsidRPr="00945698">
              <w:rPr>
                <w:sz w:val="20"/>
                <w:lang w:val="en-US"/>
              </w:rPr>
              <w:t xml:space="preserve">Making and maintaining complete, accurate and reliable documented evidence of business activities.  </w:t>
            </w:r>
          </w:p>
        </w:tc>
      </w:tr>
      <w:tr w:rsidR="00B21364" w:rsidRPr="00945698" w14:paraId="304E69D0" w14:textId="77777777">
        <w:trPr>
          <w:trHeight w:val="281"/>
        </w:trPr>
        <w:tc>
          <w:tcPr>
            <w:tcW w:w="3085" w:type="dxa"/>
            <w:tcBorders>
              <w:top w:val="nil"/>
              <w:left w:val="nil"/>
              <w:bottom w:val="nil"/>
              <w:right w:val="nil"/>
            </w:tcBorders>
          </w:tcPr>
          <w:p w14:paraId="0F0A63F6" w14:textId="77777777" w:rsidR="00B21364" w:rsidRDefault="00945698">
            <w:pPr>
              <w:spacing w:after="0" w:line="259" w:lineRule="auto"/>
              <w:ind w:left="0" w:firstLine="0"/>
            </w:pPr>
            <w:r>
              <w:rPr>
                <w:b/>
                <w:sz w:val="20"/>
              </w:rPr>
              <w:t xml:space="preserve">Risk Management </w:t>
            </w:r>
          </w:p>
        </w:tc>
        <w:tc>
          <w:tcPr>
            <w:tcW w:w="7094" w:type="dxa"/>
            <w:tcBorders>
              <w:top w:val="nil"/>
              <w:left w:val="nil"/>
              <w:bottom w:val="nil"/>
              <w:right w:val="nil"/>
            </w:tcBorders>
          </w:tcPr>
          <w:p w14:paraId="1CA991E3" w14:textId="77777777" w:rsidR="00B21364" w:rsidRPr="00945698" w:rsidRDefault="00945698">
            <w:pPr>
              <w:spacing w:after="0" w:line="259" w:lineRule="auto"/>
              <w:ind w:left="0" w:firstLine="0"/>
              <w:rPr>
                <w:lang w:val="en-US"/>
              </w:rPr>
            </w:pPr>
            <w:r w:rsidRPr="00945698">
              <w:rPr>
                <w:sz w:val="20"/>
                <w:lang w:val="en-US"/>
              </w:rPr>
              <w:t>Process of measuring or assessing risk and developing strategies to manage the risk.</w:t>
            </w:r>
          </w:p>
        </w:tc>
      </w:tr>
      <w:tr w:rsidR="00B21364" w:rsidRPr="00945698" w14:paraId="78685D6F" w14:textId="77777777">
        <w:trPr>
          <w:trHeight w:val="562"/>
        </w:trPr>
        <w:tc>
          <w:tcPr>
            <w:tcW w:w="3085" w:type="dxa"/>
            <w:tcBorders>
              <w:top w:val="nil"/>
              <w:left w:val="nil"/>
              <w:bottom w:val="nil"/>
              <w:right w:val="nil"/>
            </w:tcBorders>
          </w:tcPr>
          <w:p w14:paraId="4B3E1AD1" w14:textId="77777777" w:rsidR="00B21364" w:rsidRPr="00945698" w:rsidRDefault="00945698">
            <w:pPr>
              <w:spacing w:after="17" w:line="259" w:lineRule="auto"/>
              <w:ind w:left="0" w:firstLine="0"/>
              <w:rPr>
                <w:lang w:val="en-US"/>
              </w:rPr>
            </w:pPr>
            <w:r w:rsidRPr="00945698">
              <w:rPr>
                <w:b/>
                <w:sz w:val="20"/>
                <w:lang w:val="en-US"/>
              </w:rPr>
              <w:t xml:space="preserve">Strengths, Weaknesses, </w:t>
            </w:r>
          </w:p>
          <w:p w14:paraId="28979DFE" w14:textId="77777777" w:rsidR="00B21364" w:rsidRPr="00945698" w:rsidRDefault="00945698">
            <w:pPr>
              <w:spacing w:after="0" w:line="259" w:lineRule="auto"/>
              <w:ind w:left="0" w:firstLine="0"/>
              <w:rPr>
                <w:lang w:val="en-US"/>
              </w:rPr>
            </w:pPr>
            <w:r w:rsidRPr="00945698">
              <w:rPr>
                <w:b/>
                <w:sz w:val="20"/>
                <w:lang w:val="en-US"/>
              </w:rPr>
              <w:t xml:space="preserve">Opportunities and Threats </w:t>
            </w:r>
          </w:p>
        </w:tc>
        <w:tc>
          <w:tcPr>
            <w:tcW w:w="7094" w:type="dxa"/>
            <w:tcBorders>
              <w:top w:val="nil"/>
              <w:left w:val="nil"/>
              <w:bottom w:val="nil"/>
              <w:right w:val="nil"/>
            </w:tcBorders>
          </w:tcPr>
          <w:p w14:paraId="5B94D97C" w14:textId="77777777" w:rsidR="00B21364" w:rsidRPr="00945698" w:rsidRDefault="00945698">
            <w:pPr>
              <w:spacing w:after="0" w:line="259" w:lineRule="auto"/>
              <w:ind w:left="0" w:firstLine="0"/>
              <w:rPr>
                <w:lang w:val="en-US"/>
              </w:rPr>
            </w:pPr>
            <w:r w:rsidRPr="00945698">
              <w:rPr>
                <w:sz w:val="20"/>
                <w:lang w:val="en-US"/>
              </w:rPr>
              <w:t xml:space="preserve">Analysis process to identify areas for improvement and assist with the definition of the strategic and other processes in support of the business activities.  </w:t>
            </w:r>
          </w:p>
        </w:tc>
      </w:tr>
      <w:tr w:rsidR="00B21364" w:rsidRPr="00945698" w14:paraId="59295ABD" w14:textId="77777777">
        <w:trPr>
          <w:trHeight w:val="523"/>
        </w:trPr>
        <w:tc>
          <w:tcPr>
            <w:tcW w:w="3085" w:type="dxa"/>
            <w:tcBorders>
              <w:top w:val="nil"/>
              <w:left w:val="nil"/>
              <w:bottom w:val="nil"/>
              <w:right w:val="nil"/>
            </w:tcBorders>
          </w:tcPr>
          <w:p w14:paraId="56D56109" w14:textId="77777777" w:rsidR="00B21364" w:rsidRPr="00945698" w:rsidRDefault="00945698">
            <w:pPr>
              <w:spacing w:after="17" w:line="259" w:lineRule="auto"/>
              <w:ind w:left="0" w:firstLine="0"/>
              <w:rPr>
                <w:lang w:val="en-US"/>
              </w:rPr>
            </w:pPr>
            <w:r w:rsidRPr="00945698">
              <w:rPr>
                <w:b/>
                <w:sz w:val="20"/>
                <w:lang w:val="en-US"/>
              </w:rPr>
              <w:t xml:space="preserve">Voluntary IMO Member State </w:t>
            </w:r>
          </w:p>
          <w:p w14:paraId="52F87DE5" w14:textId="77777777" w:rsidR="00B21364" w:rsidRPr="00945698" w:rsidRDefault="00945698">
            <w:pPr>
              <w:spacing w:after="0" w:line="259" w:lineRule="auto"/>
              <w:ind w:left="0" w:firstLine="0"/>
              <w:rPr>
                <w:lang w:val="en-US"/>
              </w:rPr>
            </w:pPr>
            <w:r w:rsidRPr="00945698">
              <w:rPr>
                <w:b/>
                <w:sz w:val="20"/>
                <w:lang w:val="en-US"/>
              </w:rPr>
              <w:t xml:space="preserve">Audit Scheme  </w:t>
            </w:r>
          </w:p>
        </w:tc>
        <w:tc>
          <w:tcPr>
            <w:tcW w:w="7094" w:type="dxa"/>
            <w:tcBorders>
              <w:top w:val="nil"/>
              <w:left w:val="nil"/>
              <w:bottom w:val="nil"/>
              <w:right w:val="nil"/>
            </w:tcBorders>
            <w:vAlign w:val="center"/>
          </w:tcPr>
          <w:p w14:paraId="22029C0D" w14:textId="77777777" w:rsidR="00B21364" w:rsidRPr="00945698" w:rsidRDefault="00945698">
            <w:pPr>
              <w:spacing w:after="0" w:line="259" w:lineRule="auto"/>
              <w:ind w:left="0" w:firstLine="0"/>
              <w:rPr>
                <w:lang w:val="en-US"/>
              </w:rPr>
            </w:pPr>
            <w:r w:rsidRPr="00945698">
              <w:rPr>
                <w:sz w:val="20"/>
                <w:lang w:val="en-US"/>
              </w:rPr>
              <w:t xml:space="preserve">(IMO Resolution A.973(24) and A.974(24) refer) </w:t>
            </w:r>
          </w:p>
        </w:tc>
      </w:tr>
    </w:tbl>
    <w:p w14:paraId="228AF175" w14:textId="77777777" w:rsidR="00B21364" w:rsidRDefault="00945698">
      <w:pPr>
        <w:numPr>
          <w:ilvl w:val="0"/>
          <w:numId w:val="23"/>
        </w:numPr>
        <w:spacing w:after="0" w:line="259" w:lineRule="auto"/>
        <w:ind w:hanging="709"/>
      </w:pPr>
      <w:r>
        <w:rPr>
          <w:b/>
          <w:color w:val="3F7DC9"/>
          <w:sz w:val="28"/>
        </w:rPr>
        <w:t xml:space="preserve">ACRONYMS </w:t>
      </w:r>
    </w:p>
    <w:p w14:paraId="475DE574" w14:textId="77777777" w:rsidR="00B21364" w:rsidRDefault="00945698">
      <w:pPr>
        <w:spacing w:after="110" w:line="259" w:lineRule="auto"/>
        <w:ind w:left="-30" w:firstLine="0"/>
      </w:pPr>
      <w:r>
        <w:rPr>
          <w:noProof/>
        </w:rPr>
        <mc:AlternateContent>
          <mc:Choice Requires="wpg">
            <w:drawing>
              <wp:inline distT="0" distB="0" distL="0" distR="0" wp14:anchorId="4AC560FB" wp14:editId="11264BC9">
                <wp:extent cx="937260" cy="12192"/>
                <wp:effectExtent l="0" t="0" r="0" b="0"/>
                <wp:docPr id="26059" name="Group 26059"/>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1" name="Shape 3217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6059" style="width:73.8pt;height:0.959961pt;mso-position-horizontal-relative:char;mso-position-vertical-relative:line" coordsize="9372,121">
                <v:shape id="Shape 32172"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783865B5" w14:textId="77777777" w:rsidR="00B21364" w:rsidRPr="00945698" w:rsidRDefault="00945698">
      <w:pPr>
        <w:tabs>
          <w:tab w:val="center" w:pos="2300"/>
        </w:tabs>
        <w:spacing w:after="63"/>
        <w:ind w:left="-15" w:firstLine="0"/>
        <w:rPr>
          <w:lang w:val="en-US"/>
        </w:rPr>
      </w:pPr>
      <w:proofErr w:type="spellStart"/>
      <w:r w:rsidRPr="00945698">
        <w:rPr>
          <w:lang w:val="en-US"/>
        </w:rPr>
        <w:t>AtoN</w:t>
      </w:r>
      <w:proofErr w:type="spellEnd"/>
      <w:r w:rsidRPr="00945698">
        <w:rPr>
          <w:lang w:val="en-US"/>
        </w:rPr>
        <w:t xml:space="preserve"> </w:t>
      </w:r>
      <w:r w:rsidRPr="00945698">
        <w:rPr>
          <w:lang w:val="en-US"/>
        </w:rPr>
        <w:tab/>
        <w:t xml:space="preserve">Aid(s) to Navigation </w:t>
      </w:r>
    </w:p>
    <w:p w14:paraId="26A2D767" w14:textId="77777777" w:rsidR="00B21364" w:rsidRPr="00945698" w:rsidRDefault="00945698">
      <w:pPr>
        <w:tabs>
          <w:tab w:val="center" w:pos="5387"/>
        </w:tabs>
        <w:spacing w:after="63"/>
        <w:ind w:left="-15" w:firstLine="0"/>
        <w:rPr>
          <w:lang w:val="en-US"/>
        </w:rPr>
      </w:pPr>
      <w:r w:rsidRPr="00945698">
        <w:rPr>
          <w:lang w:val="en-US"/>
        </w:rPr>
        <w:t xml:space="preserve">IALA </w:t>
      </w:r>
      <w:r w:rsidRPr="00945698">
        <w:rPr>
          <w:lang w:val="en-US"/>
        </w:rPr>
        <w:tab/>
        <w:t xml:space="preserve">International Association of Marine Aids to Navigation and Lighthouse Authorities ‐ AISM </w:t>
      </w:r>
    </w:p>
    <w:p w14:paraId="502E4DA1" w14:textId="77777777" w:rsidR="00B21364" w:rsidRPr="00945698" w:rsidRDefault="00945698">
      <w:pPr>
        <w:tabs>
          <w:tab w:val="center" w:pos="3038"/>
        </w:tabs>
        <w:spacing w:after="63"/>
        <w:ind w:left="-15" w:firstLine="0"/>
        <w:rPr>
          <w:lang w:val="en-US"/>
        </w:rPr>
      </w:pPr>
      <w:r w:rsidRPr="00945698">
        <w:rPr>
          <w:lang w:val="en-US"/>
        </w:rPr>
        <w:lastRenderedPageBreak/>
        <w:t xml:space="preserve">IMO </w:t>
      </w:r>
      <w:r w:rsidRPr="00945698">
        <w:rPr>
          <w:lang w:val="en-US"/>
        </w:rPr>
        <w:tab/>
        <w:t xml:space="preserve">International Maritime Organization </w:t>
      </w:r>
    </w:p>
    <w:p w14:paraId="1B64F0B5" w14:textId="77777777" w:rsidR="00B21364" w:rsidRPr="00945698" w:rsidRDefault="00945698">
      <w:pPr>
        <w:tabs>
          <w:tab w:val="center" w:pos="3325"/>
        </w:tabs>
        <w:spacing w:after="62"/>
        <w:ind w:left="-15" w:firstLine="0"/>
        <w:rPr>
          <w:lang w:val="en-US"/>
        </w:rPr>
      </w:pPr>
      <w:r w:rsidRPr="00945698">
        <w:rPr>
          <w:lang w:val="en-US"/>
        </w:rPr>
        <w:t xml:space="preserve">ISO </w:t>
      </w:r>
      <w:r w:rsidRPr="00945698">
        <w:rPr>
          <w:lang w:val="en-US"/>
        </w:rPr>
        <w:tab/>
        <w:t xml:space="preserve">International Standardization </w:t>
      </w:r>
      <w:proofErr w:type="spellStart"/>
      <w:r w:rsidRPr="00945698">
        <w:rPr>
          <w:lang w:val="en-US"/>
        </w:rPr>
        <w:t>Organisation</w:t>
      </w:r>
      <w:proofErr w:type="spellEnd"/>
      <w:r w:rsidRPr="00945698">
        <w:rPr>
          <w:lang w:val="en-US"/>
        </w:rPr>
        <w:t xml:space="preserve"> </w:t>
      </w:r>
    </w:p>
    <w:p w14:paraId="0A7313B8" w14:textId="77777777" w:rsidR="00B21364" w:rsidRPr="00945698" w:rsidRDefault="00945698">
      <w:pPr>
        <w:tabs>
          <w:tab w:val="center" w:pos="2989"/>
        </w:tabs>
        <w:ind w:left="-15" w:firstLine="0"/>
        <w:rPr>
          <w:lang w:val="en-US"/>
        </w:rPr>
      </w:pPr>
      <w:r w:rsidRPr="00945698">
        <w:rPr>
          <w:lang w:val="en-US"/>
        </w:rPr>
        <w:t xml:space="preserve">NGO </w:t>
      </w:r>
      <w:r w:rsidRPr="00945698">
        <w:rPr>
          <w:lang w:val="en-US"/>
        </w:rPr>
        <w:tab/>
        <w:t xml:space="preserve">Non‐Governmental </w:t>
      </w:r>
      <w:proofErr w:type="spellStart"/>
      <w:r w:rsidRPr="00945698">
        <w:rPr>
          <w:lang w:val="en-US"/>
        </w:rPr>
        <w:t>Organisation</w:t>
      </w:r>
      <w:proofErr w:type="spellEnd"/>
      <w:r w:rsidRPr="00945698">
        <w:rPr>
          <w:lang w:val="en-US"/>
        </w:rPr>
        <w:t xml:space="preserve">(s) </w:t>
      </w:r>
    </w:p>
    <w:p w14:paraId="7BC823A7" w14:textId="77777777" w:rsidR="00B21364" w:rsidRPr="00945698" w:rsidRDefault="00945698">
      <w:pPr>
        <w:tabs>
          <w:tab w:val="center" w:pos="2823"/>
        </w:tabs>
        <w:spacing w:after="74"/>
        <w:ind w:left="-15" w:firstLine="0"/>
        <w:rPr>
          <w:lang w:val="en-US"/>
        </w:rPr>
      </w:pPr>
      <w:r w:rsidRPr="00945698">
        <w:rPr>
          <w:lang w:val="en-US"/>
        </w:rPr>
        <w:t xml:space="preserve">QMS </w:t>
      </w:r>
      <w:r w:rsidRPr="00945698">
        <w:rPr>
          <w:lang w:val="en-US"/>
        </w:rPr>
        <w:tab/>
        <w:t xml:space="preserve">Quality Management System(s) </w:t>
      </w:r>
    </w:p>
    <w:p w14:paraId="480CA525" w14:textId="77777777" w:rsidR="00B21364" w:rsidRPr="00945698" w:rsidRDefault="00945698">
      <w:pPr>
        <w:tabs>
          <w:tab w:val="center" w:pos="2268"/>
        </w:tabs>
        <w:spacing w:after="58" w:line="259" w:lineRule="auto"/>
        <w:ind w:left="-15" w:firstLine="0"/>
        <w:rPr>
          <w:lang w:val="en-US"/>
        </w:rPr>
      </w:pPr>
      <w:r w:rsidRPr="00945698">
        <w:rPr>
          <w:lang w:val="en-US"/>
        </w:rPr>
        <w:t xml:space="preserve">RFP </w:t>
      </w:r>
      <w:r w:rsidRPr="00945698">
        <w:rPr>
          <w:lang w:val="en-US"/>
        </w:rPr>
        <w:tab/>
      </w:r>
      <w:r w:rsidRPr="00945698">
        <w:rPr>
          <w:sz w:val="20"/>
          <w:lang w:val="en-US"/>
        </w:rPr>
        <w:t>Request for Proposal</w:t>
      </w:r>
      <w:r w:rsidRPr="00945698">
        <w:rPr>
          <w:lang w:val="en-US"/>
        </w:rPr>
        <w:t xml:space="preserve"> </w:t>
      </w:r>
    </w:p>
    <w:p w14:paraId="28285070" w14:textId="77777777" w:rsidR="00B21364" w:rsidRPr="00945698" w:rsidRDefault="00945698">
      <w:pPr>
        <w:tabs>
          <w:tab w:val="center" w:pos="2202"/>
        </w:tabs>
        <w:spacing w:after="58" w:line="259" w:lineRule="auto"/>
        <w:ind w:left="-15" w:firstLine="0"/>
        <w:rPr>
          <w:lang w:val="en-US"/>
        </w:rPr>
      </w:pPr>
      <w:r w:rsidRPr="00945698">
        <w:rPr>
          <w:lang w:val="en-US"/>
        </w:rPr>
        <w:t xml:space="preserve">RFT </w:t>
      </w:r>
      <w:r w:rsidRPr="00945698">
        <w:rPr>
          <w:lang w:val="en-US"/>
        </w:rPr>
        <w:tab/>
      </w:r>
      <w:r w:rsidRPr="00945698">
        <w:rPr>
          <w:sz w:val="20"/>
          <w:lang w:val="en-US"/>
        </w:rPr>
        <w:t>Request for Tender</w:t>
      </w:r>
      <w:r w:rsidRPr="00945698">
        <w:rPr>
          <w:lang w:val="en-US"/>
        </w:rPr>
        <w:t xml:space="preserve"> </w:t>
      </w:r>
    </w:p>
    <w:p w14:paraId="2DA2A3EB" w14:textId="77777777" w:rsidR="00B21364" w:rsidRPr="00945698" w:rsidRDefault="00945698">
      <w:pPr>
        <w:tabs>
          <w:tab w:val="center" w:pos="4873"/>
        </w:tabs>
        <w:spacing w:after="75"/>
        <w:ind w:left="-15" w:firstLine="0"/>
        <w:rPr>
          <w:lang w:val="en-US"/>
        </w:rPr>
      </w:pPr>
      <w:r w:rsidRPr="00945698">
        <w:rPr>
          <w:lang w:val="en-US"/>
        </w:rPr>
        <w:t xml:space="preserve">SOLAS </w:t>
      </w:r>
      <w:r w:rsidRPr="00945698">
        <w:rPr>
          <w:lang w:val="en-US"/>
        </w:rPr>
        <w:tab/>
        <w:t xml:space="preserve">International Convention for the Safety of Life at Sea (IMO 1974 as amended) </w:t>
      </w:r>
    </w:p>
    <w:p w14:paraId="53772FEF" w14:textId="77777777" w:rsidR="00B21364" w:rsidRPr="00945698" w:rsidRDefault="00945698">
      <w:pPr>
        <w:tabs>
          <w:tab w:val="center" w:pos="3474"/>
        </w:tabs>
        <w:spacing w:after="58" w:line="259" w:lineRule="auto"/>
        <w:ind w:left="-15" w:firstLine="0"/>
        <w:rPr>
          <w:lang w:val="en-US"/>
        </w:rPr>
      </w:pPr>
      <w:r w:rsidRPr="00945698">
        <w:rPr>
          <w:lang w:val="en-US"/>
        </w:rPr>
        <w:t xml:space="preserve">SWOT </w:t>
      </w:r>
      <w:r w:rsidRPr="00945698">
        <w:rPr>
          <w:lang w:val="en-US"/>
        </w:rPr>
        <w:tab/>
      </w:r>
      <w:r w:rsidRPr="00945698">
        <w:rPr>
          <w:sz w:val="20"/>
          <w:lang w:val="en-US"/>
        </w:rPr>
        <w:t xml:space="preserve">Strengths, Weaknesses, Opportunities and Threats </w:t>
      </w:r>
    </w:p>
    <w:p w14:paraId="1E76BB31" w14:textId="77777777" w:rsidR="00B21364" w:rsidRPr="00945698" w:rsidRDefault="00945698">
      <w:pPr>
        <w:tabs>
          <w:tab w:val="center" w:pos="2871"/>
        </w:tabs>
        <w:spacing w:after="75"/>
        <w:ind w:left="-15" w:firstLine="0"/>
        <w:rPr>
          <w:lang w:val="en-US"/>
        </w:rPr>
      </w:pPr>
      <w:r w:rsidRPr="00945698">
        <w:rPr>
          <w:lang w:val="en-US"/>
        </w:rPr>
        <w:t xml:space="preserve">THLS </w:t>
      </w:r>
      <w:r w:rsidRPr="00945698">
        <w:rPr>
          <w:lang w:val="en-US"/>
        </w:rPr>
        <w:tab/>
        <w:t xml:space="preserve">Trinity House Lighthouse Service </w:t>
      </w:r>
    </w:p>
    <w:p w14:paraId="4BF818B2" w14:textId="77777777" w:rsidR="00B21364" w:rsidRPr="00945698" w:rsidRDefault="00945698">
      <w:pPr>
        <w:tabs>
          <w:tab w:val="center" w:pos="3211"/>
        </w:tabs>
        <w:spacing w:after="58" w:line="259" w:lineRule="auto"/>
        <w:ind w:left="-15" w:firstLine="0"/>
        <w:rPr>
          <w:lang w:val="en-US"/>
        </w:rPr>
      </w:pPr>
      <w:r w:rsidRPr="00945698">
        <w:rPr>
          <w:lang w:val="en-US"/>
        </w:rPr>
        <w:t xml:space="preserve">VIMSAS </w:t>
      </w:r>
      <w:r w:rsidRPr="00945698">
        <w:rPr>
          <w:lang w:val="en-US"/>
        </w:rPr>
        <w:tab/>
      </w:r>
      <w:r w:rsidRPr="00945698">
        <w:rPr>
          <w:sz w:val="20"/>
          <w:lang w:val="en-US"/>
        </w:rPr>
        <w:t xml:space="preserve">Voluntary IMO Member State Audit Scheme </w:t>
      </w:r>
    </w:p>
    <w:p w14:paraId="07D852F6" w14:textId="77777777" w:rsidR="00B21364" w:rsidRPr="00945698" w:rsidRDefault="00945698">
      <w:pPr>
        <w:tabs>
          <w:tab w:val="center" w:pos="2396"/>
        </w:tabs>
        <w:spacing w:after="63"/>
        <w:ind w:left="-15" w:firstLine="0"/>
        <w:rPr>
          <w:lang w:val="en-US"/>
        </w:rPr>
      </w:pPr>
      <w:r w:rsidRPr="00945698">
        <w:rPr>
          <w:lang w:val="en-US"/>
        </w:rPr>
        <w:t xml:space="preserve">VTS </w:t>
      </w:r>
      <w:r w:rsidRPr="00945698">
        <w:rPr>
          <w:lang w:val="en-US"/>
        </w:rPr>
        <w:tab/>
        <w:t xml:space="preserve">Vessel Traffic Services </w:t>
      </w:r>
    </w:p>
    <w:p w14:paraId="10F3693B" w14:textId="77777777" w:rsidR="00B21364" w:rsidRPr="00945698" w:rsidRDefault="00945698">
      <w:pPr>
        <w:tabs>
          <w:tab w:val="center" w:pos="2696"/>
        </w:tabs>
        <w:spacing w:after="302"/>
        <w:ind w:left="-15" w:firstLine="0"/>
        <w:rPr>
          <w:lang w:val="en-US"/>
        </w:rPr>
      </w:pPr>
      <w:r w:rsidRPr="00945698">
        <w:rPr>
          <w:lang w:val="en-US"/>
        </w:rPr>
        <w:t xml:space="preserve">WWA </w:t>
      </w:r>
      <w:r w:rsidRPr="00945698">
        <w:rPr>
          <w:lang w:val="en-US"/>
        </w:rPr>
        <w:tab/>
        <w:t xml:space="preserve">World‐Wide Academy (IALA) </w:t>
      </w:r>
    </w:p>
    <w:p w14:paraId="6518C94F" w14:textId="77777777" w:rsidR="00B21364" w:rsidRDefault="00945698">
      <w:pPr>
        <w:tabs>
          <w:tab w:val="center" w:pos="1437"/>
        </w:tabs>
        <w:spacing w:after="0" w:line="259" w:lineRule="auto"/>
        <w:ind w:left="-15" w:firstLine="0"/>
      </w:pPr>
      <w:r>
        <w:rPr>
          <w:b/>
          <w:color w:val="3F7DC9"/>
          <w:sz w:val="28"/>
        </w:rPr>
        <w:t>8.</w:t>
      </w:r>
      <w:r>
        <w:rPr>
          <w:rFonts w:ascii="Arial" w:eastAsia="Arial" w:hAnsi="Arial" w:cs="Arial"/>
          <w:b/>
          <w:color w:val="3F7DC9"/>
          <w:sz w:val="28"/>
        </w:rPr>
        <w:t xml:space="preserve"> </w:t>
      </w:r>
      <w:r>
        <w:rPr>
          <w:rFonts w:ascii="Arial" w:eastAsia="Arial" w:hAnsi="Arial" w:cs="Arial"/>
          <w:b/>
          <w:color w:val="3F7DC9"/>
          <w:sz w:val="28"/>
        </w:rPr>
        <w:tab/>
      </w:r>
      <w:r>
        <w:rPr>
          <w:b/>
          <w:color w:val="3F7DC9"/>
          <w:sz w:val="28"/>
        </w:rPr>
        <w:t xml:space="preserve">REFERENCES </w:t>
      </w:r>
    </w:p>
    <w:p w14:paraId="02EFC37B" w14:textId="77777777" w:rsidR="00B21364" w:rsidRDefault="00945698">
      <w:pPr>
        <w:spacing w:after="111" w:line="259" w:lineRule="auto"/>
        <w:ind w:left="-30" w:firstLine="0"/>
      </w:pPr>
      <w:r>
        <w:rPr>
          <w:noProof/>
        </w:rPr>
        <mc:AlternateContent>
          <mc:Choice Requires="wpg">
            <w:drawing>
              <wp:inline distT="0" distB="0" distL="0" distR="0" wp14:anchorId="05362641" wp14:editId="096642FD">
                <wp:extent cx="937260" cy="12192"/>
                <wp:effectExtent l="0" t="0" r="0" b="0"/>
                <wp:docPr id="26556" name="Group 2655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3" name="Shape 3217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6556" style="width:73.8pt;height:0.960022pt;mso-position-horizontal-relative:char;mso-position-vertical-relative:line" coordsize="9372,121">
                <v:shape id="Shape 32174"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432AE8C0" w14:textId="77777777" w:rsidR="00B21364" w:rsidRPr="00945698" w:rsidRDefault="00945698">
      <w:pPr>
        <w:numPr>
          <w:ilvl w:val="0"/>
          <w:numId w:val="24"/>
        </w:numPr>
        <w:ind w:hanging="568"/>
        <w:rPr>
          <w:lang w:val="en-US"/>
        </w:rPr>
      </w:pPr>
      <w:r w:rsidRPr="00945698">
        <w:rPr>
          <w:lang w:val="en-US"/>
        </w:rPr>
        <w:t xml:space="preserve">IALA Recommendation O‐132 on Quality Management for Aids to Navigation Authorities </w:t>
      </w:r>
    </w:p>
    <w:p w14:paraId="602FE7E4" w14:textId="77777777" w:rsidR="00B21364" w:rsidRDefault="00945698">
      <w:pPr>
        <w:numPr>
          <w:ilvl w:val="0"/>
          <w:numId w:val="24"/>
        </w:numPr>
        <w:ind w:hanging="568"/>
      </w:pPr>
      <w:r>
        <w:t xml:space="preserve">IALA Guideline 1018 on Risk Management </w:t>
      </w:r>
    </w:p>
    <w:p w14:paraId="28DFF404" w14:textId="77777777" w:rsidR="00B21364" w:rsidRPr="00945698" w:rsidRDefault="00945698">
      <w:pPr>
        <w:numPr>
          <w:ilvl w:val="0"/>
          <w:numId w:val="24"/>
        </w:numPr>
        <w:ind w:hanging="568"/>
        <w:rPr>
          <w:lang w:val="en-US"/>
        </w:rPr>
      </w:pPr>
      <w:r w:rsidRPr="00945698">
        <w:rPr>
          <w:lang w:val="en-US"/>
        </w:rPr>
        <w:t xml:space="preserve">IALA Guideline 1054 on Preparing for </w:t>
      </w:r>
      <w:del w:id="50" w:author="Saarela Sami" w:date="2020-03-11T20:18:00Z">
        <w:r w:rsidRPr="00945698" w:rsidDel="00945698">
          <w:rPr>
            <w:lang w:val="en-US"/>
          </w:rPr>
          <w:delText>IMO Voluntary Audit AtoN Service Delivery</w:delText>
        </w:r>
      </w:del>
      <w:ins w:id="51" w:author="Saarela Sami" w:date="2020-03-11T20:19:00Z">
        <w:r w:rsidR="00DF6ED6">
          <w:rPr>
            <w:lang w:val="en-US"/>
          </w:rPr>
          <w:t xml:space="preserve"> </w:t>
        </w:r>
        <w:proofErr w:type="spellStart"/>
        <w:r w:rsidR="00DF6ED6">
          <w:rPr>
            <w:lang w:val="en-US"/>
          </w:rPr>
          <w:t>a</w:t>
        </w:r>
      </w:ins>
      <w:del w:id="52" w:author="Saarela Sami" w:date="2020-03-11T20:18:00Z">
        <w:r w:rsidRPr="00945698" w:rsidDel="00945698">
          <w:rPr>
            <w:lang w:val="en-US"/>
          </w:rPr>
          <w:delText xml:space="preserve"> </w:delText>
        </w:r>
      </w:del>
      <w:ins w:id="53" w:author="Saarela Sami" w:date="2020-03-11T20:18:00Z">
        <w:r w:rsidR="00DF6ED6">
          <w:rPr>
            <w:lang w:val="en-US"/>
          </w:rPr>
          <w:t>v</w:t>
        </w:r>
        <w:r>
          <w:rPr>
            <w:lang w:val="en-US"/>
          </w:rPr>
          <w:t>oluntary</w:t>
        </w:r>
        <w:proofErr w:type="spellEnd"/>
        <w:r>
          <w:rPr>
            <w:lang w:val="en-US"/>
          </w:rPr>
          <w:t xml:space="preserve"> IMO Audit on Aids to Navigation Service Delivery</w:t>
        </w:r>
      </w:ins>
    </w:p>
    <w:p w14:paraId="32A0FD4B" w14:textId="77777777" w:rsidR="00B21364" w:rsidRPr="00945698" w:rsidRDefault="00945698">
      <w:pPr>
        <w:numPr>
          <w:ilvl w:val="0"/>
          <w:numId w:val="24"/>
        </w:numPr>
        <w:ind w:hanging="568"/>
        <w:rPr>
          <w:lang w:val="en-US"/>
        </w:rPr>
      </w:pPr>
      <w:r w:rsidRPr="00945698">
        <w:rPr>
          <w:lang w:val="en-US"/>
        </w:rPr>
        <w:t xml:space="preserve">IALA‐ Guideline 1079 on Establishing and Conducting user consultancy by Aids to Navigation Authorities </w:t>
      </w:r>
    </w:p>
    <w:p w14:paraId="6521F6CB" w14:textId="77777777" w:rsidR="00B21364" w:rsidRPr="00945698" w:rsidRDefault="00945698">
      <w:pPr>
        <w:numPr>
          <w:ilvl w:val="0"/>
          <w:numId w:val="24"/>
        </w:numPr>
        <w:ind w:hanging="568"/>
        <w:rPr>
          <w:lang w:val="en-US"/>
        </w:rPr>
      </w:pPr>
      <w:r w:rsidRPr="00945698">
        <w:rPr>
          <w:lang w:val="en-US"/>
        </w:rPr>
        <w:t xml:space="preserve">IALA Guideline 1115 on Preparing for an IMO Member State Audit Scheme </w:t>
      </w:r>
      <w:ins w:id="54" w:author="Saarela Sami" w:date="2020-03-11T20:20:00Z">
        <w:r w:rsidR="00DF6ED6">
          <w:rPr>
            <w:lang w:val="en-US"/>
          </w:rPr>
          <w:t>(IMSAS) on VTS</w:t>
        </w:r>
      </w:ins>
    </w:p>
    <w:p w14:paraId="6305ADB3" w14:textId="77777777" w:rsidR="00B21364" w:rsidRPr="00945698" w:rsidRDefault="00945698">
      <w:pPr>
        <w:numPr>
          <w:ilvl w:val="0"/>
          <w:numId w:val="24"/>
        </w:numPr>
        <w:ind w:hanging="568"/>
        <w:rPr>
          <w:lang w:val="en-US"/>
        </w:rPr>
      </w:pPr>
      <w:r w:rsidRPr="00945698">
        <w:rPr>
          <w:lang w:val="en-US"/>
        </w:rPr>
        <w:t xml:space="preserve">IMO Resolution A.973(24) Code for the Implementation of Mandatory IMO Instruments </w:t>
      </w:r>
    </w:p>
    <w:p w14:paraId="6BE591B4" w14:textId="77777777" w:rsidR="00B21364" w:rsidRPr="00945698" w:rsidRDefault="00945698">
      <w:pPr>
        <w:numPr>
          <w:ilvl w:val="0"/>
          <w:numId w:val="24"/>
        </w:numPr>
        <w:ind w:hanging="568"/>
        <w:rPr>
          <w:lang w:val="en-US"/>
        </w:rPr>
      </w:pPr>
      <w:r w:rsidRPr="00945698">
        <w:rPr>
          <w:lang w:val="en-US"/>
        </w:rPr>
        <w:t xml:space="preserve">IMO Resolution A.974(24) Framework and Procedures for the Voluntary IMO Member State Audit Scheme </w:t>
      </w:r>
    </w:p>
    <w:p w14:paraId="611392E3" w14:textId="77777777" w:rsidR="00B21364" w:rsidRPr="00945698" w:rsidRDefault="00945698">
      <w:pPr>
        <w:numPr>
          <w:ilvl w:val="0"/>
          <w:numId w:val="24"/>
        </w:numPr>
        <w:ind w:hanging="568"/>
        <w:rPr>
          <w:lang w:val="en-US"/>
        </w:rPr>
      </w:pPr>
      <w:r w:rsidRPr="00945698">
        <w:rPr>
          <w:lang w:val="en-US"/>
        </w:rPr>
        <w:t xml:space="preserve">IMO Resolution A.975(24) Future development of the Voluntary IMO Member State Audit Scheme </w:t>
      </w:r>
    </w:p>
    <w:p w14:paraId="46F6E8E7" w14:textId="77777777" w:rsidR="00B21364" w:rsidRPr="00945698" w:rsidRDefault="00945698">
      <w:pPr>
        <w:numPr>
          <w:ilvl w:val="0"/>
          <w:numId w:val="24"/>
        </w:numPr>
        <w:ind w:hanging="568"/>
        <w:rPr>
          <w:lang w:val="en-US"/>
        </w:rPr>
      </w:pPr>
      <w:del w:id="55" w:author="Saarela Sami" w:date="2020-03-11T20:20:00Z">
        <w:r w:rsidRPr="00945698" w:rsidDel="00DF6ED6">
          <w:rPr>
            <w:lang w:val="en-US"/>
          </w:rPr>
          <w:delText xml:space="preserve">IMO Resolution </w:delText>
        </w:r>
      </w:del>
      <w:r w:rsidRPr="00945698">
        <w:rPr>
          <w:lang w:val="en-US"/>
        </w:rPr>
        <w:t xml:space="preserve">IMO Resolution A.1018(26) Further Development of the Voluntary IMO Member State Audit Scheme </w:t>
      </w:r>
    </w:p>
    <w:p w14:paraId="0951C8FA" w14:textId="77777777" w:rsidR="00B21364" w:rsidRPr="00945698" w:rsidRDefault="00945698">
      <w:pPr>
        <w:numPr>
          <w:ilvl w:val="0"/>
          <w:numId w:val="24"/>
        </w:numPr>
        <w:spacing w:after="193"/>
        <w:ind w:hanging="568"/>
        <w:rPr>
          <w:lang w:val="en-US"/>
        </w:rPr>
      </w:pPr>
      <w:r w:rsidRPr="00945698">
        <w:rPr>
          <w:lang w:val="en-US"/>
        </w:rPr>
        <w:t xml:space="preserve">ISO 9000 series on quality management systems </w:t>
      </w:r>
    </w:p>
    <w:p w14:paraId="2197D73E" w14:textId="77777777" w:rsidR="00B21364" w:rsidRPr="00945698" w:rsidRDefault="00945698">
      <w:pPr>
        <w:spacing w:after="0" w:line="259" w:lineRule="auto"/>
        <w:ind w:left="0" w:firstLine="0"/>
        <w:rPr>
          <w:lang w:val="en-US"/>
        </w:rPr>
      </w:pPr>
      <w:r w:rsidRPr="00945698">
        <w:rPr>
          <w:sz w:val="18"/>
          <w:lang w:val="en-US"/>
        </w:rPr>
        <w:t xml:space="preserve"> </w:t>
      </w:r>
      <w:r w:rsidRPr="00945698">
        <w:rPr>
          <w:sz w:val="18"/>
          <w:lang w:val="en-US"/>
        </w:rPr>
        <w:tab/>
      </w:r>
      <w:r w:rsidRPr="00945698">
        <w:rPr>
          <w:b/>
          <w:i/>
          <w:color w:val="3F7DC9"/>
          <w:sz w:val="28"/>
          <w:lang w:val="en-US"/>
        </w:rPr>
        <w:t xml:space="preserve"> </w:t>
      </w:r>
    </w:p>
    <w:p w14:paraId="592936BF" w14:textId="77777777" w:rsidR="00B21364" w:rsidRPr="00945698" w:rsidRDefault="00945698">
      <w:pPr>
        <w:tabs>
          <w:tab w:val="center" w:pos="2619"/>
        </w:tabs>
        <w:spacing w:after="277" w:line="259" w:lineRule="auto"/>
        <w:ind w:left="-15" w:firstLine="0"/>
        <w:rPr>
          <w:lang w:val="en-US"/>
        </w:rPr>
      </w:pPr>
      <w:r w:rsidRPr="00945698">
        <w:rPr>
          <w:b/>
          <w:i/>
          <w:color w:val="3F7DC9"/>
          <w:sz w:val="28"/>
          <w:u w:val="single" w:color="3F7DC9"/>
          <w:lang w:val="en-US"/>
        </w:rPr>
        <w:t>ANNEX A</w:t>
      </w:r>
      <w:r w:rsidRPr="00945698">
        <w:rPr>
          <w:rFonts w:ascii="Arial" w:eastAsia="Arial" w:hAnsi="Arial" w:cs="Arial"/>
          <w:b/>
          <w:i/>
          <w:color w:val="3F7DC9"/>
          <w:sz w:val="28"/>
          <w:lang w:val="en-US"/>
        </w:rPr>
        <w:t xml:space="preserve"> </w:t>
      </w:r>
      <w:r w:rsidRPr="00945698">
        <w:rPr>
          <w:rFonts w:ascii="Arial" w:eastAsia="Arial" w:hAnsi="Arial" w:cs="Arial"/>
          <w:b/>
          <w:i/>
          <w:color w:val="3F7DC9"/>
          <w:sz w:val="28"/>
          <w:lang w:val="en-US"/>
        </w:rPr>
        <w:tab/>
      </w:r>
      <w:r w:rsidRPr="00945698">
        <w:rPr>
          <w:b/>
          <w:i/>
          <w:color w:val="3F7DC9"/>
          <w:sz w:val="28"/>
          <w:u w:val="single" w:color="3F7DC9"/>
          <w:lang w:val="en-US"/>
        </w:rPr>
        <w:t>PROCESS DIAGRAMS</w:t>
      </w:r>
      <w:r w:rsidRPr="00945698">
        <w:rPr>
          <w:b/>
          <w:i/>
          <w:color w:val="3F7DC9"/>
          <w:sz w:val="28"/>
          <w:lang w:val="en-US"/>
        </w:rPr>
        <w:t xml:space="preserve"> </w:t>
      </w:r>
    </w:p>
    <w:p w14:paraId="1D261355" w14:textId="77777777" w:rsidR="00B21364" w:rsidRPr="00945698" w:rsidRDefault="00945698">
      <w:pPr>
        <w:spacing w:after="198"/>
        <w:ind w:left="-5"/>
        <w:rPr>
          <w:lang w:val="en-US"/>
        </w:rPr>
      </w:pPr>
      <w:r w:rsidRPr="00945698">
        <w:rPr>
          <w:lang w:val="en-US"/>
        </w:rPr>
        <w:t xml:space="preserve">The following sample diagrams have been provided, with permission, by IALA members.  These are included to assist in the development of individual process diagrams.  For further information on specific diagrams, please contact the </w:t>
      </w:r>
      <w:proofErr w:type="spellStart"/>
      <w:r w:rsidRPr="00945698">
        <w:rPr>
          <w:lang w:val="en-US"/>
        </w:rPr>
        <w:t>AtoN</w:t>
      </w:r>
      <w:proofErr w:type="spellEnd"/>
      <w:r w:rsidRPr="00945698">
        <w:rPr>
          <w:lang w:val="en-US"/>
        </w:rPr>
        <w:t xml:space="preserve"> </w:t>
      </w:r>
      <w:proofErr w:type="spellStart"/>
      <w:r w:rsidRPr="00945698">
        <w:rPr>
          <w:lang w:val="en-US"/>
        </w:rPr>
        <w:t>organisation</w:t>
      </w:r>
      <w:proofErr w:type="spellEnd"/>
      <w:r w:rsidRPr="00945698">
        <w:rPr>
          <w:lang w:val="en-US"/>
        </w:rPr>
        <w:t xml:space="preserve"> directly. </w:t>
      </w:r>
    </w:p>
    <w:p w14:paraId="58C06477" w14:textId="77777777" w:rsidR="00B21364" w:rsidRPr="00945698" w:rsidRDefault="00945698">
      <w:pPr>
        <w:spacing w:after="0" w:line="259" w:lineRule="auto"/>
        <w:ind w:left="0" w:firstLine="0"/>
        <w:rPr>
          <w:lang w:val="en-US"/>
        </w:rPr>
      </w:pPr>
      <w:r w:rsidRPr="00945698">
        <w:rPr>
          <w:sz w:val="18"/>
          <w:lang w:val="en-US"/>
        </w:rPr>
        <w:t xml:space="preserve"> </w:t>
      </w:r>
      <w:r w:rsidRPr="00945698">
        <w:rPr>
          <w:sz w:val="18"/>
          <w:lang w:val="en-US"/>
        </w:rPr>
        <w:tab/>
      </w:r>
      <w:r w:rsidRPr="00945698">
        <w:rPr>
          <w:b/>
          <w:color w:val="3F7DC9"/>
          <w:sz w:val="28"/>
          <w:lang w:val="en-US"/>
        </w:rPr>
        <w:t xml:space="preserve"> </w:t>
      </w:r>
      <w:r w:rsidRPr="00945698">
        <w:rPr>
          <w:lang w:val="en-US"/>
        </w:rPr>
        <w:br w:type="page"/>
      </w:r>
    </w:p>
    <w:p w14:paraId="67DB1919" w14:textId="77777777" w:rsidR="00B21364" w:rsidRDefault="00945698">
      <w:pPr>
        <w:spacing w:after="0" w:line="259" w:lineRule="auto"/>
        <w:ind w:left="-5"/>
      </w:pPr>
      <w:r>
        <w:rPr>
          <w:b/>
          <w:color w:val="3F7DD9"/>
          <w:sz w:val="28"/>
        </w:rPr>
        <w:lastRenderedPageBreak/>
        <w:t>A 1.</w:t>
      </w:r>
      <w:r>
        <w:rPr>
          <w:rFonts w:ascii="Arial" w:eastAsia="Arial" w:hAnsi="Arial" w:cs="Arial"/>
          <w:b/>
          <w:color w:val="3F7DD9"/>
          <w:sz w:val="28"/>
        </w:rPr>
        <w:t xml:space="preserve"> </w:t>
      </w:r>
      <w:r>
        <w:rPr>
          <w:b/>
          <w:color w:val="3F7DC9"/>
          <w:sz w:val="28"/>
        </w:rPr>
        <w:t xml:space="preserve">TRINITY HOUSE </w:t>
      </w:r>
    </w:p>
    <w:p w14:paraId="5B5EB530" w14:textId="77777777" w:rsidR="00B21364" w:rsidRDefault="00945698">
      <w:pPr>
        <w:spacing w:after="96" w:line="259" w:lineRule="auto"/>
        <w:ind w:left="-30" w:firstLine="0"/>
      </w:pPr>
      <w:r>
        <w:rPr>
          <w:noProof/>
        </w:rPr>
        <mc:AlternateContent>
          <mc:Choice Requires="wpg">
            <w:drawing>
              <wp:inline distT="0" distB="0" distL="0" distR="0" wp14:anchorId="3324A04E" wp14:editId="1F269340">
                <wp:extent cx="937260" cy="12192"/>
                <wp:effectExtent l="0" t="0" r="0" b="0"/>
                <wp:docPr id="26641" name="Group 2664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5" name="Shape 3217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6641" style="width:73.8pt;height:0.959961pt;mso-position-horizontal-relative:char;mso-position-vertical-relative:line" coordsize="9372,121">
                <v:shape id="Shape 32176"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5B59DBDC" w14:textId="77777777" w:rsidR="00B21364" w:rsidRPr="00945698" w:rsidRDefault="00945698">
      <w:pPr>
        <w:spacing w:after="9"/>
        <w:ind w:left="-5"/>
        <w:rPr>
          <w:lang w:val="en-US"/>
        </w:rPr>
      </w:pPr>
      <w:r w:rsidRPr="00945698">
        <w:rPr>
          <w:lang w:val="en-US"/>
        </w:rPr>
        <w:t xml:space="preserve">For example, the following diagram represents the core business (key processes), according to Trinity House. </w:t>
      </w:r>
    </w:p>
    <w:p w14:paraId="21547691" w14:textId="77777777" w:rsidR="00B21364" w:rsidRDefault="00945698">
      <w:pPr>
        <w:spacing w:after="226" w:line="259" w:lineRule="auto"/>
        <w:ind w:left="434" w:firstLine="0"/>
      </w:pPr>
      <w:r>
        <w:rPr>
          <w:noProof/>
        </w:rPr>
        <mc:AlternateContent>
          <mc:Choice Requires="wpg">
            <w:drawing>
              <wp:inline distT="0" distB="0" distL="0" distR="0" wp14:anchorId="25EBB998" wp14:editId="5F3BD0A9">
                <wp:extent cx="6005599" cy="7697030"/>
                <wp:effectExtent l="0" t="0" r="0" b="0"/>
                <wp:docPr id="26642" name="Group 26642"/>
                <wp:cNvGraphicFramePr/>
                <a:graphic xmlns:a="http://schemas.openxmlformats.org/drawingml/2006/main">
                  <a:graphicData uri="http://schemas.microsoft.com/office/word/2010/wordprocessingGroup">
                    <wpg:wgp>
                      <wpg:cNvGrpSpPr/>
                      <wpg:grpSpPr>
                        <a:xfrm>
                          <a:off x="0" y="0"/>
                          <a:ext cx="6005599" cy="7697030"/>
                          <a:chOff x="0" y="0"/>
                          <a:chExt cx="6005599" cy="7697030"/>
                        </a:xfrm>
                      </wpg:grpSpPr>
                      <wps:wsp>
                        <wps:cNvPr id="1725" name="Rectangle 1725"/>
                        <wps:cNvSpPr/>
                        <wps:spPr>
                          <a:xfrm>
                            <a:off x="5974084" y="7554996"/>
                            <a:ext cx="41915" cy="188904"/>
                          </a:xfrm>
                          <a:prstGeom prst="rect">
                            <a:avLst/>
                          </a:prstGeom>
                          <a:ln>
                            <a:noFill/>
                          </a:ln>
                        </wps:spPr>
                        <wps:txbx>
                          <w:txbxContent>
                            <w:p w14:paraId="0CE3A26B" w14:textId="77777777" w:rsidR="00945698" w:rsidRDefault="00945698">
                              <w:pPr>
                                <w:spacing w:after="160" w:line="259" w:lineRule="auto"/>
                                <w:ind w:left="0" w:firstLine="0"/>
                              </w:pPr>
                              <w:r>
                                <w:t xml:space="preserve"> </w:t>
                              </w:r>
                            </w:p>
                          </w:txbxContent>
                        </wps:txbx>
                        <wps:bodyPr horzOverflow="overflow" vert="horz" lIns="0" tIns="0" rIns="0" bIns="0" rtlCol="0">
                          <a:noAutofit/>
                        </wps:bodyPr>
                      </wps:wsp>
                      <wps:wsp>
                        <wps:cNvPr id="1731" name="Shape 1731"/>
                        <wps:cNvSpPr/>
                        <wps:spPr>
                          <a:xfrm>
                            <a:off x="725424" y="2803360"/>
                            <a:ext cx="577215" cy="560832"/>
                          </a:xfrm>
                          <a:custGeom>
                            <a:avLst/>
                            <a:gdLst/>
                            <a:ahLst/>
                            <a:cxnLst/>
                            <a:rect l="0" t="0" r="0" b="0"/>
                            <a:pathLst>
                              <a:path w="577215" h="560832">
                                <a:moveTo>
                                  <a:pt x="12954" y="0"/>
                                </a:moveTo>
                                <a:lnTo>
                                  <a:pt x="577215" y="0"/>
                                </a:lnTo>
                                <a:lnTo>
                                  <a:pt x="577215" y="25146"/>
                                </a:lnTo>
                                <a:lnTo>
                                  <a:pt x="25146" y="25146"/>
                                </a:lnTo>
                                <a:lnTo>
                                  <a:pt x="25146" y="534924"/>
                                </a:lnTo>
                                <a:lnTo>
                                  <a:pt x="577215" y="534924"/>
                                </a:lnTo>
                                <a:lnTo>
                                  <a:pt x="577215" y="560832"/>
                                </a:lnTo>
                                <a:lnTo>
                                  <a:pt x="12954" y="560832"/>
                                </a:lnTo>
                                <a:cubicBezTo>
                                  <a:pt x="6096" y="560832"/>
                                  <a:pt x="0" y="554736"/>
                                  <a:pt x="0" y="547878"/>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2" name="Shape 1732"/>
                        <wps:cNvSpPr/>
                        <wps:spPr>
                          <a:xfrm>
                            <a:off x="1302639" y="2803360"/>
                            <a:ext cx="577215" cy="560832"/>
                          </a:xfrm>
                          <a:custGeom>
                            <a:avLst/>
                            <a:gdLst/>
                            <a:ahLst/>
                            <a:cxnLst/>
                            <a:rect l="0" t="0" r="0" b="0"/>
                            <a:pathLst>
                              <a:path w="577215" h="560832">
                                <a:moveTo>
                                  <a:pt x="0" y="0"/>
                                </a:moveTo>
                                <a:lnTo>
                                  <a:pt x="564261" y="0"/>
                                </a:lnTo>
                                <a:cubicBezTo>
                                  <a:pt x="571881" y="0"/>
                                  <a:pt x="577215" y="5334"/>
                                  <a:pt x="577215" y="12192"/>
                                </a:cubicBezTo>
                                <a:lnTo>
                                  <a:pt x="577215" y="547878"/>
                                </a:lnTo>
                                <a:cubicBezTo>
                                  <a:pt x="577215" y="554736"/>
                                  <a:pt x="571881" y="560832"/>
                                  <a:pt x="564261" y="560832"/>
                                </a:cubicBezTo>
                                <a:lnTo>
                                  <a:pt x="0" y="560832"/>
                                </a:lnTo>
                                <a:lnTo>
                                  <a:pt x="0" y="534924"/>
                                </a:lnTo>
                                <a:lnTo>
                                  <a:pt x="552069" y="534924"/>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3" name="Rectangle 1733"/>
                        <wps:cNvSpPr/>
                        <wps:spPr>
                          <a:xfrm>
                            <a:off x="992124" y="2959185"/>
                            <a:ext cx="825326" cy="154840"/>
                          </a:xfrm>
                          <a:prstGeom prst="rect">
                            <a:avLst/>
                          </a:prstGeom>
                          <a:ln>
                            <a:noFill/>
                          </a:ln>
                        </wps:spPr>
                        <wps:txbx>
                          <w:txbxContent>
                            <w:p w14:paraId="0D94583D" w14:textId="77777777" w:rsidR="00945698" w:rsidRDefault="00945698">
                              <w:pPr>
                                <w:spacing w:after="160" w:line="259" w:lineRule="auto"/>
                                <w:ind w:left="0" w:firstLine="0"/>
                              </w:pPr>
                              <w:r>
                                <w:rPr>
                                  <w:sz w:val="18"/>
                                </w:rPr>
                                <w:t xml:space="preserve">Specify </w:t>
                              </w:r>
                              <w:r>
                                <w:rPr>
                                  <w:sz w:val="18"/>
                                </w:rPr>
                                <w:t xml:space="preserve">for &amp; </w:t>
                              </w:r>
                            </w:p>
                          </w:txbxContent>
                        </wps:txbx>
                        <wps:bodyPr horzOverflow="overflow" vert="horz" lIns="0" tIns="0" rIns="0" bIns="0" rtlCol="0">
                          <a:noAutofit/>
                        </wps:bodyPr>
                      </wps:wsp>
                      <wps:wsp>
                        <wps:cNvPr id="1734" name="Rectangle 1734"/>
                        <wps:cNvSpPr/>
                        <wps:spPr>
                          <a:xfrm>
                            <a:off x="961640" y="3098631"/>
                            <a:ext cx="872331" cy="154840"/>
                          </a:xfrm>
                          <a:prstGeom prst="rect">
                            <a:avLst/>
                          </a:prstGeom>
                          <a:ln>
                            <a:noFill/>
                          </a:ln>
                        </wps:spPr>
                        <wps:txbx>
                          <w:txbxContent>
                            <w:p w14:paraId="763FCA3B" w14:textId="77777777" w:rsidR="00945698" w:rsidRDefault="00945698">
                              <w:pPr>
                                <w:spacing w:after="160" w:line="259" w:lineRule="auto"/>
                                <w:ind w:left="0" w:firstLine="0"/>
                              </w:pPr>
                              <w:r>
                                <w:rPr>
                                  <w:sz w:val="18"/>
                                </w:rPr>
                                <w:t xml:space="preserve">outline </w:t>
                              </w:r>
                              <w:r>
                                <w:rPr>
                                  <w:sz w:val="18"/>
                                </w:rPr>
                                <w:t>design</w:t>
                              </w:r>
                            </w:p>
                          </w:txbxContent>
                        </wps:txbx>
                        <wps:bodyPr horzOverflow="overflow" vert="horz" lIns="0" tIns="0" rIns="0" bIns="0" rtlCol="0">
                          <a:noAutofit/>
                        </wps:bodyPr>
                      </wps:wsp>
                      <wps:wsp>
                        <wps:cNvPr id="1735" name="Rectangle 1735"/>
                        <wps:cNvSpPr/>
                        <wps:spPr>
                          <a:xfrm>
                            <a:off x="1616964" y="3073405"/>
                            <a:ext cx="56348" cy="190519"/>
                          </a:xfrm>
                          <a:prstGeom prst="rect">
                            <a:avLst/>
                          </a:prstGeom>
                          <a:ln>
                            <a:noFill/>
                          </a:ln>
                        </wps:spPr>
                        <wps:txbx>
                          <w:txbxContent>
                            <w:p w14:paraId="7E6E9CAF"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36" name="Shape 1736"/>
                        <wps:cNvSpPr/>
                        <wps:spPr>
                          <a:xfrm>
                            <a:off x="725424" y="5194517"/>
                            <a:ext cx="577215" cy="586740"/>
                          </a:xfrm>
                          <a:custGeom>
                            <a:avLst/>
                            <a:gdLst/>
                            <a:ahLst/>
                            <a:cxnLst/>
                            <a:rect l="0" t="0" r="0" b="0"/>
                            <a:pathLst>
                              <a:path w="577215" h="586740">
                                <a:moveTo>
                                  <a:pt x="12954" y="0"/>
                                </a:moveTo>
                                <a:lnTo>
                                  <a:pt x="577215" y="0"/>
                                </a:lnTo>
                                <a:lnTo>
                                  <a:pt x="577215" y="25908"/>
                                </a:lnTo>
                                <a:lnTo>
                                  <a:pt x="25146" y="25908"/>
                                </a:lnTo>
                                <a:lnTo>
                                  <a:pt x="25146" y="561594"/>
                                </a:lnTo>
                                <a:lnTo>
                                  <a:pt x="577215" y="561594"/>
                                </a:lnTo>
                                <a:lnTo>
                                  <a:pt x="577215" y="586740"/>
                                </a:lnTo>
                                <a:lnTo>
                                  <a:pt x="12954" y="586740"/>
                                </a:lnTo>
                                <a:cubicBezTo>
                                  <a:pt x="6096" y="586740"/>
                                  <a:pt x="0" y="581406"/>
                                  <a:pt x="0" y="573786"/>
                                </a:cubicBezTo>
                                <a:lnTo>
                                  <a:pt x="0" y="12954"/>
                                </a:lnTo>
                                <a:cubicBezTo>
                                  <a:pt x="0" y="6097"/>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7" name="Shape 1737"/>
                        <wps:cNvSpPr/>
                        <wps:spPr>
                          <a:xfrm>
                            <a:off x="1302639" y="5194517"/>
                            <a:ext cx="577215" cy="586740"/>
                          </a:xfrm>
                          <a:custGeom>
                            <a:avLst/>
                            <a:gdLst/>
                            <a:ahLst/>
                            <a:cxnLst/>
                            <a:rect l="0" t="0" r="0" b="0"/>
                            <a:pathLst>
                              <a:path w="577215" h="586740">
                                <a:moveTo>
                                  <a:pt x="0" y="0"/>
                                </a:moveTo>
                                <a:lnTo>
                                  <a:pt x="564261" y="0"/>
                                </a:lnTo>
                                <a:cubicBezTo>
                                  <a:pt x="571881" y="0"/>
                                  <a:pt x="577215" y="6097"/>
                                  <a:pt x="577215" y="12954"/>
                                </a:cubicBezTo>
                                <a:lnTo>
                                  <a:pt x="577215" y="573786"/>
                                </a:lnTo>
                                <a:cubicBezTo>
                                  <a:pt x="577215" y="581406"/>
                                  <a:pt x="571881" y="586740"/>
                                  <a:pt x="564261" y="586740"/>
                                </a:cubicBezTo>
                                <a:lnTo>
                                  <a:pt x="0" y="586740"/>
                                </a:lnTo>
                                <a:lnTo>
                                  <a:pt x="0" y="561594"/>
                                </a:lnTo>
                                <a:lnTo>
                                  <a:pt x="552069" y="561594"/>
                                </a:lnTo>
                                <a:lnTo>
                                  <a:pt x="55206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8" name="Shape 1738"/>
                        <wps:cNvSpPr/>
                        <wps:spPr>
                          <a:xfrm>
                            <a:off x="725424" y="4432517"/>
                            <a:ext cx="577215" cy="586740"/>
                          </a:xfrm>
                          <a:custGeom>
                            <a:avLst/>
                            <a:gdLst/>
                            <a:ahLst/>
                            <a:cxnLst/>
                            <a:rect l="0" t="0" r="0" b="0"/>
                            <a:pathLst>
                              <a:path w="577215" h="586740">
                                <a:moveTo>
                                  <a:pt x="12954" y="0"/>
                                </a:moveTo>
                                <a:lnTo>
                                  <a:pt x="577215" y="0"/>
                                </a:lnTo>
                                <a:lnTo>
                                  <a:pt x="577215" y="25146"/>
                                </a:lnTo>
                                <a:lnTo>
                                  <a:pt x="25146" y="25146"/>
                                </a:lnTo>
                                <a:lnTo>
                                  <a:pt x="25146" y="560832"/>
                                </a:lnTo>
                                <a:lnTo>
                                  <a:pt x="577215" y="560832"/>
                                </a:lnTo>
                                <a:lnTo>
                                  <a:pt x="577215" y="586740"/>
                                </a:lnTo>
                                <a:lnTo>
                                  <a:pt x="12954" y="586740"/>
                                </a:lnTo>
                                <a:cubicBezTo>
                                  <a:pt x="6096" y="586740"/>
                                  <a:pt x="0" y="580644"/>
                                  <a:pt x="0" y="573786"/>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9" name="Shape 1739"/>
                        <wps:cNvSpPr/>
                        <wps:spPr>
                          <a:xfrm>
                            <a:off x="1302639" y="4432517"/>
                            <a:ext cx="577215" cy="586740"/>
                          </a:xfrm>
                          <a:custGeom>
                            <a:avLst/>
                            <a:gdLst/>
                            <a:ahLst/>
                            <a:cxnLst/>
                            <a:rect l="0" t="0" r="0" b="0"/>
                            <a:pathLst>
                              <a:path w="577215" h="586740">
                                <a:moveTo>
                                  <a:pt x="0" y="0"/>
                                </a:moveTo>
                                <a:lnTo>
                                  <a:pt x="564261" y="0"/>
                                </a:lnTo>
                                <a:cubicBezTo>
                                  <a:pt x="571881" y="0"/>
                                  <a:pt x="577215" y="5334"/>
                                  <a:pt x="577215" y="12192"/>
                                </a:cubicBezTo>
                                <a:lnTo>
                                  <a:pt x="577215" y="573786"/>
                                </a:lnTo>
                                <a:cubicBezTo>
                                  <a:pt x="577215" y="580644"/>
                                  <a:pt x="571881" y="586740"/>
                                  <a:pt x="564261" y="586740"/>
                                </a:cubicBezTo>
                                <a:lnTo>
                                  <a:pt x="0" y="586740"/>
                                </a:lnTo>
                                <a:lnTo>
                                  <a:pt x="0" y="560832"/>
                                </a:lnTo>
                                <a:lnTo>
                                  <a:pt x="552069" y="560832"/>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0" name="Shape 1740"/>
                        <wps:cNvSpPr/>
                        <wps:spPr>
                          <a:xfrm>
                            <a:off x="2425446" y="1407376"/>
                            <a:ext cx="691896" cy="471678"/>
                          </a:xfrm>
                          <a:custGeom>
                            <a:avLst/>
                            <a:gdLst/>
                            <a:ahLst/>
                            <a:cxnLst/>
                            <a:rect l="0" t="0" r="0" b="0"/>
                            <a:pathLst>
                              <a:path w="691896" h="471678">
                                <a:moveTo>
                                  <a:pt x="12954" y="0"/>
                                </a:moveTo>
                                <a:lnTo>
                                  <a:pt x="691896" y="0"/>
                                </a:lnTo>
                                <a:lnTo>
                                  <a:pt x="691896" y="25908"/>
                                </a:lnTo>
                                <a:lnTo>
                                  <a:pt x="25908" y="25908"/>
                                </a:lnTo>
                                <a:lnTo>
                                  <a:pt x="25908" y="446532"/>
                                </a:lnTo>
                                <a:lnTo>
                                  <a:pt x="691896" y="446532"/>
                                </a:lnTo>
                                <a:lnTo>
                                  <a:pt x="691896" y="471678"/>
                                </a:lnTo>
                                <a:lnTo>
                                  <a:pt x="12954" y="471678"/>
                                </a:lnTo>
                                <a:cubicBezTo>
                                  <a:pt x="6096" y="471678"/>
                                  <a:pt x="0" y="466344"/>
                                  <a:pt x="0" y="459486"/>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1" name="Shape 1741"/>
                        <wps:cNvSpPr/>
                        <wps:spPr>
                          <a:xfrm>
                            <a:off x="3117342" y="1407376"/>
                            <a:ext cx="691134" cy="471678"/>
                          </a:xfrm>
                          <a:custGeom>
                            <a:avLst/>
                            <a:gdLst/>
                            <a:ahLst/>
                            <a:cxnLst/>
                            <a:rect l="0" t="0" r="0" b="0"/>
                            <a:pathLst>
                              <a:path w="691134" h="471678">
                                <a:moveTo>
                                  <a:pt x="0" y="0"/>
                                </a:moveTo>
                                <a:lnTo>
                                  <a:pt x="678942" y="0"/>
                                </a:lnTo>
                                <a:cubicBezTo>
                                  <a:pt x="685800" y="0"/>
                                  <a:pt x="691134" y="6096"/>
                                  <a:pt x="691134" y="12954"/>
                                </a:cubicBezTo>
                                <a:lnTo>
                                  <a:pt x="691134" y="459486"/>
                                </a:lnTo>
                                <a:cubicBezTo>
                                  <a:pt x="691134" y="466344"/>
                                  <a:pt x="685800" y="471678"/>
                                  <a:pt x="678942" y="471678"/>
                                </a:cubicBezTo>
                                <a:lnTo>
                                  <a:pt x="0" y="471678"/>
                                </a:lnTo>
                                <a:lnTo>
                                  <a:pt x="0" y="446532"/>
                                </a:lnTo>
                                <a:lnTo>
                                  <a:pt x="665988" y="446532"/>
                                </a:lnTo>
                                <a:lnTo>
                                  <a:pt x="6659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2" name="Shape 1742"/>
                        <wps:cNvSpPr/>
                        <wps:spPr>
                          <a:xfrm>
                            <a:off x="2220468" y="2657818"/>
                            <a:ext cx="896504" cy="851154"/>
                          </a:xfrm>
                          <a:custGeom>
                            <a:avLst/>
                            <a:gdLst/>
                            <a:ahLst/>
                            <a:cxnLst/>
                            <a:rect l="0" t="0" r="0" b="0"/>
                            <a:pathLst>
                              <a:path w="896504" h="851154">
                                <a:moveTo>
                                  <a:pt x="891540" y="0"/>
                                </a:moveTo>
                                <a:lnTo>
                                  <a:pt x="896504" y="0"/>
                                </a:lnTo>
                                <a:lnTo>
                                  <a:pt x="896504" y="25535"/>
                                </a:lnTo>
                                <a:lnTo>
                                  <a:pt x="43473" y="425577"/>
                                </a:lnTo>
                                <a:lnTo>
                                  <a:pt x="896504" y="825619"/>
                                </a:lnTo>
                                <a:lnTo>
                                  <a:pt x="896504" y="851154"/>
                                </a:lnTo>
                                <a:lnTo>
                                  <a:pt x="891540" y="851154"/>
                                </a:lnTo>
                                <a:lnTo>
                                  <a:pt x="7620" y="437388"/>
                                </a:lnTo>
                                <a:cubicBezTo>
                                  <a:pt x="3048" y="435102"/>
                                  <a:pt x="0" y="430530"/>
                                  <a:pt x="0" y="425958"/>
                                </a:cubicBezTo>
                                <a:cubicBezTo>
                                  <a:pt x="0" y="420624"/>
                                  <a:pt x="3048" y="416052"/>
                                  <a:pt x="7620" y="413766"/>
                                </a:cubicBezTo>
                                <a:lnTo>
                                  <a:pt x="89154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3" name="Shape 1743"/>
                        <wps:cNvSpPr/>
                        <wps:spPr>
                          <a:xfrm>
                            <a:off x="3116972" y="2657818"/>
                            <a:ext cx="896482" cy="851154"/>
                          </a:xfrm>
                          <a:custGeom>
                            <a:avLst/>
                            <a:gdLst/>
                            <a:ahLst/>
                            <a:cxnLst/>
                            <a:rect l="0" t="0" r="0" b="0"/>
                            <a:pathLst>
                              <a:path w="896482" h="851154">
                                <a:moveTo>
                                  <a:pt x="0" y="0"/>
                                </a:moveTo>
                                <a:lnTo>
                                  <a:pt x="5704" y="0"/>
                                </a:lnTo>
                                <a:lnTo>
                                  <a:pt x="889624" y="413766"/>
                                </a:lnTo>
                                <a:cubicBezTo>
                                  <a:pt x="893434" y="416052"/>
                                  <a:pt x="896482" y="420624"/>
                                  <a:pt x="896482" y="425958"/>
                                </a:cubicBezTo>
                                <a:cubicBezTo>
                                  <a:pt x="896482" y="430530"/>
                                  <a:pt x="893434" y="435102"/>
                                  <a:pt x="889624" y="437388"/>
                                </a:cubicBezTo>
                                <a:lnTo>
                                  <a:pt x="5704" y="851154"/>
                                </a:lnTo>
                                <a:lnTo>
                                  <a:pt x="0" y="851154"/>
                                </a:lnTo>
                                <a:lnTo>
                                  <a:pt x="0" y="825619"/>
                                </a:lnTo>
                                <a:lnTo>
                                  <a:pt x="368" y="825791"/>
                                </a:lnTo>
                                <a:lnTo>
                                  <a:pt x="853031" y="425577"/>
                                </a:lnTo>
                                <a:lnTo>
                                  <a:pt x="368" y="25363"/>
                                </a:lnTo>
                                <a:lnTo>
                                  <a:pt x="0" y="25535"/>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4" name="Shape 1744"/>
                        <wps:cNvSpPr/>
                        <wps:spPr>
                          <a:xfrm>
                            <a:off x="2429256" y="2095462"/>
                            <a:ext cx="687705" cy="471678"/>
                          </a:xfrm>
                          <a:custGeom>
                            <a:avLst/>
                            <a:gdLst/>
                            <a:ahLst/>
                            <a:cxnLst/>
                            <a:rect l="0" t="0" r="0" b="0"/>
                            <a:pathLst>
                              <a:path w="687705" h="471678">
                                <a:moveTo>
                                  <a:pt x="12192" y="0"/>
                                </a:moveTo>
                                <a:lnTo>
                                  <a:pt x="687705" y="0"/>
                                </a:lnTo>
                                <a:lnTo>
                                  <a:pt x="687705" y="25146"/>
                                </a:lnTo>
                                <a:lnTo>
                                  <a:pt x="25146" y="25146"/>
                                </a:lnTo>
                                <a:lnTo>
                                  <a:pt x="25146" y="446532"/>
                                </a:lnTo>
                                <a:lnTo>
                                  <a:pt x="687705" y="446532"/>
                                </a:lnTo>
                                <a:lnTo>
                                  <a:pt x="687705" y="471678"/>
                                </a:lnTo>
                                <a:lnTo>
                                  <a:pt x="12192" y="471678"/>
                                </a:lnTo>
                                <a:cubicBezTo>
                                  <a:pt x="5334" y="471678"/>
                                  <a:pt x="0" y="465582"/>
                                  <a:pt x="0" y="458724"/>
                                </a:cubicBezTo>
                                <a:lnTo>
                                  <a:pt x="0" y="12954"/>
                                </a:lnTo>
                                <a:cubicBezTo>
                                  <a:pt x="0" y="5334"/>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5" name="Shape 1745"/>
                        <wps:cNvSpPr/>
                        <wps:spPr>
                          <a:xfrm>
                            <a:off x="3116961" y="2095462"/>
                            <a:ext cx="688467" cy="471678"/>
                          </a:xfrm>
                          <a:custGeom>
                            <a:avLst/>
                            <a:gdLst/>
                            <a:ahLst/>
                            <a:cxnLst/>
                            <a:rect l="0" t="0" r="0" b="0"/>
                            <a:pathLst>
                              <a:path w="688467" h="471678">
                                <a:moveTo>
                                  <a:pt x="0" y="0"/>
                                </a:moveTo>
                                <a:lnTo>
                                  <a:pt x="675513" y="0"/>
                                </a:lnTo>
                                <a:cubicBezTo>
                                  <a:pt x="682371" y="0"/>
                                  <a:pt x="688467" y="5334"/>
                                  <a:pt x="688467" y="12954"/>
                                </a:cubicBezTo>
                                <a:lnTo>
                                  <a:pt x="688467" y="458724"/>
                                </a:lnTo>
                                <a:cubicBezTo>
                                  <a:pt x="688467" y="465582"/>
                                  <a:pt x="682371" y="471678"/>
                                  <a:pt x="675513" y="471678"/>
                                </a:cubicBezTo>
                                <a:lnTo>
                                  <a:pt x="0" y="471678"/>
                                </a:lnTo>
                                <a:lnTo>
                                  <a:pt x="0" y="446532"/>
                                </a:lnTo>
                                <a:lnTo>
                                  <a:pt x="662559" y="446532"/>
                                </a:lnTo>
                                <a:lnTo>
                                  <a:pt x="66255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6" name="Rectangle 1746"/>
                        <wps:cNvSpPr/>
                        <wps:spPr>
                          <a:xfrm>
                            <a:off x="2712720" y="2226142"/>
                            <a:ext cx="1132846" cy="154840"/>
                          </a:xfrm>
                          <a:prstGeom prst="rect">
                            <a:avLst/>
                          </a:prstGeom>
                          <a:ln>
                            <a:noFill/>
                          </a:ln>
                        </wps:spPr>
                        <wps:txbx>
                          <w:txbxContent>
                            <w:p w14:paraId="0E3E3328" w14:textId="77777777" w:rsidR="00945698" w:rsidRDefault="00945698">
                              <w:pPr>
                                <w:spacing w:after="160" w:line="259" w:lineRule="auto"/>
                                <w:ind w:left="0" w:firstLine="0"/>
                              </w:pPr>
                              <w:r>
                                <w:rPr>
                                  <w:sz w:val="18"/>
                                </w:rPr>
                                <w:t xml:space="preserve">Review </w:t>
                              </w:r>
                              <w:r>
                                <w:rPr>
                                  <w:sz w:val="18"/>
                                </w:rPr>
                                <w:t xml:space="preserve">&amp; confirm </w:t>
                              </w:r>
                            </w:p>
                          </w:txbxContent>
                        </wps:txbx>
                        <wps:bodyPr horzOverflow="overflow" vert="horz" lIns="0" tIns="0" rIns="0" bIns="0" rtlCol="0">
                          <a:noAutofit/>
                        </wps:bodyPr>
                      </wps:wsp>
                      <wps:wsp>
                        <wps:cNvPr id="1747" name="Rectangle 1747"/>
                        <wps:cNvSpPr/>
                        <wps:spPr>
                          <a:xfrm>
                            <a:off x="2700524" y="2365587"/>
                            <a:ext cx="1131690" cy="154840"/>
                          </a:xfrm>
                          <a:prstGeom prst="rect">
                            <a:avLst/>
                          </a:prstGeom>
                          <a:ln>
                            <a:noFill/>
                          </a:ln>
                        </wps:spPr>
                        <wps:txbx>
                          <w:txbxContent>
                            <w:p w14:paraId="48262EB5" w14:textId="77777777" w:rsidR="00945698" w:rsidRDefault="00945698">
                              <w:pPr>
                                <w:spacing w:after="160" w:line="259" w:lineRule="auto"/>
                                <w:ind w:left="0" w:firstLine="0"/>
                              </w:pPr>
                              <w:r>
                                <w:rPr>
                                  <w:sz w:val="18"/>
                                </w:rPr>
                                <w:t xml:space="preserve">AtoN </w:t>
                              </w:r>
                              <w:r>
                                <w:rPr>
                                  <w:sz w:val="18"/>
                                </w:rPr>
                                <w:t>requirement</w:t>
                              </w:r>
                            </w:p>
                          </w:txbxContent>
                        </wps:txbx>
                        <wps:bodyPr horzOverflow="overflow" vert="horz" lIns="0" tIns="0" rIns="0" bIns="0" rtlCol="0">
                          <a:noAutofit/>
                        </wps:bodyPr>
                      </wps:wsp>
                      <wps:wsp>
                        <wps:cNvPr id="1748" name="Shape 1748"/>
                        <wps:cNvSpPr/>
                        <wps:spPr>
                          <a:xfrm>
                            <a:off x="752094" y="1399756"/>
                            <a:ext cx="577596" cy="486156"/>
                          </a:xfrm>
                          <a:custGeom>
                            <a:avLst/>
                            <a:gdLst/>
                            <a:ahLst/>
                            <a:cxnLst/>
                            <a:rect l="0" t="0" r="0" b="0"/>
                            <a:pathLst>
                              <a:path w="577596" h="486156">
                                <a:moveTo>
                                  <a:pt x="12954" y="0"/>
                                </a:moveTo>
                                <a:lnTo>
                                  <a:pt x="577596" y="0"/>
                                </a:lnTo>
                                <a:lnTo>
                                  <a:pt x="577596" y="25146"/>
                                </a:lnTo>
                                <a:lnTo>
                                  <a:pt x="25908" y="25146"/>
                                </a:lnTo>
                                <a:lnTo>
                                  <a:pt x="25908" y="461010"/>
                                </a:lnTo>
                                <a:lnTo>
                                  <a:pt x="577596" y="461010"/>
                                </a:lnTo>
                                <a:lnTo>
                                  <a:pt x="577596" y="486156"/>
                                </a:lnTo>
                                <a:lnTo>
                                  <a:pt x="12954" y="486156"/>
                                </a:lnTo>
                                <a:cubicBezTo>
                                  <a:pt x="6096" y="486156"/>
                                  <a:pt x="0" y="480822"/>
                                  <a:pt x="0" y="473202"/>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9" name="Shape 1749"/>
                        <wps:cNvSpPr/>
                        <wps:spPr>
                          <a:xfrm>
                            <a:off x="1329690" y="1399756"/>
                            <a:ext cx="576834" cy="486156"/>
                          </a:xfrm>
                          <a:custGeom>
                            <a:avLst/>
                            <a:gdLst/>
                            <a:ahLst/>
                            <a:cxnLst/>
                            <a:rect l="0" t="0" r="0" b="0"/>
                            <a:pathLst>
                              <a:path w="576834" h="486156">
                                <a:moveTo>
                                  <a:pt x="0" y="0"/>
                                </a:moveTo>
                                <a:lnTo>
                                  <a:pt x="564642" y="0"/>
                                </a:lnTo>
                                <a:cubicBezTo>
                                  <a:pt x="571500" y="0"/>
                                  <a:pt x="576834" y="6096"/>
                                  <a:pt x="576834" y="12954"/>
                                </a:cubicBezTo>
                                <a:lnTo>
                                  <a:pt x="576834" y="473202"/>
                                </a:lnTo>
                                <a:cubicBezTo>
                                  <a:pt x="576834" y="480822"/>
                                  <a:pt x="571500" y="486156"/>
                                  <a:pt x="564642" y="486156"/>
                                </a:cubicBezTo>
                                <a:lnTo>
                                  <a:pt x="0" y="486156"/>
                                </a:lnTo>
                                <a:lnTo>
                                  <a:pt x="0" y="461010"/>
                                </a:lnTo>
                                <a:lnTo>
                                  <a:pt x="551688" y="461010"/>
                                </a:lnTo>
                                <a:lnTo>
                                  <a:pt x="5516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0" name="Rectangle 1750"/>
                        <wps:cNvSpPr/>
                        <wps:spPr>
                          <a:xfrm>
                            <a:off x="869442" y="1590633"/>
                            <a:ext cx="1087635" cy="154840"/>
                          </a:xfrm>
                          <a:prstGeom prst="rect">
                            <a:avLst/>
                          </a:prstGeom>
                          <a:ln>
                            <a:noFill/>
                          </a:ln>
                        </wps:spPr>
                        <wps:txbx>
                          <w:txbxContent>
                            <w:p w14:paraId="318F4501" w14:textId="77777777" w:rsidR="00945698" w:rsidRDefault="00945698">
                              <w:pPr>
                                <w:spacing w:after="160" w:line="259" w:lineRule="auto"/>
                                <w:ind w:left="0" w:firstLine="0"/>
                              </w:pPr>
                              <w:r>
                                <w:rPr>
                                  <w:sz w:val="18"/>
                                </w:rPr>
                                <w:t xml:space="preserve">User </w:t>
                              </w:r>
                              <w:r>
                                <w:rPr>
                                  <w:sz w:val="18"/>
                                </w:rPr>
                                <w:t>consultation</w:t>
                              </w:r>
                            </w:p>
                          </w:txbxContent>
                        </wps:txbx>
                        <wps:bodyPr horzOverflow="overflow" vert="horz" lIns="0" tIns="0" rIns="0" bIns="0" rtlCol="0">
                          <a:noAutofit/>
                        </wps:bodyPr>
                      </wps:wsp>
                      <wps:wsp>
                        <wps:cNvPr id="1751" name="Rectangle 1751"/>
                        <wps:cNvSpPr/>
                        <wps:spPr>
                          <a:xfrm>
                            <a:off x="1687830" y="1565407"/>
                            <a:ext cx="56348" cy="190519"/>
                          </a:xfrm>
                          <a:prstGeom prst="rect">
                            <a:avLst/>
                          </a:prstGeom>
                          <a:ln>
                            <a:noFill/>
                          </a:ln>
                        </wps:spPr>
                        <wps:txbx>
                          <w:txbxContent>
                            <w:p w14:paraId="37E565FD"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2" name="Shape 1752"/>
                        <wps:cNvSpPr/>
                        <wps:spPr>
                          <a:xfrm>
                            <a:off x="729234" y="3625558"/>
                            <a:ext cx="576834" cy="586740"/>
                          </a:xfrm>
                          <a:custGeom>
                            <a:avLst/>
                            <a:gdLst/>
                            <a:ahLst/>
                            <a:cxnLst/>
                            <a:rect l="0" t="0" r="0" b="0"/>
                            <a:pathLst>
                              <a:path w="576834" h="586740">
                                <a:moveTo>
                                  <a:pt x="12192" y="0"/>
                                </a:moveTo>
                                <a:lnTo>
                                  <a:pt x="576834" y="0"/>
                                </a:lnTo>
                                <a:lnTo>
                                  <a:pt x="576834" y="25908"/>
                                </a:lnTo>
                                <a:lnTo>
                                  <a:pt x="25146" y="25908"/>
                                </a:lnTo>
                                <a:lnTo>
                                  <a:pt x="25146" y="561594"/>
                                </a:lnTo>
                                <a:lnTo>
                                  <a:pt x="576834" y="561594"/>
                                </a:lnTo>
                                <a:lnTo>
                                  <a:pt x="576834" y="586740"/>
                                </a:lnTo>
                                <a:lnTo>
                                  <a:pt x="12192" y="586740"/>
                                </a:lnTo>
                                <a:cubicBezTo>
                                  <a:pt x="5334" y="586740"/>
                                  <a:pt x="0" y="581406"/>
                                  <a:pt x="0" y="57454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3" name="Shape 1753"/>
                        <wps:cNvSpPr/>
                        <wps:spPr>
                          <a:xfrm>
                            <a:off x="1306068" y="3625558"/>
                            <a:ext cx="576834" cy="586740"/>
                          </a:xfrm>
                          <a:custGeom>
                            <a:avLst/>
                            <a:gdLst/>
                            <a:ahLst/>
                            <a:cxnLst/>
                            <a:rect l="0" t="0" r="0" b="0"/>
                            <a:pathLst>
                              <a:path w="576834" h="586740">
                                <a:moveTo>
                                  <a:pt x="0" y="0"/>
                                </a:moveTo>
                                <a:lnTo>
                                  <a:pt x="564642" y="0"/>
                                </a:lnTo>
                                <a:cubicBezTo>
                                  <a:pt x="571500" y="0"/>
                                  <a:pt x="576834" y="6096"/>
                                  <a:pt x="576834" y="12954"/>
                                </a:cubicBezTo>
                                <a:lnTo>
                                  <a:pt x="576834" y="574548"/>
                                </a:lnTo>
                                <a:cubicBezTo>
                                  <a:pt x="576834" y="581406"/>
                                  <a:pt x="571500" y="586740"/>
                                  <a:pt x="564642" y="586740"/>
                                </a:cubicBezTo>
                                <a:lnTo>
                                  <a:pt x="0" y="586740"/>
                                </a:lnTo>
                                <a:lnTo>
                                  <a:pt x="0" y="561594"/>
                                </a:lnTo>
                                <a:lnTo>
                                  <a:pt x="551688" y="561594"/>
                                </a:lnTo>
                                <a:lnTo>
                                  <a:pt x="5516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4" name="Rectangle 1754"/>
                        <wps:cNvSpPr/>
                        <wps:spPr>
                          <a:xfrm>
                            <a:off x="967740" y="3758523"/>
                            <a:ext cx="970641" cy="154840"/>
                          </a:xfrm>
                          <a:prstGeom prst="rect">
                            <a:avLst/>
                          </a:prstGeom>
                          <a:ln>
                            <a:noFill/>
                          </a:ln>
                        </wps:spPr>
                        <wps:txbx>
                          <w:txbxContent>
                            <w:p w14:paraId="73B9F332" w14:textId="77777777" w:rsidR="00945698" w:rsidRDefault="00945698">
                              <w:pPr>
                                <w:spacing w:after="160" w:line="259" w:lineRule="auto"/>
                                <w:ind w:left="0" w:firstLine="0"/>
                              </w:pPr>
                              <w:r>
                                <w:rPr>
                                  <w:sz w:val="18"/>
                                </w:rPr>
                                <w:t xml:space="preserve">Detail </w:t>
                              </w:r>
                              <w:r>
                                <w:rPr>
                                  <w:sz w:val="18"/>
                                </w:rPr>
                                <w:t xml:space="preserve">design &amp; </w:t>
                              </w:r>
                            </w:p>
                          </w:txbxContent>
                        </wps:txbx>
                        <wps:bodyPr horzOverflow="overflow" vert="horz" lIns="0" tIns="0" rIns="0" bIns="0" rtlCol="0">
                          <a:noAutofit/>
                        </wps:bodyPr>
                      </wps:wsp>
                      <wps:wsp>
                        <wps:cNvPr id="1755" name="Rectangle 1755"/>
                        <wps:cNvSpPr/>
                        <wps:spPr>
                          <a:xfrm>
                            <a:off x="979936" y="3897203"/>
                            <a:ext cx="904498" cy="154840"/>
                          </a:xfrm>
                          <a:prstGeom prst="rect">
                            <a:avLst/>
                          </a:prstGeom>
                          <a:ln>
                            <a:noFill/>
                          </a:ln>
                        </wps:spPr>
                        <wps:txbx>
                          <w:txbxContent>
                            <w:p w14:paraId="5544BD37" w14:textId="77777777" w:rsidR="00945698" w:rsidRDefault="00945698">
                              <w:pPr>
                                <w:spacing w:after="160" w:line="259" w:lineRule="auto"/>
                                <w:ind w:left="0" w:firstLine="0"/>
                              </w:pPr>
                              <w:r>
                                <w:rPr>
                                  <w:sz w:val="18"/>
                                </w:rPr>
                                <w:t xml:space="preserve">specify </w:t>
                              </w:r>
                              <w:r>
                                <w:rPr>
                                  <w:sz w:val="18"/>
                                </w:rPr>
                                <w:t>project</w:t>
                              </w:r>
                            </w:p>
                          </w:txbxContent>
                        </wps:txbx>
                        <wps:bodyPr horzOverflow="overflow" vert="horz" lIns="0" tIns="0" rIns="0" bIns="0" rtlCol="0">
                          <a:noAutofit/>
                        </wps:bodyPr>
                      </wps:wsp>
                      <wps:wsp>
                        <wps:cNvPr id="1756" name="Rectangle 1756"/>
                        <wps:cNvSpPr/>
                        <wps:spPr>
                          <a:xfrm>
                            <a:off x="1659636" y="3871981"/>
                            <a:ext cx="56348" cy="190519"/>
                          </a:xfrm>
                          <a:prstGeom prst="rect">
                            <a:avLst/>
                          </a:prstGeom>
                          <a:ln>
                            <a:noFill/>
                          </a:ln>
                        </wps:spPr>
                        <wps:txbx>
                          <w:txbxContent>
                            <w:p w14:paraId="4C415D81"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7" name="Shape 1757"/>
                        <wps:cNvSpPr/>
                        <wps:spPr>
                          <a:xfrm>
                            <a:off x="2433828" y="3745192"/>
                            <a:ext cx="691896" cy="2237994"/>
                          </a:xfrm>
                          <a:custGeom>
                            <a:avLst/>
                            <a:gdLst/>
                            <a:ahLst/>
                            <a:cxnLst/>
                            <a:rect l="0" t="0" r="0" b="0"/>
                            <a:pathLst>
                              <a:path w="691896" h="2237994">
                                <a:moveTo>
                                  <a:pt x="12954" y="0"/>
                                </a:moveTo>
                                <a:lnTo>
                                  <a:pt x="691896" y="0"/>
                                </a:lnTo>
                                <a:lnTo>
                                  <a:pt x="691896" y="25146"/>
                                </a:lnTo>
                                <a:lnTo>
                                  <a:pt x="25908" y="25146"/>
                                </a:lnTo>
                                <a:lnTo>
                                  <a:pt x="25908" y="2212086"/>
                                </a:lnTo>
                                <a:lnTo>
                                  <a:pt x="691896" y="2212086"/>
                                </a:lnTo>
                                <a:lnTo>
                                  <a:pt x="691896" y="2237994"/>
                                </a:lnTo>
                                <a:lnTo>
                                  <a:pt x="12954" y="2237994"/>
                                </a:lnTo>
                                <a:cubicBezTo>
                                  <a:pt x="6096" y="2237994"/>
                                  <a:pt x="0" y="2231898"/>
                                  <a:pt x="0" y="2225040"/>
                                </a:cubicBezTo>
                                <a:lnTo>
                                  <a:pt x="0" y="12954"/>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8" name="Shape 1758"/>
                        <wps:cNvSpPr/>
                        <wps:spPr>
                          <a:xfrm>
                            <a:off x="3125724" y="3745192"/>
                            <a:ext cx="691134" cy="2237994"/>
                          </a:xfrm>
                          <a:custGeom>
                            <a:avLst/>
                            <a:gdLst/>
                            <a:ahLst/>
                            <a:cxnLst/>
                            <a:rect l="0" t="0" r="0" b="0"/>
                            <a:pathLst>
                              <a:path w="691134" h="2237994">
                                <a:moveTo>
                                  <a:pt x="0" y="0"/>
                                </a:moveTo>
                                <a:lnTo>
                                  <a:pt x="678942" y="0"/>
                                </a:lnTo>
                                <a:cubicBezTo>
                                  <a:pt x="685800" y="0"/>
                                  <a:pt x="691134" y="5334"/>
                                  <a:pt x="691134" y="12954"/>
                                </a:cubicBezTo>
                                <a:lnTo>
                                  <a:pt x="691134" y="2225040"/>
                                </a:lnTo>
                                <a:cubicBezTo>
                                  <a:pt x="691134" y="2231898"/>
                                  <a:pt x="685800" y="2237994"/>
                                  <a:pt x="678942" y="2237994"/>
                                </a:cubicBezTo>
                                <a:lnTo>
                                  <a:pt x="0" y="2237994"/>
                                </a:lnTo>
                                <a:lnTo>
                                  <a:pt x="0" y="2212086"/>
                                </a:lnTo>
                                <a:lnTo>
                                  <a:pt x="665988" y="2212086"/>
                                </a:lnTo>
                                <a:lnTo>
                                  <a:pt x="6659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9" name="Rectangle 1759"/>
                        <wps:cNvSpPr/>
                        <wps:spPr>
                          <a:xfrm>
                            <a:off x="2640330" y="4624917"/>
                            <a:ext cx="1328403" cy="154840"/>
                          </a:xfrm>
                          <a:prstGeom prst="rect">
                            <a:avLst/>
                          </a:prstGeom>
                          <a:ln>
                            <a:noFill/>
                          </a:ln>
                        </wps:spPr>
                        <wps:txbx>
                          <w:txbxContent>
                            <w:p w14:paraId="47FF80EB" w14:textId="77777777" w:rsidR="00945698" w:rsidRDefault="00945698">
                              <w:pPr>
                                <w:spacing w:after="160" w:line="259" w:lineRule="auto"/>
                                <w:ind w:left="0" w:firstLine="0"/>
                              </w:pPr>
                              <w:r>
                                <w:rPr>
                                  <w:sz w:val="18"/>
                                </w:rPr>
                                <w:t xml:space="preserve">Maintenance </w:t>
                              </w:r>
                              <w:r>
                                <w:rPr>
                                  <w:sz w:val="18"/>
                                </w:rPr>
                                <w:t>of AtoN</w:t>
                              </w:r>
                            </w:p>
                          </w:txbxContent>
                        </wps:txbx>
                        <wps:bodyPr horzOverflow="overflow" vert="horz" lIns="0" tIns="0" rIns="0" bIns="0" rtlCol="0">
                          <a:noAutofit/>
                        </wps:bodyPr>
                      </wps:wsp>
                      <wps:wsp>
                        <wps:cNvPr id="1760" name="Rectangle 1760"/>
                        <wps:cNvSpPr/>
                        <wps:spPr>
                          <a:xfrm>
                            <a:off x="2796544" y="687659"/>
                            <a:ext cx="908983" cy="154840"/>
                          </a:xfrm>
                          <a:prstGeom prst="rect">
                            <a:avLst/>
                          </a:prstGeom>
                          <a:ln>
                            <a:noFill/>
                          </a:ln>
                        </wps:spPr>
                        <wps:txbx>
                          <w:txbxContent>
                            <w:p w14:paraId="02D4D82B" w14:textId="77777777" w:rsidR="00945698" w:rsidRDefault="00945698">
                              <w:pPr>
                                <w:spacing w:after="160" w:line="259" w:lineRule="auto"/>
                                <w:ind w:left="0" w:firstLine="0"/>
                              </w:pPr>
                              <w:r>
                                <w:rPr>
                                  <w:sz w:val="18"/>
                                </w:rPr>
                                <w:t xml:space="preserve">Development, </w:t>
                              </w:r>
                            </w:p>
                          </w:txbxContent>
                        </wps:txbx>
                        <wps:bodyPr horzOverflow="overflow" vert="horz" lIns="0" tIns="0" rIns="0" bIns="0" rtlCol="0">
                          <a:noAutofit/>
                        </wps:bodyPr>
                      </wps:wsp>
                      <wps:wsp>
                        <wps:cNvPr id="1761" name="Rectangle 1761"/>
                        <wps:cNvSpPr/>
                        <wps:spPr>
                          <a:xfrm>
                            <a:off x="2700532" y="827105"/>
                            <a:ext cx="1165013" cy="154840"/>
                          </a:xfrm>
                          <a:prstGeom prst="rect">
                            <a:avLst/>
                          </a:prstGeom>
                          <a:ln>
                            <a:noFill/>
                          </a:ln>
                        </wps:spPr>
                        <wps:txbx>
                          <w:txbxContent>
                            <w:p w14:paraId="268D65E8" w14:textId="77777777" w:rsidR="00945698" w:rsidRDefault="00945698">
                              <w:pPr>
                                <w:spacing w:after="160" w:line="259" w:lineRule="auto"/>
                                <w:ind w:left="0" w:firstLine="0"/>
                              </w:pPr>
                              <w:r>
                                <w:rPr>
                                  <w:sz w:val="18"/>
                                </w:rPr>
                                <w:t xml:space="preserve">implementation &amp; </w:t>
                              </w:r>
                            </w:p>
                          </w:txbxContent>
                        </wps:txbx>
                        <wps:bodyPr horzOverflow="overflow" vert="horz" lIns="0" tIns="0" rIns="0" bIns="0" rtlCol="0">
                          <a:noAutofit/>
                        </wps:bodyPr>
                      </wps:wsp>
                      <wps:wsp>
                        <wps:cNvPr id="1762" name="Rectangle 1762"/>
                        <wps:cNvSpPr/>
                        <wps:spPr>
                          <a:xfrm>
                            <a:off x="2619756" y="967317"/>
                            <a:ext cx="1344882" cy="154840"/>
                          </a:xfrm>
                          <a:prstGeom prst="rect">
                            <a:avLst/>
                          </a:prstGeom>
                          <a:ln>
                            <a:noFill/>
                          </a:ln>
                        </wps:spPr>
                        <wps:txbx>
                          <w:txbxContent>
                            <w:p w14:paraId="0433BB70" w14:textId="77777777" w:rsidR="00945698" w:rsidRDefault="00945698">
                              <w:pPr>
                                <w:spacing w:after="160" w:line="259" w:lineRule="auto"/>
                                <w:ind w:left="0" w:firstLine="0"/>
                              </w:pPr>
                              <w:r>
                                <w:rPr>
                                  <w:sz w:val="18"/>
                                </w:rPr>
                                <w:t xml:space="preserve">monitoring </w:t>
                              </w:r>
                              <w:r>
                                <w:rPr>
                                  <w:sz w:val="18"/>
                                </w:rPr>
                                <w:t>of policies</w:t>
                              </w:r>
                            </w:p>
                          </w:txbxContent>
                        </wps:txbx>
                        <wps:bodyPr horzOverflow="overflow" vert="horz" lIns="0" tIns="0" rIns="0" bIns="0" rtlCol="0">
                          <a:noAutofit/>
                        </wps:bodyPr>
                      </wps:wsp>
                      <wps:wsp>
                        <wps:cNvPr id="1763" name="Shape 1763"/>
                        <wps:cNvSpPr/>
                        <wps:spPr>
                          <a:xfrm>
                            <a:off x="2442210" y="662140"/>
                            <a:ext cx="688467" cy="503682"/>
                          </a:xfrm>
                          <a:custGeom>
                            <a:avLst/>
                            <a:gdLst/>
                            <a:ahLst/>
                            <a:cxnLst/>
                            <a:rect l="0" t="0" r="0" b="0"/>
                            <a:pathLst>
                              <a:path w="688467" h="503682">
                                <a:moveTo>
                                  <a:pt x="12954" y="0"/>
                                </a:moveTo>
                                <a:lnTo>
                                  <a:pt x="688467" y="0"/>
                                </a:lnTo>
                                <a:lnTo>
                                  <a:pt x="688467" y="25908"/>
                                </a:lnTo>
                                <a:lnTo>
                                  <a:pt x="25908" y="25908"/>
                                </a:lnTo>
                                <a:lnTo>
                                  <a:pt x="25908" y="477774"/>
                                </a:lnTo>
                                <a:lnTo>
                                  <a:pt x="688467" y="477774"/>
                                </a:lnTo>
                                <a:lnTo>
                                  <a:pt x="688467" y="503682"/>
                                </a:lnTo>
                                <a:lnTo>
                                  <a:pt x="12954" y="503682"/>
                                </a:lnTo>
                                <a:cubicBezTo>
                                  <a:pt x="6096" y="503682"/>
                                  <a:pt x="0" y="497586"/>
                                  <a:pt x="0" y="490728"/>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4" name="Shape 1764"/>
                        <wps:cNvSpPr/>
                        <wps:spPr>
                          <a:xfrm>
                            <a:off x="3130677" y="662140"/>
                            <a:ext cx="687705" cy="503682"/>
                          </a:xfrm>
                          <a:custGeom>
                            <a:avLst/>
                            <a:gdLst/>
                            <a:ahLst/>
                            <a:cxnLst/>
                            <a:rect l="0" t="0" r="0" b="0"/>
                            <a:pathLst>
                              <a:path w="687705" h="503682">
                                <a:moveTo>
                                  <a:pt x="0" y="0"/>
                                </a:moveTo>
                                <a:lnTo>
                                  <a:pt x="675513" y="0"/>
                                </a:lnTo>
                                <a:cubicBezTo>
                                  <a:pt x="682371" y="0"/>
                                  <a:pt x="687705" y="6096"/>
                                  <a:pt x="687705" y="12954"/>
                                </a:cubicBezTo>
                                <a:lnTo>
                                  <a:pt x="687705" y="490728"/>
                                </a:lnTo>
                                <a:cubicBezTo>
                                  <a:pt x="687705" y="497586"/>
                                  <a:pt x="682371" y="503682"/>
                                  <a:pt x="675513" y="503682"/>
                                </a:cubicBezTo>
                                <a:lnTo>
                                  <a:pt x="0" y="503682"/>
                                </a:lnTo>
                                <a:lnTo>
                                  <a:pt x="0" y="477774"/>
                                </a:lnTo>
                                <a:lnTo>
                                  <a:pt x="662559" y="477774"/>
                                </a:lnTo>
                                <a:lnTo>
                                  <a:pt x="66255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5" name="Shape 1765"/>
                        <wps:cNvSpPr/>
                        <wps:spPr>
                          <a:xfrm>
                            <a:off x="3124200" y="554698"/>
                            <a:ext cx="14478" cy="120396"/>
                          </a:xfrm>
                          <a:custGeom>
                            <a:avLst/>
                            <a:gdLst/>
                            <a:ahLst/>
                            <a:cxnLst/>
                            <a:rect l="0" t="0" r="0" b="0"/>
                            <a:pathLst>
                              <a:path w="14478" h="120396">
                                <a:moveTo>
                                  <a:pt x="1524" y="0"/>
                                </a:moveTo>
                                <a:lnTo>
                                  <a:pt x="14478" y="0"/>
                                </a:lnTo>
                                <a:lnTo>
                                  <a:pt x="12954" y="120396"/>
                                </a:lnTo>
                                <a:lnTo>
                                  <a:pt x="0" y="120396"/>
                                </a:lnTo>
                                <a:lnTo>
                                  <a:pt x="152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6" name="Shape 1766"/>
                        <wps:cNvSpPr/>
                        <wps:spPr>
                          <a:xfrm>
                            <a:off x="3121152" y="1152868"/>
                            <a:ext cx="16002" cy="255270"/>
                          </a:xfrm>
                          <a:custGeom>
                            <a:avLst/>
                            <a:gdLst/>
                            <a:ahLst/>
                            <a:cxnLst/>
                            <a:rect l="0" t="0" r="0" b="0"/>
                            <a:pathLst>
                              <a:path w="16002" h="255270">
                                <a:moveTo>
                                  <a:pt x="3048" y="0"/>
                                </a:moveTo>
                                <a:lnTo>
                                  <a:pt x="16002" y="0"/>
                                </a:lnTo>
                                <a:lnTo>
                                  <a:pt x="12192" y="255270"/>
                                </a:lnTo>
                                <a:lnTo>
                                  <a:pt x="0" y="255270"/>
                                </a:lnTo>
                                <a:lnTo>
                                  <a:pt x="3048"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7" name="Shape 1767"/>
                        <wps:cNvSpPr/>
                        <wps:spPr>
                          <a:xfrm>
                            <a:off x="1296162" y="5768302"/>
                            <a:ext cx="1142238" cy="142494"/>
                          </a:xfrm>
                          <a:custGeom>
                            <a:avLst/>
                            <a:gdLst/>
                            <a:ahLst/>
                            <a:cxnLst/>
                            <a:rect l="0" t="0" r="0" b="0"/>
                            <a:pathLst>
                              <a:path w="1142238" h="142494">
                                <a:moveTo>
                                  <a:pt x="0" y="0"/>
                                </a:moveTo>
                                <a:lnTo>
                                  <a:pt x="12954" y="0"/>
                                </a:lnTo>
                                <a:lnTo>
                                  <a:pt x="12954" y="98298"/>
                                </a:lnTo>
                                <a:lnTo>
                                  <a:pt x="1066038" y="98298"/>
                                </a:lnTo>
                                <a:lnTo>
                                  <a:pt x="1066038" y="66294"/>
                                </a:lnTo>
                                <a:lnTo>
                                  <a:pt x="1142238" y="104394"/>
                                </a:lnTo>
                                <a:lnTo>
                                  <a:pt x="1066038" y="142494"/>
                                </a:lnTo>
                                <a:lnTo>
                                  <a:pt x="1066038" y="111252"/>
                                </a:lnTo>
                                <a:lnTo>
                                  <a:pt x="6858" y="111252"/>
                                </a:lnTo>
                                <a:cubicBezTo>
                                  <a:pt x="3048" y="111252"/>
                                  <a:pt x="0" y="108204"/>
                                  <a:pt x="0" y="104394"/>
                                </a:cubicBez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8" name="Shape 1768"/>
                        <wps:cNvSpPr/>
                        <wps:spPr>
                          <a:xfrm>
                            <a:off x="1870710" y="3881590"/>
                            <a:ext cx="571500" cy="76200"/>
                          </a:xfrm>
                          <a:custGeom>
                            <a:avLst/>
                            <a:gdLst/>
                            <a:ahLst/>
                            <a:cxnLst/>
                            <a:rect l="0" t="0" r="0" b="0"/>
                            <a:pathLst>
                              <a:path w="571500" h="76200">
                                <a:moveTo>
                                  <a:pt x="76200" y="0"/>
                                </a:moveTo>
                                <a:lnTo>
                                  <a:pt x="75879" y="32155"/>
                                </a:lnTo>
                                <a:lnTo>
                                  <a:pt x="571500" y="38100"/>
                                </a:lnTo>
                                <a:lnTo>
                                  <a:pt x="570738" y="50292"/>
                                </a:lnTo>
                                <a:lnTo>
                                  <a:pt x="75749" y="45089"/>
                                </a:lnTo>
                                <a:lnTo>
                                  <a:pt x="75438" y="76200"/>
                                </a:lnTo>
                                <a:lnTo>
                                  <a:pt x="0" y="37338"/>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9" name="Shape 1769"/>
                        <wps:cNvSpPr/>
                        <wps:spPr>
                          <a:xfrm>
                            <a:off x="1866900" y="3045676"/>
                            <a:ext cx="366522" cy="76200"/>
                          </a:xfrm>
                          <a:custGeom>
                            <a:avLst/>
                            <a:gdLst/>
                            <a:ahLst/>
                            <a:cxnLst/>
                            <a:rect l="0" t="0" r="0" b="0"/>
                            <a:pathLst>
                              <a:path w="366522" h="76200">
                                <a:moveTo>
                                  <a:pt x="76200" y="0"/>
                                </a:moveTo>
                                <a:lnTo>
                                  <a:pt x="76200" y="31242"/>
                                </a:lnTo>
                                <a:lnTo>
                                  <a:pt x="366522" y="31242"/>
                                </a:lnTo>
                                <a:lnTo>
                                  <a:pt x="366522"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0" name="Shape 1770"/>
                        <wps:cNvSpPr/>
                        <wps:spPr>
                          <a:xfrm>
                            <a:off x="1894332" y="1604734"/>
                            <a:ext cx="544068" cy="76963"/>
                          </a:xfrm>
                          <a:custGeom>
                            <a:avLst/>
                            <a:gdLst/>
                            <a:ahLst/>
                            <a:cxnLst/>
                            <a:rect l="0" t="0" r="0" b="0"/>
                            <a:pathLst>
                              <a:path w="544068" h="76963">
                                <a:moveTo>
                                  <a:pt x="76200" y="0"/>
                                </a:moveTo>
                                <a:lnTo>
                                  <a:pt x="76200" y="32004"/>
                                </a:lnTo>
                                <a:lnTo>
                                  <a:pt x="467868" y="32004"/>
                                </a:lnTo>
                                <a:lnTo>
                                  <a:pt x="467868" y="763"/>
                                </a:lnTo>
                                <a:lnTo>
                                  <a:pt x="544068" y="38863"/>
                                </a:lnTo>
                                <a:lnTo>
                                  <a:pt x="467868" y="76963"/>
                                </a:lnTo>
                                <a:lnTo>
                                  <a:pt x="467868" y="44958"/>
                                </a:lnTo>
                                <a:lnTo>
                                  <a:pt x="76200" y="44958"/>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1" name="Shape 1771"/>
                        <wps:cNvSpPr/>
                        <wps:spPr>
                          <a:xfrm>
                            <a:off x="3085338" y="3497542"/>
                            <a:ext cx="76200" cy="260604"/>
                          </a:xfrm>
                          <a:custGeom>
                            <a:avLst/>
                            <a:gdLst/>
                            <a:ahLst/>
                            <a:cxnLst/>
                            <a:rect l="0" t="0" r="0" b="0"/>
                            <a:pathLst>
                              <a:path w="76200" h="260604">
                                <a:moveTo>
                                  <a:pt x="38100" y="0"/>
                                </a:moveTo>
                                <a:lnTo>
                                  <a:pt x="44513" y="183831"/>
                                </a:lnTo>
                                <a:lnTo>
                                  <a:pt x="76200" y="182880"/>
                                </a:lnTo>
                                <a:lnTo>
                                  <a:pt x="40386" y="260604"/>
                                </a:lnTo>
                                <a:lnTo>
                                  <a:pt x="0" y="185166"/>
                                </a:lnTo>
                                <a:lnTo>
                                  <a:pt x="31546" y="184219"/>
                                </a:lnTo>
                                <a:lnTo>
                                  <a:pt x="25146" y="762"/>
                                </a:lnTo>
                                <a:lnTo>
                                  <a:pt x="381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2" name="Shape 1772"/>
                        <wps:cNvSpPr/>
                        <wps:spPr>
                          <a:xfrm>
                            <a:off x="1296162" y="3351238"/>
                            <a:ext cx="16002" cy="287274"/>
                          </a:xfrm>
                          <a:custGeom>
                            <a:avLst/>
                            <a:gdLst/>
                            <a:ahLst/>
                            <a:cxnLst/>
                            <a:rect l="0" t="0" r="0" b="0"/>
                            <a:pathLst>
                              <a:path w="16002" h="287274">
                                <a:moveTo>
                                  <a:pt x="0" y="0"/>
                                </a:moveTo>
                                <a:lnTo>
                                  <a:pt x="12954" y="0"/>
                                </a:lnTo>
                                <a:lnTo>
                                  <a:pt x="16002" y="287274"/>
                                </a:lnTo>
                                <a:lnTo>
                                  <a:pt x="3810" y="287274"/>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3" name="Shape 1773"/>
                        <wps:cNvSpPr/>
                        <wps:spPr>
                          <a:xfrm>
                            <a:off x="1296162" y="4200106"/>
                            <a:ext cx="16002" cy="244602"/>
                          </a:xfrm>
                          <a:custGeom>
                            <a:avLst/>
                            <a:gdLst/>
                            <a:ahLst/>
                            <a:cxnLst/>
                            <a:rect l="0" t="0" r="0" b="0"/>
                            <a:pathLst>
                              <a:path w="16002" h="244602">
                                <a:moveTo>
                                  <a:pt x="3810" y="0"/>
                                </a:moveTo>
                                <a:lnTo>
                                  <a:pt x="16002" y="0"/>
                                </a:lnTo>
                                <a:lnTo>
                                  <a:pt x="12954" y="244602"/>
                                </a:lnTo>
                                <a:lnTo>
                                  <a:pt x="0" y="244602"/>
                                </a:lnTo>
                                <a:lnTo>
                                  <a:pt x="381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7" name="Shape 32177"/>
                        <wps:cNvSpPr/>
                        <wps:spPr>
                          <a:xfrm>
                            <a:off x="1296162" y="5006302"/>
                            <a:ext cx="12954" cy="201168"/>
                          </a:xfrm>
                          <a:custGeom>
                            <a:avLst/>
                            <a:gdLst/>
                            <a:ahLst/>
                            <a:cxnLst/>
                            <a:rect l="0" t="0" r="0" b="0"/>
                            <a:pathLst>
                              <a:path w="12954" h="201168">
                                <a:moveTo>
                                  <a:pt x="0" y="0"/>
                                </a:moveTo>
                                <a:lnTo>
                                  <a:pt x="12954" y="0"/>
                                </a:lnTo>
                                <a:lnTo>
                                  <a:pt x="12954" y="201168"/>
                                </a:lnTo>
                                <a:lnTo>
                                  <a:pt x="0" y="201168"/>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5" name="Shape 1775"/>
                        <wps:cNvSpPr/>
                        <wps:spPr>
                          <a:xfrm>
                            <a:off x="553212" y="1327366"/>
                            <a:ext cx="29718" cy="4902708"/>
                          </a:xfrm>
                          <a:custGeom>
                            <a:avLst/>
                            <a:gdLst/>
                            <a:ahLst/>
                            <a:cxnLst/>
                            <a:rect l="0" t="0" r="0" b="0"/>
                            <a:pathLst>
                              <a:path w="29718" h="4902708">
                                <a:moveTo>
                                  <a:pt x="0" y="0"/>
                                </a:moveTo>
                                <a:lnTo>
                                  <a:pt x="12954" y="0"/>
                                </a:lnTo>
                                <a:lnTo>
                                  <a:pt x="29718" y="4902708"/>
                                </a:lnTo>
                                <a:lnTo>
                                  <a:pt x="17526"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6" name="Shape 1776"/>
                        <wps:cNvSpPr/>
                        <wps:spPr>
                          <a:xfrm>
                            <a:off x="5242560" y="1327366"/>
                            <a:ext cx="58674" cy="4902708"/>
                          </a:xfrm>
                          <a:custGeom>
                            <a:avLst/>
                            <a:gdLst/>
                            <a:ahLst/>
                            <a:cxnLst/>
                            <a:rect l="0" t="0" r="0" b="0"/>
                            <a:pathLst>
                              <a:path w="58674" h="4902708">
                                <a:moveTo>
                                  <a:pt x="0" y="0"/>
                                </a:moveTo>
                                <a:lnTo>
                                  <a:pt x="12192" y="0"/>
                                </a:lnTo>
                                <a:lnTo>
                                  <a:pt x="58674" y="4902708"/>
                                </a:lnTo>
                                <a:lnTo>
                                  <a:pt x="45720"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8" name="Shape 32178"/>
                        <wps:cNvSpPr/>
                        <wps:spPr>
                          <a:xfrm>
                            <a:off x="570738" y="6667462"/>
                            <a:ext cx="12192" cy="358140"/>
                          </a:xfrm>
                          <a:custGeom>
                            <a:avLst/>
                            <a:gdLst/>
                            <a:ahLst/>
                            <a:cxnLst/>
                            <a:rect l="0" t="0" r="0" b="0"/>
                            <a:pathLst>
                              <a:path w="12192" h="358140">
                                <a:moveTo>
                                  <a:pt x="0" y="0"/>
                                </a:moveTo>
                                <a:lnTo>
                                  <a:pt x="12192" y="0"/>
                                </a:lnTo>
                                <a:lnTo>
                                  <a:pt x="12192" y="358140"/>
                                </a:lnTo>
                                <a:lnTo>
                                  <a:pt x="0" y="35814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8" name="Shape 1778"/>
                        <wps:cNvSpPr/>
                        <wps:spPr>
                          <a:xfrm>
                            <a:off x="560070" y="7010362"/>
                            <a:ext cx="4734306" cy="22098"/>
                          </a:xfrm>
                          <a:custGeom>
                            <a:avLst/>
                            <a:gdLst/>
                            <a:ahLst/>
                            <a:cxnLst/>
                            <a:rect l="0" t="0" r="0" b="0"/>
                            <a:pathLst>
                              <a:path w="4734306" h="22098">
                                <a:moveTo>
                                  <a:pt x="4734306" y="0"/>
                                </a:moveTo>
                                <a:lnTo>
                                  <a:pt x="4734306" y="12954"/>
                                </a:lnTo>
                                <a:lnTo>
                                  <a:pt x="0" y="22098"/>
                                </a:lnTo>
                                <a:lnTo>
                                  <a:pt x="0" y="9144"/>
                                </a:lnTo>
                                <a:lnTo>
                                  <a:pt x="473430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9" name="Shape 32179"/>
                        <wps:cNvSpPr/>
                        <wps:spPr>
                          <a:xfrm>
                            <a:off x="5288281" y="6928828"/>
                            <a:ext cx="12954" cy="96774"/>
                          </a:xfrm>
                          <a:custGeom>
                            <a:avLst/>
                            <a:gdLst/>
                            <a:ahLst/>
                            <a:cxnLst/>
                            <a:rect l="0" t="0" r="0" b="0"/>
                            <a:pathLst>
                              <a:path w="12954" h="96774">
                                <a:moveTo>
                                  <a:pt x="0" y="0"/>
                                </a:moveTo>
                                <a:lnTo>
                                  <a:pt x="12954" y="0"/>
                                </a:lnTo>
                                <a:lnTo>
                                  <a:pt x="12954" y="96774"/>
                                </a:lnTo>
                                <a:lnTo>
                                  <a:pt x="0" y="9677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0" name="Shape 1780"/>
                        <wps:cNvSpPr/>
                        <wps:spPr>
                          <a:xfrm>
                            <a:off x="3119628" y="5970232"/>
                            <a:ext cx="13716" cy="259842"/>
                          </a:xfrm>
                          <a:custGeom>
                            <a:avLst/>
                            <a:gdLst/>
                            <a:ahLst/>
                            <a:cxnLst/>
                            <a:rect l="0" t="0" r="0" b="0"/>
                            <a:pathLst>
                              <a:path w="13716" h="259842">
                                <a:moveTo>
                                  <a:pt x="0" y="0"/>
                                </a:moveTo>
                                <a:lnTo>
                                  <a:pt x="12192" y="0"/>
                                </a:lnTo>
                                <a:lnTo>
                                  <a:pt x="13716" y="259842"/>
                                </a:lnTo>
                                <a:lnTo>
                                  <a:pt x="1524" y="259842"/>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1" name="Shape 1781"/>
                        <wps:cNvSpPr/>
                        <wps:spPr>
                          <a:xfrm>
                            <a:off x="3121152" y="6651460"/>
                            <a:ext cx="17526" cy="472440"/>
                          </a:xfrm>
                          <a:custGeom>
                            <a:avLst/>
                            <a:gdLst/>
                            <a:ahLst/>
                            <a:cxnLst/>
                            <a:rect l="0" t="0" r="0" b="0"/>
                            <a:pathLst>
                              <a:path w="17526" h="472440">
                                <a:moveTo>
                                  <a:pt x="12192" y="0"/>
                                </a:moveTo>
                                <a:lnTo>
                                  <a:pt x="17526" y="472440"/>
                                </a:lnTo>
                                <a:lnTo>
                                  <a:pt x="4572" y="472440"/>
                                </a:lnTo>
                                <a:lnTo>
                                  <a:pt x="0" y="762"/>
                                </a:lnTo>
                                <a:lnTo>
                                  <a:pt x="12192"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2" name="Rectangle 1782"/>
                        <wps:cNvSpPr/>
                        <wps:spPr>
                          <a:xfrm>
                            <a:off x="3295650" y="3587073"/>
                            <a:ext cx="178501" cy="154840"/>
                          </a:xfrm>
                          <a:prstGeom prst="rect">
                            <a:avLst/>
                          </a:prstGeom>
                          <a:ln>
                            <a:noFill/>
                          </a:ln>
                        </wps:spPr>
                        <wps:txbx>
                          <w:txbxContent>
                            <w:p w14:paraId="66B472E4" w14:textId="77777777" w:rsidR="00945698" w:rsidRDefault="00945698">
                              <w:pPr>
                                <w:spacing w:after="160" w:line="259" w:lineRule="auto"/>
                                <w:ind w:left="0" w:firstLine="0"/>
                              </w:pPr>
                              <w:r>
                                <w:rPr>
                                  <w:sz w:val="18"/>
                                </w:rPr>
                                <w:t>No</w:t>
                              </w:r>
                            </w:p>
                          </w:txbxContent>
                        </wps:txbx>
                        <wps:bodyPr horzOverflow="overflow" vert="horz" lIns="0" tIns="0" rIns="0" bIns="0" rtlCol="0">
                          <a:noAutofit/>
                        </wps:bodyPr>
                      </wps:wsp>
                      <wps:wsp>
                        <wps:cNvPr id="1783" name="Rectangle 1783"/>
                        <wps:cNvSpPr/>
                        <wps:spPr>
                          <a:xfrm>
                            <a:off x="2004060" y="2824315"/>
                            <a:ext cx="209452" cy="154840"/>
                          </a:xfrm>
                          <a:prstGeom prst="rect">
                            <a:avLst/>
                          </a:prstGeom>
                          <a:ln>
                            <a:noFill/>
                          </a:ln>
                        </wps:spPr>
                        <wps:txbx>
                          <w:txbxContent>
                            <w:p w14:paraId="1B76E354" w14:textId="77777777" w:rsidR="00945698" w:rsidRDefault="00945698">
                              <w:pPr>
                                <w:spacing w:after="160" w:line="259" w:lineRule="auto"/>
                                <w:ind w:left="0" w:firstLine="0"/>
                              </w:pPr>
                              <w:r>
                                <w:rPr>
                                  <w:sz w:val="18"/>
                                </w:rPr>
                                <w:t>Yes</w:t>
                              </w:r>
                            </w:p>
                          </w:txbxContent>
                        </wps:txbx>
                        <wps:bodyPr horzOverflow="overflow" vert="horz" lIns="0" tIns="0" rIns="0" bIns="0" rtlCol="0">
                          <a:noAutofit/>
                        </wps:bodyPr>
                      </wps:wsp>
                      <wps:wsp>
                        <wps:cNvPr id="1784" name="Rectangle 1784"/>
                        <wps:cNvSpPr/>
                        <wps:spPr>
                          <a:xfrm>
                            <a:off x="2161794" y="2799085"/>
                            <a:ext cx="56348" cy="190519"/>
                          </a:xfrm>
                          <a:prstGeom prst="rect">
                            <a:avLst/>
                          </a:prstGeom>
                          <a:ln>
                            <a:noFill/>
                          </a:ln>
                        </wps:spPr>
                        <wps:txbx>
                          <w:txbxContent>
                            <w:p w14:paraId="765D7D32"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85" name="Rectangle 1785"/>
                        <wps:cNvSpPr/>
                        <wps:spPr>
                          <a:xfrm>
                            <a:off x="2605278" y="2956899"/>
                            <a:ext cx="1393710" cy="154840"/>
                          </a:xfrm>
                          <a:prstGeom prst="rect">
                            <a:avLst/>
                          </a:prstGeom>
                          <a:ln>
                            <a:noFill/>
                          </a:ln>
                        </wps:spPr>
                        <wps:txbx>
                          <w:txbxContent>
                            <w:p w14:paraId="66C60504" w14:textId="77777777" w:rsidR="00945698" w:rsidRDefault="00945698">
                              <w:pPr>
                                <w:spacing w:after="160" w:line="259" w:lineRule="auto"/>
                                <w:ind w:left="0" w:firstLine="0"/>
                              </w:pPr>
                              <w:r>
                                <w:rPr>
                                  <w:sz w:val="18"/>
                                </w:rPr>
                                <w:t xml:space="preserve">Design, </w:t>
                              </w:r>
                              <w:r>
                                <w:rPr>
                                  <w:sz w:val="18"/>
                                </w:rPr>
                                <w:t xml:space="preserve">modification / </w:t>
                              </w:r>
                            </w:p>
                          </w:txbxContent>
                        </wps:txbx>
                        <wps:bodyPr horzOverflow="overflow" vert="horz" lIns="0" tIns="0" rIns="0" bIns="0" rtlCol="0">
                          <a:noAutofit/>
                        </wps:bodyPr>
                      </wps:wsp>
                      <wps:wsp>
                        <wps:cNvPr id="1786" name="Rectangle 1786"/>
                        <wps:cNvSpPr/>
                        <wps:spPr>
                          <a:xfrm>
                            <a:off x="2884936" y="3096345"/>
                            <a:ext cx="616042" cy="154840"/>
                          </a:xfrm>
                          <a:prstGeom prst="rect">
                            <a:avLst/>
                          </a:prstGeom>
                          <a:ln>
                            <a:noFill/>
                          </a:ln>
                        </wps:spPr>
                        <wps:txbx>
                          <w:txbxContent>
                            <w:p w14:paraId="0506F49A" w14:textId="77777777" w:rsidR="00945698" w:rsidRDefault="00945698">
                              <w:pPr>
                                <w:spacing w:after="160" w:line="259" w:lineRule="auto"/>
                                <w:ind w:left="0" w:firstLine="0"/>
                              </w:pPr>
                              <w:r>
                                <w:rPr>
                                  <w:sz w:val="18"/>
                                </w:rPr>
                                <w:t xml:space="preserve">new </w:t>
                              </w:r>
                              <w:r>
                                <w:rPr>
                                  <w:sz w:val="18"/>
                                </w:rPr>
                                <w:t>AtoN</w:t>
                              </w:r>
                            </w:p>
                          </w:txbxContent>
                        </wps:txbx>
                        <wps:bodyPr horzOverflow="overflow" vert="horz" lIns="0" tIns="0" rIns="0" bIns="0" rtlCol="0">
                          <a:noAutofit/>
                        </wps:bodyPr>
                      </wps:wsp>
                      <wps:wsp>
                        <wps:cNvPr id="1787" name="Shape 1787"/>
                        <wps:cNvSpPr/>
                        <wps:spPr>
                          <a:xfrm>
                            <a:off x="2446020" y="876"/>
                            <a:ext cx="686181" cy="567072"/>
                          </a:xfrm>
                          <a:custGeom>
                            <a:avLst/>
                            <a:gdLst/>
                            <a:ahLst/>
                            <a:cxnLst/>
                            <a:rect l="0" t="0" r="0" b="0"/>
                            <a:pathLst>
                              <a:path w="686181" h="567072">
                                <a:moveTo>
                                  <a:pt x="651510" y="1372"/>
                                </a:moveTo>
                                <a:lnTo>
                                  <a:pt x="685800" y="1372"/>
                                </a:lnTo>
                                <a:lnTo>
                                  <a:pt x="686181" y="1380"/>
                                </a:lnTo>
                                <a:lnTo>
                                  <a:pt x="686181" y="26526"/>
                                </a:lnTo>
                                <a:lnTo>
                                  <a:pt x="652272" y="27280"/>
                                </a:lnTo>
                                <a:cubicBezTo>
                                  <a:pt x="495414" y="29400"/>
                                  <a:pt x="292291" y="58750"/>
                                  <a:pt x="152400" y="133960"/>
                                </a:cubicBezTo>
                                <a:lnTo>
                                  <a:pt x="143256" y="138532"/>
                                </a:lnTo>
                                <a:lnTo>
                                  <a:pt x="134112" y="143866"/>
                                </a:lnTo>
                                <a:cubicBezTo>
                                  <a:pt x="89929" y="170472"/>
                                  <a:pt x="43472" y="207556"/>
                                  <a:pt x="28194" y="258928"/>
                                </a:cubicBezTo>
                                <a:lnTo>
                                  <a:pt x="27432" y="265024"/>
                                </a:lnTo>
                                <a:lnTo>
                                  <a:pt x="25908" y="271120"/>
                                </a:lnTo>
                                <a:lnTo>
                                  <a:pt x="25908" y="277216"/>
                                </a:lnTo>
                                <a:lnTo>
                                  <a:pt x="25146" y="283312"/>
                                </a:lnTo>
                                <a:lnTo>
                                  <a:pt x="25146" y="289408"/>
                                </a:lnTo>
                                <a:lnTo>
                                  <a:pt x="26670" y="301600"/>
                                </a:lnTo>
                                <a:lnTo>
                                  <a:pt x="28194" y="307696"/>
                                </a:lnTo>
                                <a:cubicBezTo>
                                  <a:pt x="86398" y="496316"/>
                                  <a:pt x="537591" y="547357"/>
                                  <a:pt x="685800" y="540868"/>
                                </a:cubicBezTo>
                                <a:lnTo>
                                  <a:pt x="686181" y="540868"/>
                                </a:lnTo>
                                <a:lnTo>
                                  <a:pt x="686181" y="567072"/>
                                </a:lnTo>
                                <a:lnTo>
                                  <a:pt x="644892" y="566656"/>
                                </a:lnTo>
                                <a:cubicBezTo>
                                  <a:pt x="438345" y="561009"/>
                                  <a:pt x="62284" y="501817"/>
                                  <a:pt x="3810" y="315316"/>
                                </a:cubicBezTo>
                                <a:lnTo>
                                  <a:pt x="2286" y="307696"/>
                                </a:lnTo>
                                <a:lnTo>
                                  <a:pt x="762" y="300075"/>
                                </a:lnTo>
                                <a:lnTo>
                                  <a:pt x="0" y="292456"/>
                                </a:lnTo>
                                <a:lnTo>
                                  <a:pt x="0" y="276453"/>
                                </a:lnTo>
                                <a:lnTo>
                                  <a:pt x="762" y="268834"/>
                                </a:lnTo>
                                <a:lnTo>
                                  <a:pt x="2286" y="261214"/>
                                </a:lnTo>
                                <a:cubicBezTo>
                                  <a:pt x="49175" y="56007"/>
                                  <a:pt x="497103" y="0"/>
                                  <a:pt x="651510" y="1372"/>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8" name="Shape 1788"/>
                        <wps:cNvSpPr/>
                        <wps:spPr>
                          <a:xfrm>
                            <a:off x="3132201" y="0"/>
                            <a:ext cx="686943" cy="567950"/>
                          </a:xfrm>
                          <a:custGeom>
                            <a:avLst/>
                            <a:gdLst/>
                            <a:ahLst/>
                            <a:cxnLst/>
                            <a:rect l="0" t="0" r="0" b="0"/>
                            <a:pathLst>
                              <a:path w="686943" h="567950">
                                <a:moveTo>
                                  <a:pt x="0" y="2256"/>
                                </a:moveTo>
                                <a:lnTo>
                                  <a:pt x="34671" y="3010"/>
                                </a:lnTo>
                                <a:cubicBezTo>
                                  <a:pt x="189115" y="0"/>
                                  <a:pt x="635825" y="57239"/>
                                  <a:pt x="684657" y="261328"/>
                                </a:cubicBezTo>
                                <a:lnTo>
                                  <a:pt x="685419" y="268948"/>
                                </a:lnTo>
                                <a:lnTo>
                                  <a:pt x="686181" y="276568"/>
                                </a:lnTo>
                                <a:lnTo>
                                  <a:pt x="686943" y="284188"/>
                                </a:lnTo>
                                <a:lnTo>
                                  <a:pt x="686181" y="292570"/>
                                </a:lnTo>
                                <a:cubicBezTo>
                                  <a:pt x="667791" y="492887"/>
                                  <a:pt x="241388" y="560794"/>
                                  <a:pt x="103251" y="563842"/>
                                </a:cubicBezTo>
                                <a:lnTo>
                                  <a:pt x="69722" y="566128"/>
                                </a:lnTo>
                                <a:lnTo>
                                  <a:pt x="35433" y="566890"/>
                                </a:lnTo>
                                <a:cubicBezTo>
                                  <a:pt x="24849" y="567472"/>
                                  <a:pt x="13045" y="567834"/>
                                  <a:pt x="199" y="567950"/>
                                </a:cubicBezTo>
                                <a:lnTo>
                                  <a:pt x="0" y="567948"/>
                                </a:lnTo>
                                <a:lnTo>
                                  <a:pt x="0" y="541744"/>
                                </a:lnTo>
                                <a:lnTo>
                                  <a:pt x="34671" y="541744"/>
                                </a:lnTo>
                                <a:lnTo>
                                  <a:pt x="68199" y="540220"/>
                                </a:lnTo>
                                <a:cubicBezTo>
                                  <a:pt x="199212" y="541274"/>
                                  <a:pt x="626427" y="480352"/>
                                  <a:pt x="660273" y="297904"/>
                                </a:cubicBezTo>
                                <a:lnTo>
                                  <a:pt x="661035" y="291046"/>
                                </a:lnTo>
                                <a:lnTo>
                                  <a:pt x="661035" y="278854"/>
                                </a:lnTo>
                                <a:lnTo>
                                  <a:pt x="660273" y="272758"/>
                                </a:lnTo>
                                <a:cubicBezTo>
                                  <a:pt x="625957" y="87732"/>
                                  <a:pt x="202069" y="29642"/>
                                  <a:pt x="68961" y="28918"/>
                                </a:cubicBezTo>
                                <a:lnTo>
                                  <a:pt x="381" y="27394"/>
                                </a:lnTo>
                                <a:lnTo>
                                  <a:pt x="0" y="27402"/>
                                </a:lnTo>
                                <a:lnTo>
                                  <a:pt x="0" y="2256"/>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9" name="Rectangle 1789"/>
                        <wps:cNvSpPr/>
                        <wps:spPr>
                          <a:xfrm>
                            <a:off x="2748534" y="184744"/>
                            <a:ext cx="1116458" cy="154840"/>
                          </a:xfrm>
                          <a:prstGeom prst="rect">
                            <a:avLst/>
                          </a:prstGeom>
                          <a:ln>
                            <a:noFill/>
                          </a:ln>
                        </wps:spPr>
                        <wps:txbx>
                          <w:txbxContent>
                            <w:p w14:paraId="382304C3" w14:textId="77777777" w:rsidR="00945698" w:rsidRDefault="00945698">
                              <w:pPr>
                                <w:spacing w:after="160" w:line="259" w:lineRule="auto"/>
                                <w:ind w:left="0" w:firstLine="0"/>
                              </w:pPr>
                              <w:r>
                                <w:rPr>
                                  <w:sz w:val="18"/>
                                </w:rPr>
                                <w:t xml:space="preserve">Provision </w:t>
                              </w:r>
                              <w:r>
                                <w:rPr>
                                  <w:sz w:val="18"/>
                                </w:rPr>
                                <w:t xml:space="preserve">of AtoN </w:t>
                              </w:r>
                            </w:p>
                          </w:txbxContent>
                        </wps:txbx>
                        <wps:bodyPr horzOverflow="overflow" vert="horz" lIns="0" tIns="0" rIns="0" bIns="0" rtlCol="0">
                          <a:noAutofit/>
                        </wps:bodyPr>
                      </wps:wsp>
                      <wps:wsp>
                        <wps:cNvPr id="1790" name="Rectangle 1790"/>
                        <wps:cNvSpPr/>
                        <wps:spPr>
                          <a:xfrm>
                            <a:off x="2993136" y="324189"/>
                            <a:ext cx="431141" cy="154840"/>
                          </a:xfrm>
                          <a:prstGeom prst="rect">
                            <a:avLst/>
                          </a:prstGeom>
                          <a:ln>
                            <a:noFill/>
                          </a:ln>
                        </wps:spPr>
                        <wps:txbx>
                          <w:txbxContent>
                            <w:p w14:paraId="35B560EA" w14:textId="77777777" w:rsidR="00945698" w:rsidRDefault="00945698">
                              <w:pPr>
                                <w:spacing w:after="160" w:line="259" w:lineRule="auto"/>
                                <w:ind w:left="0" w:firstLine="0"/>
                              </w:pPr>
                              <w:r>
                                <w:rPr>
                                  <w:sz w:val="18"/>
                                </w:rPr>
                                <w:t>service</w:t>
                              </w:r>
                            </w:p>
                          </w:txbxContent>
                        </wps:txbx>
                        <wps:bodyPr horzOverflow="overflow" vert="horz" lIns="0" tIns="0" rIns="0" bIns="0" rtlCol="0">
                          <a:noAutofit/>
                        </wps:bodyPr>
                      </wps:wsp>
                      <wps:wsp>
                        <wps:cNvPr id="1791" name="Shape 1791"/>
                        <wps:cNvSpPr/>
                        <wps:spPr>
                          <a:xfrm>
                            <a:off x="0" y="6217882"/>
                            <a:ext cx="576834" cy="461773"/>
                          </a:xfrm>
                          <a:custGeom>
                            <a:avLst/>
                            <a:gdLst/>
                            <a:ahLst/>
                            <a:cxnLst/>
                            <a:rect l="0" t="0" r="0" b="0"/>
                            <a:pathLst>
                              <a:path w="576834" h="461773">
                                <a:moveTo>
                                  <a:pt x="12192" y="0"/>
                                </a:moveTo>
                                <a:lnTo>
                                  <a:pt x="576834" y="0"/>
                                </a:lnTo>
                                <a:lnTo>
                                  <a:pt x="576834" y="25147"/>
                                </a:lnTo>
                                <a:lnTo>
                                  <a:pt x="25146" y="25147"/>
                                </a:lnTo>
                                <a:lnTo>
                                  <a:pt x="25146" y="436626"/>
                                </a:lnTo>
                                <a:lnTo>
                                  <a:pt x="576834" y="436626"/>
                                </a:lnTo>
                                <a:lnTo>
                                  <a:pt x="576834" y="461773"/>
                                </a:lnTo>
                                <a:lnTo>
                                  <a:pt x="12192" y="461773"/>
                                </a:lnTo>
                                <a:cubicBezTo>
                                  <a:pt x="5334" y="461773"/>
                                  <a:pt x="0" y="456438"/>
                                  <a:pt x="0" y="449580"/>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2" name="Shape 1792"/>
                        <wps:cNvSpPr/>
                        <wps:spPr>
                          <a:xfrm>
                            <a:off x="576834" y="6217882"/>
                            <a:ext cx="577596" cy="461773"/>
                          </a:xfrm>
                          <a:custGeom>
                            <a:avLst/>
                            <a:gdLst/>
                            <a:ahLst/>
                            <a:cxnLst/>
                            <a:rect l="0" t="0" r="0" b="0"/>
                            <a:pathLst>
                              <a:path w="577596" h="461773">
                                <a:moveTo>
                                  <a:pt x="0" y="0"/>
                                </a:moveTo>
                                <a:lnTo>
                                  <a:pt x="564642" y="0"/>
                                </a:lnTo>
                                <a:cubicBezTo>
                                  <a:pt x="571500" y="0"/>
                                  <a:pt x="577596" y="5335"/>
                                  <a:pt x="577596" y="12192"/>
                                </a:cubicBezTo>
                                <a:lnTo>
                                  <a:pt x="577596" y="449580"/>
                                </a:lnTo>
                                <a:cubicBezTo>
                                  <a:pt x="577596" y="456438"/>
                                  <a:pt x="571500" y="461773"/>
                                  <a:pt x="564642" y="461773"/>
                                </a:cubicBezTo>
                                <a:lnTo>
                                  <a:pt x="0" y="461773"/>
                                </a:lnTo>
                                <a:lnTo>
                                  <a:pt x="0" y="436626"/>
                                </a:lnTo>
                                <a:lnTo>
                                  <a:pt x="551688" y="436626"/>
                                </a:lnTo>
                                <a:lnTo>
                                  <a:pt x="5516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3" name="Rectangle 1793"/>
                        <wps:cNvSpPr/>
                        <wps:spPr>
                          <a:xfrm>
                            <a:off x="81534" y="6319606"/>
                            <a:ext cx="1274482" cy="154840"/>
                          </a:xfrm>
                          <a:prstGeom prst="rect">
                            <a:avLst/>
                          </a:prstGeom>
                          <a:ln>
                            <a:noFill/>
                          </a:ln>
                        </wps:spPr>
                        <wps:txbx>
                          <w:txbxContent>
                            <w:p w14:paraId="1EC5064F" w14:textId="77777777" w:rsidR="00945698" w:rsidRDefault="00945698">
                              <w:pPr>
                                <w:spacing w:after="160" w:line="259" w:lineRule="auto"/>
                                <w:ind w:left="0" w:firstLine="0"/>
                              </w:pPr>
                              <w:r>
                                <w:rPr>
                                  <w:sz w:val="18"/>
                                </w:rPr>
                                <w:t xml:space="preserve">Wreck maintenance </w:t>
                              </w:r>
                            </w:p>
                          </w:txbxContent>
                        </wps:txbx>
                        <wps:bodyPr horzOverflow="overflow" vert="horz" lIns="0" tIns="0" rIns="0" bIns="0" rtlCol="0">
                          <a:noAutofit/>
                        </wps:bodyPr>
                      </wps:wsp>
                      <wps:wsp>
                        <wps:cNvPr id="1794" name="Rectangle 1794"/>
                        <wps:cNvSpPr/>
                        <wps:spPr>
                          <a:xfrm>
                            <a:off x="272792" y="6459052"/>
                            <a:ext cx="730451" cy="154840"/>
                          </a:xfrm>
                          <a:prstGeom prst="rect">
                            <a:avLst/>
                          </a:prstGeom>
                          <a:ln>
                            <a:noFill/>
                          </a:ln>
                        </wps:spPr>
                        <wps:txbx>
                          <w:txbxContent>
                            <w:p w14:paraId="36829C7C" w14:textId="77777777" w:rsidR="00945698" w:rsidRDefault="00945698">
                              <w:pPr>
                                <w:spacing w:after="160" w:line="259" w:lineRule="auto"/>
                                <w:ind w:left="0" w:firstLine="0"/>
                              </w:pPr>
                              <w:r>
                                <w:rPr>
                                  <w:sz w:val="18"/>
                                </w:rPr>
                                <w:t xml:space="preserve">&amp; </w:t>
                              </w:r>
                              <w:r>
                                <w:rPr>
                                  <w:sz w:val="18"/>
                                </w:rPr>
                                <w:t>clearance</w:t>
                              </w:r>
                            </w:p>
                          </w:txbxContent>
                        </wps:txbx>
                        <wps:bodyPr horzOverflow="overflow" vert="horz" lIns="0" tIns="0" rIns="0" bIns="0" rtlCol="0">
                          <a:noAutofit/>
                        </wps:bodyPr>
                      </wps:wsp>
                      <wps:wsp>
                        <wps:cNvPr id="1795" name="Rectangle 1795"/>
                        <wps:cNvSpPr/>
                        <wps:spPr>
                          <a:xfrm>
                            <a:off x="822960" y="6433825"/>
                            <a:ext cx="56348" cy="190519"/>
                          </a:xfrm>
                          <a:prstGeom prst="rect">
                            <a:avLst/>
                          </a:prstGeom>
                          <a:ln>
                            <a:noFill/>
                          </a:ln>
                        </wps:spPr>
                        <wps:txbx>
                          <w:txbxContent>
                            <w:p w14:paraId="7C7FF35F"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96" name="Rectangle 1796"/>
                        <wps:cNvSpPr/>
                        <wps:spPr>
                          <a:xfrm>
                            <a:off x="2678430" y="1542627"/>
                            <a:ext cx="1227401" cy="154840"/>
                          </a:xfrm>
                          <a:prstGeom prst="rect">
                            <a:avLst/>
                          </a:prstGeom>
                          <a:ln>
                            <a:noFill/>
                          </a:ln>
                        </wps:spPr>
                        <wps:txbx>
                          <w:txbxContent>
                            <w:p w14:paraId="2B768DA8" w14:textId="77777777" w:rsidR="00945698" w:rsidRDefault="00945698">
                              <w:pPr>
                                <w:spacing w:after="160" w:line="259" w:lineRule="auto"/>
                                <w:ind w:left="0" w:firstLine="0"/>
                              </w:pPr>
                              <w:r>
                                <w:rPr>
                                  <w:sz w:val="18"/>
                                </w:rPr>
                                <w:t xml:space="preserve">Define </w:t>
                              </w:r>
                              <w:r>
                                <w:rPr>
                                  <w:sz w:val="18"/>
                                </w:rPr>
                                <w:t xml:space="preserve">navigational </w:t>
                              </w:r>
                            </w:p>
                          </w:txbxContent>
                        </wps:txbx>
                        <wps:bodyPr horzOverflow="overflow" vert="horz" lIns="0" tIns="0" rIns="0" bIns="0" rtlCol="0">
                          <a:noAutofit/>
                        </wps:bodyPr>
                      </wps:wsp>
                      <wps:wsp>
                        <wps:cNvPr id="1797" name="Rectangle 1797"/>
                        <wps:cNvSpPr/>
                        <wps:spPr>
                          <a:xfrm>
                            <a:off x="2833878" y="1682073"/>
                            <a:ext cx="780770" cy="154840"/>
                          </a:xfrm>
                          <a:prstGeom prst="rect">
                            <a:avLst/>
                          </a:prstGeom>
                          <a:ln>
                            <a:noFill/>
                          </a:ln>
                        </wps:spPr>
                        <wps:txbx>
                          <w:txbxContent>
                            <w:p w14:paraId="439BA21E" w14:textId="77777777" w:rsidR="00945698" w:rsidRDefault="00945698">
                              <w:pPr>
                                <w:spacing w:after="160" w:line="259" w:lineRule="auto"/>
                                <w:ind w:left="0" w:firstLine="0"/>
                              </w:pPr>
                              <w:r>
                                <w:rPr>
                                  <w:sz w:val="18"/>
                                </w:rPr>
                                <w:t>requirement</w:t>
                              </w:r>
                            </w:p>
                          </w:txbxContent>
                        </wps:txbx>
                        <wps:bodyPr horzOverflow="overflow" vert="horz" lIns="0" tIns="0" rIns="0" bIns="0" rtlCol="0">
                          <a:noAutofit/>
                        </wps:bodyPr>
                      </wps:wsp>
                      <wps:wsp>
                        <wps:cNvPr id="1798" name="Rectangle 1798"/>
                        <wps:cNvSpPr/>
                        <wps:spPr>
                          <a:xfrm>
                            <a:off x="1129288" y="4664537"/>
                            <a:ext cx="371200" cy="154840"/>
                          </a:xfrm>
                          <a:prstGeom prst="rect">
                            <a:avLst/>
                          </a:prstGeom>
                          <a:ln>
                            <a:noFill/>
                          </a:ln>
                        </wps:spPr>
                        <wps:txbx>
                          <w:txbxContent>
                            <w:p w14:paraId="7E9360A3" w14:textId="77777777" w:rsidR="00945698" w:rsidRDefault="00945698">
                              <w:pPr>
                                <w:spacing w:after="160" w:line="259" w:lineRule="auto"/>
                                <w:ind w:left="0" w:firstLine="0"/>
                              </w:pPr>
                              <w:r>
                                <w:rPr>
                                  <w:sz w:val="18"/>
                                </w:rPr>
                                <w:t>Install</w:t>
                              </w:r>
                            </w:p>
                          </w:txbxContent>
                        </wps:txbx>
                        <wps:bodyPr horzOverflow="overflow" vert="horz" lIns="0" tIns="0" rIns="0" bIns="0" rtlCol="0">
                          <a:noAutofit/>
                        </wps:bodyPr>
                      </wps:wsp>
                      <wps:wsp>
                        <wps:cNvPr id="1799" name="Rectangle 1799"/>
                        <wps:cNvSpPr/>
                        <wps:spPr>
                          <a:xfrm>
                            <a:off x="963930" y="5387680"/>
                            <a:ext cx="924884" cy="154840"/>
                          </a:xfrm>
                          <a:prstGeom prst="rect">
                            <a:avLst/>
                          </a:prstGeom>
                          <a:ln>
                            <a:noFill/>
                          </a:ln>
                        </wps:spPr>
                        <wps:txbx>
                          <w:txbxContent>
                            <w:p w14:paraId="5EE445CB" w14:textId="77777777" w:rsidR="00945698" w:rsidRDefault="00945698">
                              <w:pPr>
                                <w:spacing w:after="160" w:line="259" w:lineRule="auto"/>
                                <w:ind w:left="0" w:firstLine="0"/>
                              </w:pPr>
                              <w:r>
                                <w:rPr>
                                  <w:sz w:val="18"/>
                                </w:rPr>
                                <w:t xml:space="preserve">Commission &amp; </w:t>
                              </w:r>
                            </w:p>
                          </w:txbxContent>
                        </wps:txbx>
                        <wps:bodyPr horzOverflow="overflow" vert="horz" lIns="0" tIns="0" rIns="0" bIns="0" rtlCol="0">
                          <a:noAutofit/>
                        </wps:bodyPr>
                      </wps:wsp>
                      <wps:wsp>
                        <wps:cNvPr id="1800" name="Rectangle 1800"/>
                        <wps:cNvSpPr/>
                        <wps:spPr>
                          <a:xfrm>
                            <a:off x="1076710" y="5527126"/>
                            <a:ext cx="591111" cy="154840"/>
                          </a:xfrm>
                          <a:prstGeom prst="rect">
                            <a:avLst/>
                          </a:prstGeom>
                          <a:ln>
                            <a:noFill/>
                          </a:ln>
                        </wps:spPr>
                        <wps:txbx>
                          <w:txbxContent>
                            <w:p w14:paraId="697E8DA6" w14:textId="77777777" w:rsidR="00945698" w:rsidRDefault="00945698">
                              <w:pPr>
                                <w:spacing w:after="160" w:line="259" w:lineRule="auto"/>
                                <w:ind w:left="0" w:firstLine="0"/>
                              </w:pPr>
                              <w:r>
                                <w:rPr>
                                  <w:sz w:val="18"/>
                                </w:rPr>
                                <w:t>handover</w:t>
                              </w:r>
                            </w:p>
                          </w:txbxContent>
                        </wps:txbx>
                        <wps:bodyPr horzOverflow="overflow" vert="horz" lIns="0" tIns="0" rIns="0" bIns="0" rtlCol="0">
                          <a:noAutofit/>
                        </wps:bodyPr>
                      </wps:wsp>
                      <wps:wsp>
                        <wps:cNvPr id="1801" name="Rectangle 1801"/>
                        <wps:cNvSpPr/>
                        <wps:spPr>
                          <a:xfrm>
                            <a:off x="1520190" y="5501898"/>
                            <a:ext cx="56348" cy="190519"/>
                          </a:xfrm>
                          <a:prstGeom prst="rect">
                            <a:avLst/>
                          </a:prstGeom>
                          <a:ln>
                            <a:noFill/>
                          </a:ln>
                        </wps:spPr>
                        <wps:txbx>
                          <w:txbxContent>
                            <w:p w14:paraId="60B02539"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802" name="Shape 1802"/>
                        <wps:cNvSpPr/>
                        <wps:spPr>
                          <a:xfrm>
                            <a:off x="2436114" y="6217882"/>
                            <a:ext cx="691134" cy="446532"/>
                          </a:xfrm>
                          <a:custGeom>
                            <a:avLst/>
                            <a:gdLst/>
                            <a:ahLst/>
                            <a:cxnLst/>
                            <a:rect l="0" t="0" r="0" b="0"/>
                            <a:pathLst>
                              <a:path w="691134" h="446532">
                                <a:moveTo>
                                  <a:pt x="12192" y="0"/>
                                </a:moveTo>
                                <a:lnTo>
                                  <a:pt x="691134" y="0"/>
                                </a:lnTo>
                                <a:lnTo>
                                  <a:pt x="691134" y="25147"/>
                                </a:lnTo>
                                <a:lnTo>
                                  <a:pt x="25146" y="25147"/>
                                </a:lnTo>
                                <a:lnTo>
                                  <a:pt x="25146" y="421387"/>
                                </a:lnTo>
                                <a:lnTo>
                                  <a:pt x="691134" y="421387"/>
                                </a:lnTo>
                                <a:lnTo>
                                  <a:pt x="691134" y="446532"/>
                                </a:lnTo>
                                <a:lnTo>
                                  <a:pt x="12192" y="446532"/>
                                </a:lnTo>
                                <a:cubicBezTo>
                                  <a:pt x="5334" y="446532"/>
                                  <a:pt x="0" y="441198"/>
                                  <a:pt x="0" y="4335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3" name="Shape 1803"/>
                        <wps:cNvSpPr/>
                        <wps:spPr>
                          <a:xfrm>
                            <a:off x="3127248" y="6217882"/>
                            <a:ext cx="691134" cy="446532"/>
                          </a:xfrm>
                          <a:custGeom>
                            <a:avLst/>
                            <a:gdLst/>
                            <a:ahLst/>
                            <a:cxnLst/>
                            <a:rect l="0" t="0" r="0" b="0"/>
                            <a:pathLst>
                              <a:path w="691134" h="446532">
                                <a:moveTo>
                                  <a:pt x="0" y="0"/>
                                </a:moveTo>
                                <a:lnTo>
                                  <a:pt x="678942" y="0"/>
                                </a:lnTo>
                                <a:cubicBezTo>
                                  <a:pt x="685800" y="0"/>
                                  <a:pt x="691134" y="5335"/>
                                  <a:pt x="691134" y="12192"/>
                                </a:cubicBezTo>
                                <a:lnTo>
                                  <a:pt x="691134" y="433578"/>
                                </a:lnTo>
                                <a:cubicBezTo>
                                  <a:pt x="691134" y="441198"/>
                                  <a:pt x="685800" y="446532"/>
                                  <a:pt x="678942" y="446532"/>
                                </a:cubicBezTo>
                                <a:lnTo>
                                  <a:pt x="0" y="446532"/>
                                </a:lnTo>
                                <a:lnTo>
                                  <a:pt x="0" y="421387"/>
                                </a:lnTo>
                                <a:lnTo>
                                  <a:pt x="665988" y="421387"/>
                                </a:lnTo>
                                <a:lnTo>
                                  <a:pt x="6659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4" name="Rectangle 1804"/>
                        <wps:cNvSpPr/>
                        <wps:spPr>
                          <a:xfrm>
                            <a:off x="2696718" y="6355419"/>
                            <a:ext cx="1233923" cy="154840"/>
                          </a:xfrm>
                          <a:prstGeom prst="rect">
                            <a:avLst/>
                          </a:prstGeom>
                          <a:ln>
                            <a:noFill/>
                          </a:ln>
                        </wps:spPr>
                        <wps:txbx>
                          <w:txbxContent>
                            <w:p w14:paraId="4F98332A" w14:textId="77777777" w:rsidR="00945698" w:rsidRDefault="00945698">
                              <w:pPr>
                                <w:spacing w:after="160" w:line="259" w:lineRule="auto"/>
                                <w:ind w:left="0" w:firstLine="0"/>
                              </w:pPr>
                              <w:r>
                                <w:rPr>
                                  <w:sz w:val="18"/>
                                </w:rPr>
                                <w:t xml:space="preserve">Inspections </w:t>
                              </w:r>
                              <w:r>
                                <w:rPr>
                                  <w:sz w:val="18"/>
                                </w:rPr>
                                <w:t xml:space="preserve">of THLS </w:t>
                              </w:r>
                            </w:p>
                          </w:txbxContent>
                        </wps:txbx>
                        <wps:bodyPr horzOverflow="overflow" vert="horz" lIns="0" tIns="0" rIns="0" bIns="0" rtlCol="0">
                          <a:noAutofit/>
                        </wps:bodyPr>
                      </wps:wsp>
                      <wps:wsp>
                        <wps:cNvPr id="1805" name="Rectangle 1805"/>
                        <wps:cNvSpPr/>
                        <wps:spPr>
                          <a:xfrm>
                            <a:off x="3028188" y="6494866"/>
                            <a:ext cx="317081" cy="154840"/>
                          </a:xfrm>
                          <a:prstGeom prst="rect">
                            <a:avLst/>
                          </a:prstGeom>
                          <a:ln>
                            <a:noFill/>
                          </a:ln>
                        </wps:spPr>
                        <wps:txbx>
                          <w:txbxContent>
                            <w:p w14:paraId="5C1C913F" w14:textId="77777777" w:rsidR="00945698" w:rsidRDefault="00945698">
                              <w:pPr>
                                <w:spacing w:after="160" w:line="259" w:lineRule="auto"/>
                                <w:ind w:left="0" w:firstLine="0"/>
                              </w:pPr>
                              <w:r>
                                <w:rPr>
                                  <w:sz w:val="18"/>
                                </w:rPr>
                                <w:t>AtoN</w:t>
                              </w:r>
                            </w:p>
                          </w:txbxContent>
                        </wps:txbx>
                        <wps:bodyPr horzOverflow="overflow" vert="horz" lIns="0" tIns="0" rIns="0" bIns="0" rtlCol="0">
                          <a:noAutofit/>
                        </wps:bodyPr>
                      </wps:wsp>
                      <wps:wsp>
                        <wps:cNvPr id="1806" name="Shape 1806"/>
                        <wps:cNvSpPr/>
                        <wps:spPr>
                          <a:xfrm>
                            <a:off x="4620006" y="6217882"/>
                            <a:ext cx="674370" cy="723900"/>
                          </a:xfrm>
                          <a:custGeom>
                            <a:avLst/>
                            <a:gdLst/>
                            <a:ahLst/>
                            <a:cxnLst/>
                            <a:rect l="0" t="0" r="0" b="0"/>
                            <a:pathLst>
                              <a:path w="674370" h="723900">
                                <a:moveTo>
                                  <a:pt x="12954" y="0"/>
                                </a:moveTo>
                                <a:lnTo>
                                  <a:pt x="674370" y="0"/>
                                </a:lnTo>
                                <a:lnTo>
                                  <a:pt x="674370" y="25147"/>
                                </a:lnTo>
                                <a:lnTo>
                                  <a:pt x="25146" y="25147"/>
                                </a:lnTo>
                                <a:lnTo>
                                  <a:pt x="25146" y="697992"/>
                                </a:lnTo>
                                <a:lnTo>
                                  <a:pt x="674370" y="697992"/>
                                </a:lnTo>
                                <a:lnTo>
                                  <a:pt x="674370" y="723900"/>
                                </a:lnTo>
                                <a:lnTo>
                                  <a:pt x="12954" y="723900"/>
                                </a:lnTo>
                                <a:cubicBezTo>
                                  <a:pt x="5334" y="723900"/>
                                  <a:pt x="0" y="717804"/>
                                  <a:pt x="0" y="710947"/>
                                </a:cubicBezTo>
                                <a:lnTo>
                                  <a:pt x="0" y="12192"/>
                                </a:lnTo>
                                <a:cubicBezTo>
                                  <a:pt x="0" y="5335"/>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7" name="Shape 1807"/>
                        <wps:cNvSpPr/>
                        <wps:spPr>
                          <a:xfrm>
                            <a:off x="5294376" y="6217882"/>
                            <a:ext cx="675132" cy="723900"/>
                          </a:xfrm>
                          <a:custGeom>
                            <a:avLst/>
                            <a:gdLst/>
                            <a:ahLst/>
                            <a:cxnLst/>
                            <a:rect l="0" t="0" r="0" b="0"/>
                            <a:pathLst>
                              <a:path w="675132" h="723900">
                                <a:moveTo>
                                  <a:pt x="0" y="0"/>
                                </a:moveTo>
                                <a:lnTo>
                                  <a:pt x="662178" y="0"/>
                                </a:lnTo>
                                <a:cubicBezTo>
                                  <a:pt x="669037" y="0"/>
                                  <a:pt x="675132" y="5335"/>
                                  <a:pt x="675132" y="12192"/>
                                </a:cubicBezTo>
                                <a:lnTo>
                                  <a:pt x="675132" y="710947"/>
                                </a:lnTo>
                                <a:cubicBezTo>
                                  <a:pt x="675132" y="717804"/>
                                  <a:pt x="669037" y="723900"/>
                                  <a:pt x="662178" y="723900"/>
                                </a:cubicBezTo>
                                <a:lnTo>
                                  <a:pt x="0" y="723900"/>
                                </a:lnTo>
                                <a:lnTo>
                                  <a:pt x="0" y="697992"/>
                                </a:lnTo>
                                <a:lnTo>
                                  <a:pt x="649224" y="697992"/>
                                </a:lnTo>
                                <a:lnTo>
                                  <a:pt x="64922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8" name="Rectangle 1808"/>
                        <wps:cNvSpPr/>
                        <wps:spPr>
                          <a:xfrm>
                            <a:off x="4844034" y="6315033"/>
                            <a:ext cx="1226717" cy="154840"/>
                          </a:xfrm>
                          <a:prstGeom prst="rect">
                            <a:avLst/>
                          </a:prstGeom>
                          <a:ln>
                            <a:noFill/>
                          </a:ln>
                        </wps:spPr>
                        <wps:txbx>
                          <w:txbxContent>
                            <w:p w14:paraId="4219019F" w14:textId="77777777" w:rsidR="00945698" w:rsidRDefault="00945698">
                              <w:pPr>
                                <w:spacing w:after="160" w:line="259" w:lineRule="auto"/>
                                <w:ind w:left="0" w:firstLine="0"/>
                              </w:pPr>
                              <w:r>
                                <w:rPr>
                                  <w:sz w:val="18"/>
                                </w:rPr>
                                <w:t xml:space="preserve">Superintendence &amp; </w:t>
                              </w:r>
                            </w:p>
                          </w:txbxContent>
                        </wps:txbx>
                        <wps:bodyPr horzOverflow="overflow" vert="horz" lIns="0" tIns="0" rIns="0" bIns="0" rtlCol="0">
                          <a:noAutofit/>
                        </wps:bodyPr>
                      </wps:wsp>
                      <wps:wsp>
                        <wps:cNvPr id="1809" name="Rectangle 1809"/>
                        <wps:cNvSpPr/>
                        <wps:spPr>
                          <a:xfrm>
                            <a:off x="4808224" y="6454478"/>
                            <a:ext cx="1323036" cy="154840"/>
                          </a:xfrm>
                          <a:prstGeom prst="rect">
                            <a:avLst/>
                          </a:prstGeom>
                          <a:ln>
                            <a:noFill/>
                          </a:ln>
                        </wps:spPr>
                        <wps:txbx>
                          <w:txbxContent>
                            <w:p w14:paraId="016AD544" w14:textId="77777777" w:rsidR="00945698" w:rsidRDefault="00945698">
                              <w:pPr>
                                <w:spacing w:after="160" w:line="259" w:lineRule="auto"/>
                                <w:ind w:left="0" w:firstLine="0"/>
                              </w:pPr>
                              <w:r>
                                <w:rPr>
                                  <w:sz w:val="18"/>
                                </w:rPr>
                                <w:t xml:space="preserve">maintenance </w:t>
                              </w:r>
                              <w:r>
                                <w:rPr>
                                  <w:sz w:val="18"/>
                                </w:rPr>
                                <w:t xml:space="preserve">of local </w:t>
                              </w:r>
                            </w:p>
                          </w:txbxContent>
                        </wps:txbx>
                        <wps:bodyPr horzOverflow="overflow" vert="horz" lIns="0" tIns="0" rIns="0" bIns="0" rtlCol="0">
                          <a:noAutofit/>
                        </wps:bodyPr>
                      </wps:wsp>
                      <wps:wsp>
                        <wps:cNvPr id="1810" name="Rectangle 1810"/>
                        <wps:cNvSpPr/>
                        <wps:spPr>
                          <a:xfrm>
                            <a:off x="4912614" y="6594690"/>
                            <a:ext cx="1044751" cy="154840"/>
                          </a:xfrm>
                          <a:prstGeom prst="rect">
                            <a:avLst/>
                          </a:prstGeom>
                          <a:ln>
                            <a:noFill/>
                          </a:ln>
                        </wps:spPr>
                        <wps:txbx>
                          <w:txbxContent>
                            <w:p w14:paraId="5FE34BE4" w14:textId="77777777" w:rsidR="00945698" w:rsidRDefault="00945698">
                              <w:pPr>
                                <w:spacing w:after="160" w:line="259" w:lineRule="auto"/>
                                <w:ind w:left="0" w:firstLine="0"/>
                              </w:pPr>
                              <w:r>
                                <w:rPr>
                                  <w:sz w:val="18"/>
                                </w:rPr>
                                <w:t xml:space="preserve">AtoN </w:t>
                              </w:r>
                              <w:r>
                                <w:rPr>
                                  <w:sz w:val="18"/>
                                </w:rPr>
                                <w:t xml:space="preserve">&amp; offshore </w:t>
                              </w:r>
                            </w:p>
                          </w:txbxContent>
                        </wps:txbx>
                        <wps:bodyPr horzOverflow="overflow" vert="horz" lIns="0" tIns="0" rIns="0" bIns="0" rtlCol="0">
                          <a:noAutofit/>
                        </wps:bodyPr>
                      </wps:wsp>
                      <wps:wsp>
                        <wps:cNvPr id="1811" name="Rectangle 1811"/>
                        <wps:cNvSpPr/>
                        <wps:spPr>
                          <a:xfrm>
                            <a:off x="5057398" y="6734136"/>
                            <a:ext cx="626318" cy="154840"/>
                          </a:xfrm>
                          <a:prstGeom prst="rect">
                            <a:avLst/>
                          </a:prstGeom>
                          <a:ln>
                            <a:noFill/>
                          </a:ln>
                        </wps:spPr>
                        <wps:txbx>
                          <w:txbxContent>
                            <w:p w14:paraId="486FF2EF" w14:textId="77777777" w:rsidR="00945698" w:rsidRDefault="00945698">
                              <w:pPr>
                                <w:spacing w:after="160" w:line="259" w:lineRule="auto"/>
                                <w:ind w:left="0" w:firstLine="0"/>
                              </w:pPr>
                              <w:r>
                                <w:rPr>
                                  <w:sz w:val="18"/>
                                </w:rPr>
                                <w:t>structures</w:t>
                              </w:r>
                            </w:p>
                          </w:txbxContent>
                        </wps:txbx>
                        <wps:bodyPr horzOverflow="overflow" vert="horz" lIns="0" tIns="0" rIns="0" bIns="0" rtlCol="0">
                          <a:noAutofit/>
                        </wps:bodyPr>
                      </wps:wsp>
                      <wps:wsp>
                        <wps:cNvPr id="1812" name="Shape 1812"/>
                        <wps:cNvSpPr/>
                        <wps:spPr>
                          <a:xfrm>
                            <a:off x="2554986" y="7110946"/>
                            <a:ext cx="577596" cy="528057"/>
                          </a:xfrm>
                          <a:custGeom>
                            <a:avLst/>
                            <a:gdLst/>
                            <a:ahLst/>
                            <a:cxnLst/>
                            <a:rect l="0" t="0" r="0" b="0"/>
                            <a:pathLst>
                              <a:path w="577596" h="528057">
                                <a:moveTo>
                                  <a:pt x="547878" y="0"/>
                                </a:moveTo>
                                <a:lnTo>
                                  <a:pt x="577596" y="0"/>
                                </a:lnTo>
                                <a:lnTo>
                                  <a:pt x="577596" y="25146"/>
                                </a:lnTo>
                                <a:lnTo>
                                  <a:pt x="548810" y="24901"/>
                                </a:lnTo>
                                <a:cubicBezTo>
                                  <a:pt x="392669" y="27108"/>
                                  <a:pt x="63698" y="82035"/>
                                  <a:pt x="27432" y="246126"/>
                                </a:cubicBezTo>
                                <a:lnTo>
                                  <a:pt x="25908" y="251460"/>
                                </a:lnTo>
                                <a:lnTo>
                                  <a:pt x="25908" y="262890"/>
                                </a:lnTo>
                                <a:lnTo>
                                  <a:pt x="25908" y="268986"/>
                                </a:lnTo>
                                <a:lnTo>
                                  <a:pt x="25908" y="274320"/>
                                </a:lnTo>
                                <a:lnTo>
                                  <a:pt x="26670" y="280416"/>
                                </a:lnTo>
                                <a:lnTo>
                                  <a:pt x="28194" y="285750"/>
                                </a:lnTo>
                                <a:cubicBezTo>
                                  <a:pt x="74676" y="455892"/>
                                  <a:pt x="435750" y="505968"/>
                                  <a:pt x="576834" y="501396"/>
                                </a:cubicBezTo>
                                <a:lnTo>
                                  <a:pt x="577596" y="501376"/>
                                </a:lnTo>
                                <a:lnTo>
                                  <a:pt x="577596" y="527304"/>
                                </a:lnTo>
                                <a:lnTo>
                                  <a:pt x="574103" y="527395"/>
                                </a:lnTo>
                                <a:cubicBezTo>
                                  <a:pt x="399580" y="528057"/>
                                  <a:pt x="51459" y="473108"/>
                                  <a:pt x="3810" y="291846"/>
                                </a:cubicBezTo>
                                <a:lnTo>
                                  <a:pt x="762" y="278130"/>
                                </a:lnTo>
                                <a:lnTo>
                                  <a:pt x="0" y="271272"/>
                                </a:lnTo>
                                <a:lnTo>
                                  <a:pt x="0" y="256794"/>
                                </a:lnTo>
                                <a:lnTo>
                                  <a:pt x="762" y="249174"/>
                                </a:lnTo>
                                <a:lnTo>
                                  <a:pt x="2286" y="242316"/>
                                </a:lnTo>
                                <a:cubicBezTo>
                                  <a:pt x="40310" y="56197"/>
                                  <a:pt x="398437" y="102"/>
                                  <a:pt x="547878"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3" name="Shape 1813"/>
                        <wps:cNvSpPr/>
                        <wps:spPr>
                          <a:xfrm>
                            <a:off x="3132582" y="7110946"/>
                            <a:ext cx="576834" cy="527304"/>
                          </a:xfrm>
                          <a:custGeom>
                            <a:avLst/>
                            <a:gdLst/>
                            <a:ahLst/>
                            <a:cxnLst/>
                            <a:rect l="0" t="0" r="0" b="0"/>
                            <a:pathLst>
                              <a:path w="576834" h="527304">
                                <a:moveTo>
                                  <a:pt x="0" y="0"/>
                                </a:moveTo>
                                <a:lnTo>
                                  <a:pt x="28956" y="0"/>
                                </a:lnTo>
                                <a:cubicBezTo>
                                  <a:pt x="181483" y="1207"/>
                                  <a:pt x="532511" y="54635"/>
                                  <a:pt x="575310" y="241554"/>
                                </a:cubicBezTo>
                                <a:lnTo>
                                  <a:pt x="576072" y="248412"/>
                                </a:lnTo>
                                <a:lnTo>
                                  <a:pt x="576834" y="256032"/>
                                </a:lnTo>
                                <a:lnTo>
                                  <a:pt x="576834" y="270510"/>
                                </a:lnTo>
                                <a:cubicBezTo>
                                  <a:pt x="561950" y="450635"/>
                                  <a:pt x="223076" y="519049"/>
                                  <a:pt x="86868" y="523494"/>
                                </a:cubicBezTo>
                                <a:lnTo>
                                  <a:pt x="28956" y="526542"/>
                                </a:lnTo>
                                <a:lnTo>
                                  <a:pt x="0" y="527304"/>
                                </a:lnTo>
                                <a:lnTo>
                                  <a:pt x="0" y="501376"/>
                                </a:lnTo>
                                <a:lnTo>
                                  <a:pt x="28194" y="500634"/>
                                </a:lnTo>
                                <a:lnTo>
                                  <a:pt x="56388" y="499872"/>
                                </a:lnTo>
                                <a:cubicBezTo>
                                  <a:pt x="185014" y="498755"/>
                                  <a:pt x="523621" y="440131"/>
                                  <a:pt x="550926" y="275082"/>
                                </a:cubicBezTo>
                                <a:lnTo>
                                  <a:pt x="551688" y="269748"/>
                                </a:lnTo>
                                <a:lnTo>
                                  <a:pt x="551688" y="257556"/>
                                </a:lnTo>
                                <a:lnTo>
                                  <a:pt x="550926" y="252222"/>
                                </a:lnTo>
                                <a:cubicBezTo>
                                  <a:pt x="525018" y="86449"/>
                                  <a:pt x="185509" y="28321"/>
                                  <a:pt x="57150" y="26670"/>
                                </a:cubicBezTo>
                                <a:lnTo>
                                  <a:pt x="28956" y="25908"/>
                                </a:lnTo>
                                <a:lnTo>
                                  <a:pt x="0"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4" name="Rectangle 1814"/>
                        <wps:cNvSpPr/>
                        <wps:spPr>
                          <a:xfrm>
                            <a:off x="2762250" y="7316300"/>
                            <a:ext cx="898539" cy="154840"/>
                          </a:xfrm>
                          <a:prstGeom prst="rect">
                            <a:avLst/>
                          </a:prstGeom>
                          <a:ln>
                            <a:noFill/>
                          </a:ln>
                        </wps:spPr>
                        <wps:txbx>
                          <w:txbxContent>
                            <w:p w14:paraId="5DA2C84B" w14:textId="77777777" w:rsidR="00945698" w:rsidRDefault="00945698">
                              <w:pPr>
                                <w:spacing w:after="160" w:line="259" w:lineRule="auto"/>
                                <w:ind w:left="0" w:firstLine="0"/>
                              </w:pPr>
                              <w:r>
                                <w:rPr>
                                  <w:sz w:val="18"/>
                                </w:rPr>
                                <w:t>AtoN available</w:t>
                              </w:r>
                            </w:p>
                          </w:txbxContent>
                        </wps:txbx>
                        <wps:bodyPr horzOverflow="overflow" vert="horz" lIns="0" tIns="0" rIns="0" bIns="0" rtlCol="0">
                          <a:noAutofit/>
                        </wps:bodyPr>
                      </wps:wsp>
                      <wps:wsp>
                        <wps:cNvPr id="32180" name="Shape 32180"/>
                        <wps:cNvSpPr/>
                        <wps:spPr>
                          <a:xfrm>
                            <a:off x="3110484" y="2556472"/>
                            <a:ext cx="12954" cy="125730"/>
                          </a:xfrm>
                          <a:custGeom>
                            <a:avLst/>
                            <a:gdLst/>
                            <a:ahLst/>
                            <a:cxnLst/>
                            <a:rect l="0" t="0" r="0" b="0"/>
                            <a:pathLst>
                              <a:path w="12954" h="125730">
                                <a:moveTo>
                                  <a:pt x="0" y="0"/>
                                </a:moveTo>
                                <a:lnTo>
                                  <a:pt x="12954" y="0"/>
                                </a:lnTo>
                                <a:lnTo>
                                  <a:pt x="12954" y="125730"/>
                                </a:lnTo>
                                <a:lnTo>
                                  <a:pt x="0" y="12573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1" name="Shape 32181"/>
                        <wps:cNvSpPr/>
                        <wps:spPr>
                          <a:xfrm>
                            <a:off x="3110484" y="1866862"/>
                            <a:ext cx="12954" cy="241554"/>
                          </a:xfrm>
                          <a:custGeom>
                            <a:avLst/>
                            <a:gdLst/>
                            <a:ahLst/>
                            <a:cxnLst/>
                            <a:rect l="0" t="0" r="0" b="0"/>
                            <a:pathLst>
                              <a:path w="12954" h="241554">
                                <a:moveTo>
                                  <a:pt x="0" y="0"/>
                                </a:moveTo>
                                <a:lnTo>
                                  <a:pt x="12954" y="0"/>
                                </a:lnTo>
                                <a:lnTo>
                                  <a:pt x="12954" y="241554"/>
                                </a:lnTo>
                                <a:lnTo>
                                  <a:pt x="0" y="2415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2" name="Shape 32182"/>
                        <wps:cNvSpPr/>
                        <wps:spPr>
                          <a:xfrm>
                            <a:off x="552450" y="1320508"/>
                            <a:ext cx="4689348" cy="12954"/>
                          </a:xfrm>
                          <a:custGeom>
                            <a:avLst/>
                            <a:gdLst/>
                            <a:ahLst/>
                            <a:cxnLst/>
                            <a:rect l="0" t="0" r="0" b="0"/>
                            <a:pathLst>
                              <a:path w="4689348" h="12954">
                                <a:moveTo>
                                  <a:pt x="0" y="0"/>
                                </a:moveTo>
                                <a:lnTo>
                                  <a:pt x="4689348" y="0"/>
                                </a:lnTo>
                                <a:lnTo>
                                  <a:pt x="4689348" y="12954"/>
                                </a:lnTo>
                                <a:lnTo>
                                  <a:pt x="0" y="129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id="Group 26642" o:spid="_x0000_s1230" style="width:472.9pt;height:606.05pt;mso-position-horizontal-relative:char;mso-position-vertical-relative:line" coordsize="60055,7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">
                <v:rect id="Rectangle 1725" o:spid="_x0000_s1231" style="position:absolute;left:59740;top:75549;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" filled="f" stroked="f">
                  <v:textbox inset="0,0,0,0">
                    <w:txbxContent>
                      <w:p w:rsidR="00945698" w:rsidRDefault="00945698">
                        <w:pPr>
                          <w:spacing w:after="160" w:line="259" w:lineRule="auto"/>
                          <w:ind w:left="0" w:firstLine="0"/>
                        </w:pPr>
                        <w:r>
                          <w:t xml:space="preserve"> </w:t>
                        </w:r>
                      </w:p>
                    </w:txbxContent>
                  </v:textbox>
                </v:rect>
                <v:shape id="Shape 1731" o:spid="_x0000_s1232" style="position:absolute;left:7254;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" path="m12954,l577215,r,25146l25146,25146r,509778l577215,534924r,25908l12954,560832c6096,560832,,554736,,547878l,12192c,5334,6096,,12954,xe" fillcolor="#003b65" stroked="f" strokeweight="0">
                  <v:stroke miterlimit="83231f" joinstyle="miter"/>
                  <v:path arrowok="t" textboxrect="0,0,577215,560832"/>
                </v:shape>
                <v:shape id="Shape 1732" o:spid="_x0000_s1233" style="position:absolute;left:13026;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" path="m,l564261,v7620,,12954,5334,12954,12192l577215,547878v,6858,-5334,12954,-12954,12954l,560832,,534924r552069,l552069,25146,,25146,,xe" fillcolor="#003b65" stroked="f" strokeweight="0">
                  <v:stroke miterlimit="83231f" joinstyle="miter"/>
                  <v:path arrowok="t" textboxrect="0,0,577215,560832"/>
                </v:shape>
                <v:rect id="Rectangle 1733" o:spid="_x0000_s1234" style="position:absolute;left:9921;top:29591;width:825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Specify</w:t>
                        </w:r>
                        <w:proofErr w:type="spellEnd"/>
                        <w:r>
                          <w:rPr>
                            <w:sz w:val="18"/>
                          </w:rPr>
                          <w:t xml:space="preserve"> for &amp; </w:t>
                        </w:r>
                      </w:p>
                    </w:txbxContent>
                  </v:textbox>
                </v:rect>
                <v:rect id="Rectangle 1734" o:spid="_x0000_s1235" style="position:absolute;left:9616;top:30986;width:872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tSxQAAAN0AAAAPAAAAZHJzL2Rvd25yZXYueG1sRE9La8JA&#10;EL4X/A/LCL3VTa1Y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DYVqtS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18"/>
                          </w:rPr>
                          <w:t>outline</w:t>
                        </w:r>
                        <w:proofErr w:type="spellEnd"/>
                        <w:r>
                          <w:rPr>
                            <w:sz w:val="18"/>
                          </w:rPr>
                          <w:t xml:space="preserve"> design</w:t>
                        </w:r>
                      </w:p>
                    </w:txbxContent>
                  </v:textbox>
                </v:rect>
                <v:rect id="Rectangle 1735" o:spid="_x0000_s1236" style="position:absolute;left:16169;top:30734;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g7JxQAAAN0AAAAPAAAAZHJzL2Rvd25yZXYueG1sRE9La8JA&#10;EL4X/A/LCL3VTS1a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C3Gg7JxQAAAN0AAAAP&#10;AAAAAAAAAAAAAAAAAAcCAABkcnMvZG93bnJldi54bWxQSwUGAAAAAAMAAwC3AAAA+QI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1736" o:spid="_x0000_s1237" style="position:absolute;left:7254;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" path="m12954,l577215,r,25908l25146,25908r,535686l577215,561594r,25146l12954,586740c6096,586740,,581406,,573786l,12954c,6097,6096,,12954,xe" fillcolor="#003b65" stroked="f" strokeweight="0">
                  <v:stroke miterlimit="83231f" joinstyle="miter"/>
                  <v:path arrowok="t" textboxrect="0,0,577215,586740"/>
                </v:shape>
                <v:shape id="Shape 1737" o:spid="_x0000_s1238" style="position:absolute;left:13026;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" path="m,l564261,v7620,,12954,6097,12954,12954l577215,573786v,7620,-5334,12954,-12954,12954l,586740,,561594r552069,l552069,25908,,25908,,xe" fillcolor="#003b65" stroked="f" strokeweight="0">
                  <v:stroke miterlimit="83231f" joinstyle="miter"/>
                  <v:path arrowok="t" textboxrect="0,0,577215,586740"/>
                </v:shape>
                <v:shape id="Shape 1738" o:spid="_x0000_s1239" style="position:absolute;left:7254;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" path="m12954,l577215,r,25146l25146,25146r,535686l577215,560832r,25908l12954,586740c6096,586740,,580644,,573786l,12192c,5334,6096,,12954,xe" fillcolor="#003b65" stroked="f" strokeweight="0">
                  <v:stroke miterlimit="83231f" joinstyle="miter"/>
                  <v:path arrowok="t" textboxrect="0,0,577215,586740"/>
                </v:shape>
                <v:shape id="Shape 1739" o:spid="_x0000_s1240" style="position:absolute;left:13026;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" path="m,l564261,v7620,,12954,5334,12954,12192l577215,573786v,6858,-5334,12954,-12954,12954l,586740,,560832r552069,l552069,25146,,25146,,xe" fillcolor="#003b65" stroked="f" strokeweight="0">
                  <v:stroke miterlimit="83231f" joinstyle="miter"/>
                  <v:path arrowok="t" textboxrect="0,0,577215,586740"/>
                </v:shape>
                <v:shape id="Shape 1740" o:spid="_x0000_s1241" style="position:absolute;left:24254;top:14073;width:6919;height:4717;visibility:visible;mso-wrap-style:square;v-text-anchor:top" coordsize="691896,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" path="m12954,l691896,r,25908l25908,25908r,420624l691896,446532r,25146l12954,471678c6096,471678,,466344,,459486l,12954c,6096,6096,,12954,xe" fillcolor="#003b65" stroked="f" strokeweight="0">
                  <v:stroke miterlimit="83231f" joinstyle="miter"/>
                  <v:path arrowok="t" textboxrect="0,0,691896,471678"/>
                </v:shape>
                <v:shape id="Shape 1741" o:spid="_x0000_s1242" style="position:absolute;left:31173;top:14073;width:6911;height:4717;visibility:visible;mso-wrap-style:square;v-text-anchor:top" coordsize="691134,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" path="m,l678942,v6858,,12192,6096,12192,12954l691134,459486v,6858,-5334,12192,-12192,12192l,471678,,446532r665988,l665988,25908,,25908,,xe" fillcolor="#003b65" stroked="f" strokeweight="0">
                  <v:stroke miterlimit="83231f" joinstyle="miter"/>
                  <v:path arrowok="t" textboxrect="0,0,691134,471678"/>
                </v:shape>
                <v:shape id="Shape 1742" o:spid="_x0000_s1243" style="position:absolute;left:22204;top:26578;width:8965;height:8511;visibility:visible;mso-wrap-style:square;v-text-anchor:top" coordsize="896504,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" path="m891540,r4964,l896504,25535,43473,425577,896504,825619r,25535l891540,851154,7620,437388c3048,435102,,430530,,425958v,-5334,3048,-9906,7620,-12192l891540,xe" fillcolor="#003b65" stroked="f" strokeweight="0">
                  <v:stroke miterlimit="83231f" joinstyle="miter"/>
                  <v:path arrowok="t" textboxrect="0,0,896504,851154"/>
                </v:shape>
                <v:shape id="Shape 1743" o:spid="_x0000_s1244" style="position:absolute;left:31169;top:26578;width:8965;height:8511;visibility:visible;mso-wrap-style:square;v-text-anchor:top" coordsize="896482,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" path="m,l5704,,889624,413766v3810,2286,6858,6858,6858,12192c896482,430530,893434,435102,889624,437388l5704,851154r-5704,l,825619r368,172l853031,425577,368,25363,,25535,,xe" fillcolor="#003b65" stroked="f" strokeweight="0">
                  <v:stroke miterlimit="83231f" joinstyle="miter"/>
                  <v:path arrowok="t" textboxrect="0,0,896482,851154"/>
                </v:shape>
                <v:shape id="Shape 1744" o:spid="_x0000_s1245" style="position:absolute;left:24292;top:20954;width:6877;height:4717;visibility:visible;mso-wrap-style:square;v-text-anchor:top" coordsize="687705,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" path="m12192,l687705,r,25146l25146,25146r,421386l687705,446532r,25146l12192,471678c5334,471678,,465582,,458724l,12954c,5334,5334,,12192,xe" fillcolor="#003b65" stroked="f" strokeweight="0">
                  <v:stroke miterlimit="83231f" joinstyle="miter"/>
                  <v:path arrowok="t" textboxrect="0,0,687705,471678"/>
                </v:shape>
                <v:shape id="Shape 1745" o:spid="_x0000_s1246" style="position:absolute;left:31169;top:20954;width:6885;height:4717;visibility:visible;mso-wrap-style:square;v-text-anchor:top" coordsize="688467,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" path="m,l675513,v6858,,12954,5334,12954,12954l688467,458724v,6858,-6096,12954,-12954,12954l,471678,,446532r662559,l662559,25146,,25146,,xe" fillcolor="#003b65" stroked="f" strokeweight="0">
                  <v:stroke miterlimit="83231f" joinstyle="miter"/>
                  <v:path arrowok="t" textboxrect="0,0,688467,471678"/>
                </v:shape>
                <v:rect id="Rectangle 1746" o:spid="_x0000_s1247" style="position:absolute;left:27127;top:22261;width:1132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PDwwAAAN0AAAAPAAAAZHJzL2Rvd25yZXYueG1sRE9Li8Iw&#10;EL4v+B/CCN7WVB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H87jw8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Review</w:t>
                        </w:r>
                        <w:proofErr w:type="spellEnd"/>
                        <w:r>
                          <w:rPr>
                            <w:sz w:val="18"/>
                          </w:rPr>
                          <w:t xml:space="preserve"> &amp; </w:t>
                        </w:r>
                        <w:proofErr w:type="spellStart"/>
                        <w:r>
                          <w:rPr>
                            <w:sz w:val="18"/>
                          </w:rPr>
                          <w:t>confirm</w:t>
                        </w:r>
                        <w:proofErr w:type="spellEnd"/>
                        <w:r>
                          <w:rPr>
                            <w:sz w:val="18"/>
                          </w:rPr>
                          <w:t xml:space="preserve"> </w:t>
                        </w:r>
                      </w:p>
                    </w:txbxContent>
                  </v:textbox>
                </v:rect>
                <v:rect id="Rectangle 1747" o:spid="_x0000_s1248" style="position:absolute;left:27005;top:23655;width:1131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AtoN</w:t>
                        </w:r>
                        <w:proofErr w:type="spellEnd"/>
                        <w:r>
                          <w:rPr>
                            <w:sz w:val="18"/>
                          </w:rPr>
                          <w:t xml:space="preserve"> </w:t>
                        </w:r>
                        <w:proofErr w:type="spellStart"/>
                        <w:r>
                          <w:rPr>
                            <w:sz w:val="18"/>
                          </w:rPr>
                          <w:t>requirement</w:t>
                        </w:r>
                        <w:proofErr w:type="spellEnd"/>
                      </w:p>
                    </w:txbxContent>
                  </v:textbox>
                </v:rect>
                <v:shape id="Shape 1748" o:spid="_x0000_s1249" style="position:absolute;left:7520;top:13997;width:5776;height:4862;visibility:visible;mso-wrap-style:square;v-text-anchor:top" coordsize="577596,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" path="m12954,l577596,r,25146l25908,25146r,435864l577596,461010r,25146l12954,486156c6096,486156,,480822,,473202l,12954c,6096,6096,,12954,xe" fillcolor="#003b65" stroked="f" strokeweight="0">
                  <v:stroke miterlimit="83231f" joinstyle="miter"/>
                  <v:path arrowok="t" textboxrect="0,0,577596,486156"/>
                </v:shape>
                <v:shape id="Shape 1749" o:spid="_x0000_s1250" style="position:absolute;left:13296;top:13997;width:5769;height:4862;visibility:visible;mso-wrap-style:square;v-text-anchor:top" coordsize="576834,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" path="m,l564642,v6858,,12192,6096,12192,12954l576834,473202v,7620,-5334,12954,-12192,12954l,486156,,461010r551688,l551688,25146,,25146,,xe" fillcolor="#003b65" stroked="f" strokeweight="0">
                  <v:stroke miterlimit="83231f" joinstyle="miter"/>
                  <v:path arrowok="t" textboxrect="0,0,576834,486156"/>
                </v:shape>
                <v:rect id="Rectangle 1750" o:spid="_x0000_s1251" style="position:absolute;left:8694;top:15906;width:1087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kjx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64vwyzcygl7eAQAA//8DAFBLAQItABQABgAIAAAAIQDb4fbL7gAAAIUBAAATAAAAAAAA&#10;AAAAAAAAAAAAAABbQ29udGVudF9UeXBlc10ueG1sUEsBAi0AFAAGAAgAAAAhAFr0LFu/AAAAFQEA&#10;AAsAAAAAAAAAAAAAAAAAHwEAAF9yZWxzLy5yZWxzUEsBAi0AFAAGAAgAAAAhAHqySPHHAAAA3QAA&#10;AA8AAAAAAAAAAAAAAAAABwIAAGRycy9kb3ducmV2LnhtbFBLBQYAAAAAAwADALcAAAD7AgAAAAA=&#10;" filled="f" stroked="f">
                  <v:textbox inset="0,0,0,0">
                    <w:txbxContent>
                      <w:p w:rsidR="00945698" w:rsidRDefault="00945698">
                        <w:pPr>
                          <w:spacing w:after="160" w:line="259" w:lineRule="auto"/>
                          <w:ind w:left="0" w:firstLine="0"/>
                        </w:pPr>
                        <w:r>
                          <w:rPr>
                            <w:sz w:val="18"/>
                          </w:rPr>
                          <w:t xml:space="preserve">User </w:t>
                        </w:r>
                        <w:proofErr w:type="spellStart"/>
                        <w:r>
                          <w:rPr>
                            <w:sz w:val="18"/>
                          </w:rPr>
                          <w:t>consultation</w:t>
                        </w:r>
                        <w:proofErr w:type="spellEnd"/>
                      </w:p>
                    </w:txbxContent>
                  </v:textbox>
                </v:rect>
                <v:rect id="Rectangle 1751" o:spid="_x0000_s1252" style="position:absolute;left:16878;top:15654;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1qxQAAAN0AAAAPAAAAZHJzL2Rvd25yZXYueG1sRE9Na8JA&#10;EL0X/A/LCN7qRsE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AV/u1qxQAAAN0AAAAP&#10;AAAAAAAAAAAAAAAAAAcCAABkcnMvZG93bnJldi54bWxQSwUGAAAAAAMAAwC3AAAA+QI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1752" o:spid="_x0000_s1253" style="position:absolute;left:7292;top:36255;width:5768;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" path="m12192,l576834,r,25908l25146,25908r,535686l576834,561594r,25146l12192,586740c5334,586740,,581406,,574548l,12954c,6096,5334,,12192,xe" fillcolor="#003b65" stroked="f" strokeweight="0">
                  <v:stroke miterlimit="83231f" joinstyle="miter"/>
                  <v:path arrowok="t" textboxrect="0,0,576834,586740"/>
                </v:shape>
                <v:shape id="Shape 1753" o:spid="_x0000_s1254" style="position:absolute;left:13060;top:36255;width:5769;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" path="m,l564642,v6858,,12192,6096,12192,12954l576834,574548v,6858,-5334,12192,-12192,12192l,586740,,561594r551688,l551688,25908,,25908,,xe" fillcolor="#003b65" stroked="f" strokeweight="0">
                  <v:stroke miterlimit="83231f" joinstyle="miter"/>
                  <v:path arrowok="t" textboxrect="0,0,576834,586740"/>
                </v:shape>
                <v:rect id="Rectangle 1754" o:spid="_x0000_s1255" style="position:absolute;left:9677;top:37585;width:970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18"/>
                          </w:rPr>
                          <w:t>Detail</w:t>
                        </w:r>
                        <w:proofErr w:type="spellEnd"/>
                        <w:r>
                          <w:rPr>
                            <w:sz w:val="18"/>
                          </w:rPr>
                          <w:t xml:space="preserve"> design &amp; </w:t>
                        </w:r>
                      </w:p>
                    </w:txbxContent>
                  </v:textbox>
                </v:rect>
                <v:rect id="Rectangle 1755" o:spid="_x0000_s1256" style="position:absolute;left:9799;top:38972;width:90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specify</w:t>
                        </w:r>
                        <w:proofErr w:type="spellEnd"/>
                        <w:r>
                          <w:rPr>
                            <w:sz w:val="18"/>
                          </w:rPr>
                          <w:t xml:space="preserve"> </w:t>
                        </w:r>
                        <w:proofErr w:type="spellStart"/>
                        <w:r>
                          <w:rPr>
                            <w:sz w:val="18"/>
                          </w:rPr>
                          <w:t>project</w:t>
                        </w:r>
                        <w:proofErr w:type="spellEnd"/>
                      </w:p>
                    </w:txbxContent>
                  </v:textbox>
                </v:rect>
                <v:rect id="Rectangle 1756" o:spid="_x0000_s1257" style="position:absolute;left:16596;top:38719;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3UewwAAAN0AAAAPAAAAZHJzL2Rvd25yZXYueG1sRE9Li8Iw&#10;EL4v+B/CCN7WVE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mhd1HsMAAADdAAAADwAA&#10;AAAAAAAAAAAAAAAHAgAAZHJzL2Rvd25yZXYueG1sUEsFBgAAAAADAAMAtwAAAPc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1757" o:spid="_x0000_s1258" style="position:absolute;left:24338;top:37451;width:6919;height:22380;visibility:visible;mso-wrap-style:square;v-text-anchor:top" coordsize="691896,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" path="m12954,l691896,r,25146l25908,25146r,2186940l691896,2212086r,25908l12954,2237994c6096,2237994,,2231898,,2225040l,12954c,5334,6096,,12954,xe" fillcolor="#003b65" stroked="f" strokeweight="0">
                  <v:stroke miterlimit="83231f" joinstyle="miter"/>
                  <v:path arrowok="t" textboxrect="0,0,691896,2237994"/>
                </v:shape>
                <v:shape id="Shape 1758" o:spid="_x0000_s1259" style="position:absolute;left:31257;top:37451;width:6911;height:22380;visibility:visible;mso-wrap-style:square;v-text-anchor:top" coordsize="691134,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" path="m,l678942,v6858,,12192,5334,12192,12954l691134,2225040v,6858,-5334,12954,-12192,12954l,2237994r,-25908l665988,2212086r,-2186940l,25146,,xe" fillcolor="#003b65" stroked="f" strokeweight="0">
                  <v:stroke miterlimit="83231f" joinstyle="miter"/>
                  <v:path arrowok="t" textboxrect="0,0,691134,2237994"/>
                </v:shape>
                <v:rect id="Rectangle 1759" o:spid="_x0000_s1260" style="position:absolute;left:26403;top:46249;width:1328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18"/>
                          </w:rPr>
                          <w:t>Maintenance</w:t>
                        </w:r>
                        <w:proofErr w:type="spellEnd"/>
                        <w:r>
                          <w:rPr>
                            <w:sz w:val="18"/>
                          </w:rPr>
                          <w:t xml:space="preserve"> of </w:t>
                        </w:r>
                        <w:proofErr w:type="spellStart"/>
                        <w:r>
                          <w:rPr>
                            <w:sz w:val="18"/>
                          </w:rPr>
                          <w:t>AtoN</w:t>
                        </w:r>
                        <w:proofErr w:type="spellEnd"/>
                      </w:p>
                    </w:txbxContent>
                  </v:textbox>
                </v:rect>
                <v:rect id="Rectangle 1760" o:spid="_x0000_s1261" style="position:absolute;left:27965;top:6876;width:909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18"/>
                          </w:rPr>
                          <w:t>Development</w:t>
                        </w:r>
                        <w:proofErr w:type="spellEnd"/>
                        <w:r>
                          <w:rPr>
                            <w:sz w:val="18"/>
                          </w:rPr>
                          <w:t xml:space="preserve">, </w:t>
                        </w:r>
                      </w:p>
                    </w:txbxContent>
                  </v:textbox>
                </v:rect>
                <v:rect id="Rectangle 1761" o:spid="_x0000_s1262" style="position:absolute;left:27005;top:8271;width:1165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implementation</w:t>
                        </w:r>
                        <w:proofErr w:type="spellEnd"/>
                        <w:r>
                          <w:rPr>
                            <w:sz w:val="18"/>
                          </w:rPr>
                          <w:t xml:space="preserve"> &amp; </w:t>
                        </w:r>
                      </w:p>
                    </w:txbxContent>
                  </v:textbox>
                </v:rect>
                <v:rect id="Rectangle 1762" o:spid="_x0000_s1263" style="position:absolute;left:26197;top:9673;width:134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" filled="f" stroked="f">
                  <v:textbox inset="0,0,0,0">
                    <w:txbxContent>
                      <w:p w:rsidR="00945698" w:rsidRDefault="00945698">
                        <w:pPr>
                          <w:spacing w:after="160" w:line="259" w:lineRule="auto"/>
                          <w:ind w:left="0" w:firstLine="0"/>
                        </w:pPr>
                        <w:proofErr w:type="spellStart"/>
                        <w:r>
                          <w:rPr>
                            <w:sz w:val="18"/>
                          </w:rPr>
                          <w:t>monitoring</w:t>
                        </w:r>
                        <w:proofErr w:type="spellEnd"/>
                        <w:r>
                          <w:rPr>
                            <w:sz w:val="18"/>
                          </w:rPr>
                          <w:t xml:space="preserve"> of </w:t>
                        </w:r>
                        <w:proofErr w:type="spellStart"/>
                        <w:r>
                          <w:rPr>
                            <w:sz w:val="18"/>
                          </w:rPr>
                          <w:t>policies</w:t>
                        </w:r>
                        <w:proofErr w:type="spellEnd"/>
                      </w:p>
                    </w:txbxContent>
                  </v:textbox>
                </v:rect>
                <v:shape id="Shape 1763" o:spid="_x0000_s1264" style="position:absolute;left:24422;top:6621;width:6884;height:5037;visibility:visible;mso-wrap-style:square;v-text-anchor:top" coordsize="688467,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" path="m12954,l688467,r,25908l25908,25908r,451866l688467,477774r,25908l12954,503682c6096,503682,,497586,,490728l,12954c,6096,6096,,12954,xe" fillcolor="#003b65" stroked="f" strokeweight="0">
                  <v:stroke miterlimit="83231f" joinstyle="miter"/>
                  <v:path arrowok="t" textboxrect="0,0,688467,503682"/>
                </v:shape>
                <v:shape id="Shape 1764" o:spid="_x0000_s1265" style="position:absolute;left:31306;top:6621;width:6877;height:5037;visibility:visible;mso-wrap-style:square;v-text-anchor:top" coordsize="687705,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" path="m,l675513,v6858,,12192,6096,12192,12954l687705,490728v,6858,-5334,12954,-12192,12954l,503682,,477774r662559,l662559,25908,,25908,,xe" fillcolor="#003b65" stroked="f" strokeweight="0">
                  <v:stroke miterlimit="83231f" joinstyle="miter"/>
                  <v:path arrowok="t" textboxrect="0,0,687705,503682"/>
                </v:shape>
                <v:shape id="Shape 1765" o:spid="_x0000_s1266" style="position:absolute;left:31242;top:5546;width:144;height:1204;visibility:visible;mso-wrap-style:square;v-text-anchor:top" coordsize="14478,12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" path="m1524,l14478,,12954,120396,,120396,1524,xe" fillcolor="#00538c" stroked="f" strokeweight="0">
                  <v:stroke miterlimit="83231f" joinstyle="miter"/>
                  <v:path arrowok="t" textboxrect="0,0,14478,120396"/>
                </v:shape>
                <v:shape id="Shape 1766" o:spid="_x0000_s1267" style="position:absolute;left:31211;top:11528;width:160;height:2553;visibility:visible;mso-wrap-style:square;v-text-anchor:top" coordsize="16002,25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" path="m3048,l16002,,12192,255270,,255270,3048,xe" fillcolor="#00538c" stroked="f" strokeweight="0">
                  <v:stroke miterlimit="83231f" joinstyle="miter"/>
                  <v:path arrowok="t" textboxrect="0,0,16002,255270"/>
                </v:shape>
                <v:shape id="Shape 1767" o:spid="_x0000_s1268" style="position:absolute;left:12961;top:57683;width:11423;height:1424;visibility:visible;mso-wrap-style:square;v-text-anchor:top" coordsize="1142238,142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" path="m,l12954,r,98298l1066038,98298r,-32004l1142238,104394r-76200,38100l1066038,111252r-1059180,c3048,111252,,108204,,104394l,xe" fillcolor="#00538c" stroked="f" strokeweight="0">
                  <v:stroke miterlimit="83231f" joinstyle="miter"/>
                  <v:path arrowok="t" textboxrect="0,0,1142238,142494"/>
                </v:shape>
                <v:shape id="Shape 1768" o:spid="_x0000_s1269" style="position:absolute;left:18707;top:38815;width:5715;height:762;visibility:visible;mso-wrap-style:square;v-text-anchor:top" coordsize="5715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" path="m76200,r-321,32155l571500,38100r-762,12192l75749,45089r-311,31111l,37338,76200,xe" fillcolor="#00538c" stroked="f" strokeweight="0">
                  <v:stroke miterlimit="83231f" joinstyle="miter"/>
                  <v:path arrowok="t" textboxrect="0,0,571500,76200"/>
                </v:shape>
                <v:shape id="Shape 1769" o:spid="_x0000_s1270" style="position:absolute;left:18669;top:30456;width:3665;height:762;visibility:visible;mso-wrap-style:square;v-text-anchor:top" coordsize="36652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" path="m76200,r,31242l366522,31242r,12954l76200,44196r,32004l,38100,76200,xe" fillcolor="#00538c" stroked="f" strokeweight="0">
                  <v:stroke miterlimit="83231f" joinstyle="miter"/>
                  <v:path arrowok="t" textboxrect="0,0,366522,76200"/>
                </v:shape>
                <v:shape id="Shape 1770" o:spid="_x0000_s1271" style="position:absolute;left:18943;top:16047;width:5441;height:769;visibility:visible;mso-wrap-style:square;v-text-anchor:top" coordsize="544068,76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" path="m76200,r,32004l467868,32004r,-31241l544068,38863,467868,76963r,-32005l76200,44958r,31242l,38100,76200,xe" fillcolor="#00538c" stroked="f" strokeweight="0">
                  <v:stroke miterlimit="83231f" joinstyle="miter"/>
                  <v:path arrowok="t" textboxrect="0,0,544068,76963"/>
                </v:shape>
                <v:shape id="Shape 1771" o:spid="_x0000_s1272" style="position:absolute;left:30853;top:34975;width:762;height:2606;visibility:visible;mso-wrap-style:square;v-text-anchor:top" coordsize="76200,26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" path="m38100,r6413,183831l76200,182880,40386,260604,,185166r31546,-947l25146,762,38100,xe" fillcolor="#00538c" stroked="f" strokeweight="0">
                  <v:stroke miterlimit="83231f" joinstyle="miter"/>
                  <v:path arrowok="t" textboxrect="0,0,76200,260604"/>
                </v:shape>
                <v:shape id="Shape 1772" o:spid="_x0000_s1273" style="position:absolute;left:12961;top:33512;width:160;height:2873;visibility:visible;mso-wrap-style:square;v-text-anchor:top" coordsize="16002,287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" path="m,l12954,r3048,287274l3810,287274,,xe" fillcolor="#00538c" stroked="f" strokeweight="0">
                  <v:stroke miterlimit="83231f" joinstyle="miter"/>
                  <v:path arrowok="t" textboxrect="0,0,16002,287274"/>
                </v:shape>
                <v:shape id="Shape 1773" o:spid="_x0000_s1274" style="position:absolute;left:12961;top:42001;width:160;height:2446;visibility:visible;mso-wrap-style:square;v-text-anchor:top" coordsize="16002,24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" path="m3810,l16002,,12954,244602,,244602,3810,xe" fillcolor="#00538c" stroked="f" strokeweight="0">
                  <v:stroke miterlimit="83231f" joinstyle="miter"/>
                  <v:path arrowok="t" textboxrect="0,0,16002,244602"/>
                </v:shape>
                <v:shape id="Shape 32177" o:spid="_x0000_s1275" style="position:absolute;left:12961;top:50063;width:130;height:2011;visibility:visible;mso-wrap-style:square;v-text-anchor:top" coordsize="1295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" path="m,l12954,r,201168l,201168,,e" fillcolor="#00538c" stroked="f" strokeweight="0">
                  <v:stroke miterlimit="83231f" joinstyle="miter"/>
                  <v:path arrowok="t" textboxrect="0,0,12954,201168"/>
                </v:shape>
                <v:shape id="Shape 1775" o:spid="_x0000_s1276" style="position:absolute;left:5532;top:13273;width:297;height:49027;visibility:visible;mso-wrap-style:square;v-text-anchor:top" coordsize="29718,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" path="m,l12954,,29718,4902708r-12192,l,xe" fillcolor="#00538c" stroked="f" strokeweight="0">
                  <v:stroke miterlimit="83231f" joinstyle="miter"/>
                  <v:path arrowok="t" textboxrect="0,0,29718,4902708"/>
                </v:shape>
                <v:shape id="Shape 1776" o:spid="_x0000_s1277" style="position:absolute;left:52425;top:13273;width:587;height:49027;visibility:visible;mso-wrap-style:square;v-text-anchor:top" coordsize="58674,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" path="m,l12192,,58674,4902708r-12954,l,xe" fillcolor="#00538c" stroked="f" strokeweight="0">
                  <v:stroke miterlimit="83231f" joinstyle="miter"/>
                  <v:path arrowok="t" textboxrect="0,0,58674,4902708"/>
                </v:shape>
                <v:shape id="Shape 32178" o:spid="_x0000_s1278" style="position:absolute;left:5707;top:66674;width:122;height:3582;visibility:visible;mso-wrap-style:square;v-text-anchor:top" coordsize="12192,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" path="m,l12192,r,358140l,358140,,e" fillcolor="#00538c" stroked="f" strokeweight="0">
                  <v:stroke miterlimit="83231f" joinstyle="miter"/>
                  <v:path arrowok="t" textboxrect="0,0,12192,358140"/>
                </v:shape>
                <v:shape id="Shape 1778" o:spid="_x0000_s1279" style="position:absolute;left:5600;top:70103;width:47343;height:221;visibility:visible;mso-wrap-style:square;v-text-anchor:top" coordsize="4734306,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" path="m4734306,r,12954l,22098,,9144,4734306,xe" fillcolor="#00538c" stroked="f" strokeweight="0">
                  <v:stroke miterlimit="83231f" joinstyle="miter"/>
                  <v:path arrowok="t" textboxrect="0,0,4734306,22098"/>
                </v:shape>
                <v:shape id="Shape 32179" o:spid="_x0000_s1280" style="position:absolute;left:52882;top:69288;width:130;height:968;visibility:visible;mso-wrap-style:square;v-text-anchor:top" coordsize="12954,96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" path="m,l12954,r,96774l,96774,,e" fillcolor="#00538c" stroked="f" strokeweight="0">
                  <v:stroke miterlimit="83231f" joinstyle="miter"/>
                  <v:path arrowok="t" textboxrect="0,0,12954,96774"/>
                </v:shape>
                <v:shape id="Shape 1780" o:spid="_x0000_s1281" style="position:absolute;left:31196;top:59702;width:137;height:2598;visibility:visible;mso-wrap-style:square;v-text-anchor:top" coordsize="13716,25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" path="m,l12192,r1524,259842l1524,259842,,xe" fillcolor="#00538c" stroked="f" strokeweight="0">
                  <v:stroke miterlimit="83231f" joinstyle="miter"/>
                  <v:path arrowok="t" textboxrect="0,0,13716,259842"/>
                </v:shape>
                <v:shape id="Shape 1781" o:spid="_x0000_s1282" style="position:absolute;left:31211;top:66514;width:175;height:4725;visibility:visible;mso-wrap-style:square;v-text-anchor:top" coordsize="17526,47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" path="m12192,r5334,472440l4572,472440,,762,12192,xe" fillcolor="#00538c" stroked="f" strokeweight="0">
                  <v:stroke miterlimit="83231f" joinstyle="miter"/>
                  <v:path arrowok="t" textboxrect="0,0,17526,472440"/>
                </v:shape>
                <v:rect id="Rectangle 1782" o:spid="_x0000_s1283" style="position:absolute;left:32956;top:35870;width:178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" filled="f" stroked="f">
                  <v:textbox inset="0,0,0,0">
                    <w:txbxContent>
                      <w:p w:rsidR="00945698" w:rsidRDefault="00945698">
                        <w:pPr>
                          <w:spacing w:after="160" w:line="259" w:lineRule="auto"/>
                          <w:ind w:left="0" w:firstLine="0"/>
                        </w:pPr>
                        <w:r>
                          <w:rPr>
                            <w:sz w:val="18"/>
                          </w:rPr>
                          <w:t>No</w:t>
                        </w:r>
                      </w:p>
                    </w:txbxContent>
                  </v:textbox>
                </v:rect>
                <v:rect id="Rectangle 1783" o:spid="_x0000_s1284" style="position:absolute;left:20040;top:28243;width:209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PrBxAAAAN0AAAAPAAAAZHJzL2Rvd25yZXYueG1sRE9La8JA&#10;EL4L/odlhN50Uws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PQA+sH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18"/>
                          </w:rPr>
                          <w:t>Yes</w:t>
                        </w:r>
                        <w:proofErr w:type="spellEnd"/>
                      </w:p>
                    </w:txbxContent>
                  </v:textbox>
                </v:rect>
                <v:rect id="Rectangle 1784" o:spid="_x0000_s1285" style="position:absolute;left:21617;top:27990;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WK1xAAAAN0AAAAPAAAAZHJzL2Rvd25yZXYueG1sRE9La8JA&#10;EL4L/odlhN50Uyk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HvpYrXEAAAA3QAAAA8A&#10;AAAAAAAAAAAAAAAABwIAAGRycy9kb3ducmV2LnhtbFBLBQYAAAAAAwADALcAAAD4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1785" o:spid="_x0000_s1286" style="position:absolute;left:26052;top:29568;width:1393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cuxAAAAN0AAAAPAAAAZHJzL2Rvd25yZXYueG1sRE9La8JA&#10;EL4L/odlhN50U6E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BSlxy7EAAAA3QAAAA8A&#10;AAAAAAAAAAAAAAAABwIAAGRycy9kb3ducmV2LnhtbFBLBQYAAAAAAwADALcAAAD4AgAAAAA=&#10;" filled="f" stroked="f">
                  <v:textbox inset="0,0,0,0">
                    <w:txbxContent>
                      <w:p w:rsidR="00945698" w:rsidRDefault="00945698">
                        <w:pPr>
                          <w:spacing w:after="160" w:line="259" w:lineRule="auto"/>
                          <w:ind w:left="0" w:firstLine="0"/>
                        </w:pPr>
                        <w:r>
                          <w:rPr>
                            <w:sz w:val="18"/>
                          </w:rPr>
                          <w:t xml:space="preserve">Design, </w:t>
                        </w:r>
                        <w:proofErr w:type="spellStart"/>
                        <w:r>
                          <w:rPr>
                            <w:sz w:val="18"/>
                          </w:rPr>
                          <w:t>modification</w:t>
                        </w:r>
                        <w:proofErr w:type="spellEnd"/>
                        <w:r>
                          <w:rPr>
                            <w:sz w:val="18"/>
                          </w:rPr>
                          <w:t xml:space="preserve"> / </w:t>
                        </w:r>
                      </w:p>
                    </w:txbxContent>
                  </v:textbox>
                </v:rect>
                <v:rect id="Rectangle 1786" o:spid="_x0000_s1287" style="position:absolute;left:28849;top:30963;width: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18"/>
                          </w:rPr>
                          <w:t>new</w:t>
                        </w:r>
                        <w:proofErr w:type="spellEnd"/>
                        <w:r>
                          <w:rPr>
                            <w:sz w:val="18"/>
                          </w:rPr>
                          <w:t xml:space="preserve"> </w:t>
                        </w:r>
                        <w:proofErr w:type="spellStart"/>
                        <w:r>
                          <w:rPr>
                            <w:sz w:val="18"/>
                          </w:rPr>
                          <w:t>AtoN</w:t>
                        </w:r>
                        <w:proofErr w:type="spellEnd"/>
                      </w:p>
                    </w:txbxContent>
                  </v:textbox>
                </v:rect>
                <v:shape id="Shape 1787" o:spid="_x0000_s1288" style="position:absolute;left:24460;top:8;width:6862;height:5671;visibility:visible;mso-wrap-style:square;v-text-anchor:top" coordsize="686181,567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" path="m651510,1372r34290,l686181,1380r,25146l652272,27280c495414,29400,292291,58750,152400,133960r-9144,4572l134112,143866c89929,170472,43472,207556,28194,258928r-762,6096l25908,271120r,6096l25146,283312r,6096l26670,301600r1524,6096c86398,496316,537591,547357,685800,540868r381,l686181,567072r-41289,-416c438345,561009,62284,501817,3810,315316l2286,307696,762,300075,,292456,,276453r762,-7619l2286,261214c49175,56007,497103,,651510,1372xe" fillcolor="#003b65" stroked="f" strokeweight="0">
                  <v:stroke miterlimit="83231f" joinstyle="miter"/>
                  <v:path arrowok="t" textboxrect="0,0,686181,567072"/>
                </v:shape>
                <v:shape id="Shape 1788" o:spid="_x0000_s1289" style="position:absolute;left:31322;width:6869;height:5679;visibility:visible;mso-wrap-style:square;v-text-anchor:top" coordsize="686943,56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" path="m,2256r34671,754c189115,,635825,57239,684657,261328r762,7620l686181,276568r762,7620l686181,292570c667791,492887,241388,560794,103251,563842r-33529,2286l35433,566890v-10584,582,-22388,944,-35234,1060l,567948,,541744r34671,l68199,540220v131013,1054,558228,-59868,592074,-242316l661035,291046r,-12192l660273,272758c625957,87732,202069,29642,68961,28918l381,27394,,27402,,2256xe" fillcolor="#003b65" stroked="f" strokeweight="0">
                  <v:stroke miterlimit="83231f" joinstyle="miter"/>
                  <v:path arrowok="t" textboxrect="0,0,686943,567950"/>
                </v:shape>
                <v:rect id="Rectangle 1789" o:spid="_x0000_s1290" style="position:absolute;left:27485;top:1847;width:111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" filled="f" stroked="f">
                  <v:textbox inset="0,0,0,0">
                    <w:txbxContent>
                      <w:p w:rsidR="00945698" w:rsidRDefault="00945698">
                        <w:pPr>
                          <w:spacing w:after="160" w:line="259" w:lineRule="auto"/>
                          <w:ind w:left="0" w:firstLine="0"/>
                        </w:pPr>
                        <w:r>
                          <w:rPr>
                            <w:sz w:val="18"/>
                          </w:rPr>
                          <w:t xml:space="preserve">Provision of </w:t>
                        </w:r>
                        <w:proofErr w:type="spellStart"/>
                        <w:r>
                          <w:rPr>
                            <w:sz w:val="18"/>
                          </w:rPr>
                          <w:t>AtoN</w:t>
                        </w:r>
                        <w:proofErr w:type="spellEnd"/>
                        <w:r>
                          <w:rPr>
                            <w:sz w:val="18"/>
                          </w:rPr>
                          <w:t xml:space="preserve"> </w:t>
                        </w:r>
                      </w:p>
                    </w:txbxContent>
                  </v:textbox>
                </v:rect>
                <v:rect id="Rectangle 1790" o:spid="_x0000_s1291" style="position:absolute;left:29931;top:3241;width:431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18"/>
                          </w:rPr>
                          <w:t>service</w:t>
                        </w:r>
                        <w:proofErr w:type="spellEnd"/>
                      </w:p>
                    </w:txbxContent>
                  </v:textbox>
                </v:rect>
                <v:shape id="Shape 1791" o:spid="_x0000_s1292" style="position:absolute;top:62178;width:5768;height:4618;visibility:visible;mso-wrap-style:square;v-text-anchor:top" coordsize="576834,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" path="m12192,l576834,r,25147l25146,25147r,411479l576834,436626r,25147l12192,461773c5334,461773,,456438,,449580l,12192c,5335,5334,,12192,xe" fillcolor="#003b65" stroked="f" strokeweight="0">
                  <v:stroke miterlimit="83231f" joinstyle="miter"/>
                  <v:path arrowok="t" textboxrect="0,0,576834,461773"/>
                </v:shape>
                <v:shape id="Shape 1792" o:spid="_x0000_s1293" style="position:absolute;left:5768;top:62178;width:5776;height:4618;visibility:visible;mso-wrap-style:square;v-text-anchor:top" coordsize="577596,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" path="m,l564642,v6858,,12954,5335,12954,12192l577596,449580v,6858,-6096,12193,-12954,12193l,461773,,436626r551688,l551688,25147,,25147,,xe" fillcolor="#003b65" stroked="f" strokeweight="0">
                  <v:stroke miterlimit="83231f" joinstyle="miter"/>
                  <v:path arrowok="t" textboxrect="0,0,577596,461773"/>
                </v:shape>
                <v:rect id="Rectangle 1793" o:spid="_x0000_s1294" style="position:absolute;left:815;top:63196;width:127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WwcxAAAAN0AAAAPAAAAZHJzL2Rvd25yZXYueG1sRE9La8JA&#10;EL4L/odlBG+6qYK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HHZbBz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18"/>
                          </w:rPr>
                          <w:t>Wreck</w:t>
                        </w:r>
                        <w:proofErr w:type="spellEnd"/>
                        <w:r>
                          <w:rPr>
                            <w:sz w:val="18"/>
                          </w:rPr>
                          <w:t xml:space="preserve"> </w:t>
                        </w:r>
                        <w:proofErr w:type="spellStart"/>
                        <w:r>
                          <w:rPr>
                            <w:sz w:val="18"/>
                          </w:rPr>
                          <w:t>maintenance</w:t>
                        </w:r>
                        <w:proofErr w:type="spellEnd"/>
                        <w:r>
                          <w:rPr>
                            <w:sz w:val="18"/>
                          </w:rPr>
                          <w:t xml:space="preserve"> </w:t>
                        </w:r>
                      </w:p>
                    </w:txbxContent>
                  </v:textbox>
                </v:rect>
                <v:rect id="Rectangle 1794" o:spid="_x0000_s1295" style="position:absolute;left:2727;top:64590;width:730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RoxAAAAN0AAAAPAAAAZHJzL2Rvd25yZXYueG1sRE9La8JA&#10;EL4L/odlBG+6qYi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P4w9GjEAAAA3QAAAA8A&#10;AAAAAAAAAAAAAAAABwIAAGRycy9kb3ducmV2LnhtbFBLBQYAAAAAAwADALcAAAD4AgAAAAA=&#10;" filled="f" stroked="f">
                  <v:textbox inset="0,0,0,0">
                    <w:txbxContent>
                      <w:p w:rsidR="00945698" w:rsidRDefault="00945698">
                        <w:pPr>
                          <w:spacing w:after="160" w:line="259" w:lineRule="auto"/>
                          <w:ind w:left="0" w:firstLine="0"/>
                        </w:pPr>
                        <w:r>
                          <w:rPr>
                            <w:sz w:val="18"/>
                          </w:rPr>
                          <w:t xml:space="preserve">&amp; </w:t>
                        </w:r>
                        <w:proofErr w:type="spellStart"/>
                        <w:r>
                          <w:rPr>
                            <w:sz w:val="18"/>
                          </w:rPr>
                          <w:t>clearance</w:t>
                        </w:r>
                        <w:proofErr w:type="spellEnd"/>
                      </w:p>
                    </w:txbxContent>
                  </v:textbox>
                </v:rect>
                <v:rect id="Rectangle 1795" o:spid="_x0000_s1296" style="position:absolute;left:8229;top:6433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1796" o:spid="_x0000_s1297" style="position:absolute;left:26784;top:15426;width:1227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E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i3gO/9+EE+TmDwAA//8DAFBLAQItABQABgAIAAAAIQDb4fbL7gAAAIUBAAATAAAAAAAAAAAA&#10;AAAAAAAAAABbQ29udGVudF9UeXBlc10ueG1sUEsBAi0AFAAGAAgAAAAhAFr0LFu/AAAAFQEAAAsA&#10;AAAAAAAAAAAAAAAAHwEAAF9yZWxzLy5yZWxzUEsBAi0AFAAGAAgAAAAhAGGuz4T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18"/>
                          </w:rPr>
                          <w:t>Define</w:t>
                        </w:r>
                        <w:proofErr w:type="spellEnd"/>
                        <w:r>
                          <w:rPr>
                            <w:sz w:val="18"/>
                          </w:rPr>
                          <w:t xml:space="preserve"> </w:t>
                        </w:r>
                        <w:proofErr w:type="spellStart"/>
                        <w:r>
                          <w:rPr>
                            <w:sz w:val="18"/>
                          </w:rPr>
                          <w:t>navigational</w:t>
                        </w:r>
                        <w:proofErr w:type="spellEnd"/>
                        <w:r>
                          <w:rPr>
                            <w:sz w:val="18"/>
                          </w:rPr>
                          <w:t xml:space="preserve"> </w:t>
                        </w:r>
                      </w:p>
                    </w:txbxContent>
                  </v:textbox>
                </v:rect>
                <v:rect id="Rectangle 1797" o:spid="_x0000_s1298" style="position:absolute;left:28338;top:16820;width:780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requirement</w:t>
                        </w:r>
                        <w:proofErr w:type="spellEnd"/>
                      </w:p>
                    </w:txbxContent>
                  </v:textbox>
                </v:rect>
                <v:rect id="Rectangle 1798" o:spid="_x0000_s1299" style="position:absolute;left:11292;top:46645;width:371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18"/>
                          </w:rPr>
                          <w:t>Install</w:t>
                        </w:r>
                        <w:proofErr w:type="spellEnd"/>
                      </w:p>
                    </w:txbxContent>
                  </v:textbox>
                </v:rect>
                <v:rect id="Rectangle 1799" o:spid="_x0000_s1300" style="position:absolute;left:9639;top:53876;width:924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" filled="f" stroked="f">
                  <v:textbox inset="0,0,0,0">
                    <w:txbxContent>
                      <w:p w:rsidR="00945698" w:rsidRDefault="00945698">
                        <w:pPr>
                          <w:spacing w:after="160" w:line="259" w:lineRule="auto"/>
                          <w:ind w:left="0" w:firstLine="0"/>
                        </w:pPr>
                        <w:r>
                          <w:rPr>
                            <w:sz w:val="18"/>
                          </w:rPr>
                          <w:t xml:space="preserve">Commission &amp; </w:t>
                        </w:r>
                      </w:p>
                    </w:txbxContent>
                  </v:textbox>
                </v:rect>
                <v:rect id="Rectangle 1800" o:spid="_x0000_s1301" style="position:absolute;left:10767;top:55271;width:591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18"/>
                          </w:rPr>
                          <w:t>handover</w:t>
                        </w:r>
                        <w:proofErr w:type="spellEnd"/>
                      </w:p>
                    </w:txbxContent>
                  </v:textbox>
                </v:rect>
                <v:rect id="Rectangle 1801" o:spid="_x0000_s1302" style="position:absolute;left:15201;top:55018;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1802" o:spid="_x0000_s1303" style="position:absolute;left:24361;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" path="m12192,l691134,r,25147l25146,25147r,396240l691134,421387r,25145l12192,446532c5334,446532,,441198,,433578l,12192c,5335,5334,,12192,xe" fillcolor="#003b65" stroked="f" strokeweight="0">
                  <v:stroke miterlimit="83231f" joinstyle="miter"/>
                  <v:path arrowok="t" textboxrect="0,0,691134,446532"/>
                </v:shape>
                <v:shape id="Shape 1803" o:spid="_x0000_s1304" style="position:absolute;left:31272;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" path="m,l678942,v6858,,12192,5335,12192,12192l691134,433578v,7620,-5334,12954,-12192,12954l,446532,,421387r665988,l665988,25147,,25147,,xe" fillcolor="#003b65" stroked="f" strokeweight="0">
                  <v:stroke miterlimit="83231f" joinstyle="miter"/>
                  <v:path arrowok="t" textboxrect="0,0,691134,446532"/>
                </v:shape>
                <v:rect id="Rectangle 1804" o:spid="_x0000_s1305" style="position:absolute;left:26967;top:63554;width:1233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vW5wwAAAN0AAAAPAAAAZHJzL2Rvd25yZXYueG1sRE9Li8Iw&#10;EL4L/ocwgjdNFZH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4I71uc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Inspections</w:t>
                        </w:r>
                        <w:proofErr w:type="spellEnd"/>
                        <w:r>
                          <w:rPr>
                            <w:sz w:val="18"/>
                          </w:rPr>
                          <w:t xml:space="preserve"> of THLS </w:t>
                        </w:r>
                      </w:p>
                    </w:txbxContent>
                  </v:textbox>
                </v:rect>
                <v:rect id="Rectangle 1805" o:spid="_x0000_s1306" style="position:absolute;left:30281;top:64948;width:317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lAiwwAAAN0AAAAPAAAAZHJzL2Rvd25yZXYueG1sRE9Li8Iw&#10;EL4L/ocwgjdNFZT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j8JQIs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AtoN</w:t>
                        </w:r>
                        <w:proofErr w:type="spellEnd"/>
                      </w:p>
                    </w:txbxContent>
                  </v:textbox>
                </v:rect>
                <v:shape id="Shape 1806" o:spid="_x0000_s1307" style="position:absolute;left:46200;top:62178;width:6743;height:7239;visibility:visible;mso-wrap-style:square;v-text-anchor:top" coordsize="674370,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" path="m12954,l674370,r,25147l25146,25147r,672845l674370,697992r,25908l12954,723900c5334,723900,,717804,,710947l,12192c,5335,5334,,12954,xe" fillcolor="#003b65" stroked="f" strokeweight="0">
                  <v:stroke miterlimit="83231f" joinstyle="miter"/>
                  <v:path arrowok="t" textboxrect="0,0,674370,723900"/>
                </v:shape>
                <v:shape id="Shape 1807" o:spid="_x0000_s1308" style="position:absolute;left:52943;top:62178;width:6752;height:7239;visibility:visible;mso-wrap-style:square;v-text-anchor:top" coordsize="675132,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" path="m,l662178,v6859,,12954,5335,12954,12192l675132,710947v,6857,-6095,12953,-12954,12953l,723900,,697992r649224,l649224,25147,,25147,,xe" fillcolor="#003b65" stroked="f" strokeweight="0">
                  <v:stroke miterlimit="83231f" joinstyle="miter"/>
                  <v:path arrowok="t" textboxrect="0,0,675132,723900"/>
                </v:shape>
                <v:rect id="Rectangle 1808" o:spid="_x0000_s1309" style="position:absolute;left:48440;top:63150;width:1226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18"/>
                          </w:rPr>
                          <w:t>Superintendence</w:t>
                        </w:r>
                        <w:proofErr w:type="spellEnd"/>
                        <w:r>
                          <w:rPr>
                            <w:sz w:val="18"/>
                          </w:rPr>
                          <w:t xml:space="preserve"> &amp; </w:t>
                        </w:r>
                      </w:p>
                    </w:txbxContent>
                  </v:textbox>
                </v:rect>
                <v:rect id="Rectangle 1809" o:spid="_x0000_s1310" style="position:absolute;left:48082;top:64544;width:1323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" filled="f" stroked="f">
                  <v:textbox inset="0,0,0,0">
                    <w:txbxContent>
                      <w:p w:rsidR="00945698" w:rsidRDefault="00945698">
                        <w:pPr>
                          <w:spacing w:after="160" w:line="259" w:lineRule="auto"/>
                          <w:ind w:left="0" w:firstLine="0"/>
                        </w:pPr>
                        <w:proofErr w:type="spellStart"/>
                        <w:r>
                          <w:rPr>
                            <w:sz w:val="18"/>
                          </w:rPr>
                          <w:t>maintenance</w:t>
                        </w:r>
                        <w:proofErr w:type="spellEnd"/>
                        <w:r>
                          <w:rPr>
                            <w:sz w:val="18"/>
                          </w:rPr>
                          <w:t xml:space="preserve"> of </w:t>
                        </w:r>
                        <w:proofErr w:type="spellStart"/>
                        <w:r>
                          <w:rPr>
                            <w:sz w:val="18"/>
                          </w:rPr>
                          <w:t>local</w:t>
                        </w:r>
                        <w:proofErr w:type="spellEnd"/>
                        <w:r>
                          <w:rPr>
                            <w:sz w:val="18"/>
                          </w:rPr>
                          <w:t xml:space="preserve"> </w:t>
                        </w:r>
                      </w:p>
                    </w:txbxContent>
                  </v:textbox>
                </v:rect>
                <v:rect id="Rectangle 1810" o:spid="_x0000_s1311" style="position:absolute;left:49126;top:65946;width:1044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18"/>
                          </w:rPr>
                          <w:t>AtoN</w:t>
                        </w:r>
                        <w:proofErr w:type="spellEnd"/>
                        <w:r>
                          <w:rPr>
                            <w:sz w:val="18"/>
                          </w:rPr>
                          <w:t xml:space="preserve"> &amp; </w:t>
                        </w:r>
                        <w:proofErr w:type="spellStart"/>
                        <w:r>
                          <w:rPr>
                            <w:sz w:val="18"/>
                          </w:rPr>
                          <w:t>offshore</w:t>
                        </w:r>
                        <w:proofErr w:type="spellEnd"/>
                        <w:r>
                          <w:rPr>
                            <w:sz w:val="18"/>
                          </w:rPr>
                          <w:t xml:space="preserve"> </w:t>
                        </w:r>
                      </w:p>
                    </w:txbxContent>
                  </v:textbox>
                </v:rect>
                <v:rect id="Rectangle 1811" o:spid="_x0000_s1312" style="position:absolute;left:50573;top:67341;width:62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18"/>
                          </w:rPr>
                          <w:t>structures</w:t>
                        </w:r>
                        <w:proofErr w:type="spellEnd"/>
                      </w:p>
                    </w:txbxContent>
                  </v:textbox>
                </v:rect>
                <v:shape id="Shape 1812" o:spid="_x0000_s1313" style="position:absolute;left:25549;top:71109;width:5776;height:5281;visibility:visible;mso-wrap-style:square;v-text-anchor:top" coordsize="577596,528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" path="m547878,r29718,l577596,25146r-28786,-245c392669,27108,63698,82035,27432,246126r-1524,5334l25908,262890r,6096l25908,274320r762,6096l28194,285750c74676,455892,435750,505968,576834,501396r762,-20l577596,527304r-3493,91c399580,528057,51459,473108,3810,291846l762,278130,,271272,,256794r762,-7620l2286,242316c40310,56197,398437,102,547878,xe" fillcolor="#003b65" stroked="f" strokeweight="0">
                  <v:stroke miterlimit="83231f" joinstyle="miter"/>
                  <v:path arrowok="t" textboxrect="0,0,577596,528057"/>
                </v:shape>
                <v:shape id="Shape 1813" o:spid="_x0000_s1314" style="position:absolute;left:31325;top:71109;width:5769;height:5273;visibility:visible;mso-wrap-style:square;v-text-anchor:top" coordsize="576834,527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" path="m,l28956,c181483,1207,532511,54635,575310,241554r762,6858l576834,256032r,14478c561950,450635,223076,519049,86868,523494r-57912,3048l,527304,,501376r28194,-742l56388,499872c185014,498755,523621,440131,550926,275082r762,-5334l551688,257556r-762,-5334c525018,86449,185509,28321,57150,26670l28956,25908,,25146r,l,xe" fillcolor="#003b65" stroked="f" strokeweight="0">
                  <v:stroke miterlimit="83231f" joinstyle="miter"/>
                  <v:path arrowok="t" textboxrect="0,0,576834,527304"/>
                </v:shape>
                <v:rect id="Rectangle 1814" o:spid="_x0000_s1315" style="position:absolute;left:27622;top:73163;width:898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AtoN</w:t>
                        </w:r>
                        <w:proofErr w:type="spellEnd"/>
                        <w:r>
                          <w:rPr>
                            <w:sz w:val="18"/>
                          </w:rPr>
                          <w:t xml:space="preserve"> </w:t>
                        </w:r>
                        <w:proofErr w:type="spellStart"/>
                        <w:r>
                          <w:rPr>
                            <w:sz w:val="18"/>
                          </w:rPr>
                          <w:t>available</w:t>
                        </w:r>
                        <w:proofErr w:type="spellEnd"/>
                      </w:p>
                    </w:txbxContent>
                  </v:textbox>
                </v:rect>
                <v:shape id="Shape 32180" o:spid="_x0000_s1316" style="position:absolute;left:31104;top:25564;width:130;height:1258;visibility:visible;mso-wrap-style:square;v-text-anchor:top" coordsize="12954,12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" path="m,l12954,r,125730l,125730,,e" fillcolor="#00538c" stroked="f" strokeweight="0">
                  <v:stroke miterlimit="83231f" joinstyle="miter"/>
                  <v:path arrowok="t" textboxrect="0,0,12954,125730"/>
                </v:shape>
                <v:shape id="Shape 32181" o:spid="_x0000_s1317" style="position:absolute;left:31104;top:18668;width:130;height:2416;visibility:visible;mso-wrap-style:square;v-text-anchor:top" coordsize="12954,24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" path="m,l12954,r,241554l,241554,,e" fillcolor="#00538c" stroked="f" strokeweight="0">
                  <v:stroke miterlimit="83231f" joinstyle="miter"/>
                  <v:path arrowok="t" textboxrect="0,0,12954,241554"/>
                </v:shape>
                <v:shape id="Shape 32182" o:spid="_x0000_s1318" style="position:absolute;left:5524;top:13205;width:46893;height:129;visibility:visible;mso-wrap-style:square;v-text-anchor:top" coordsize="46893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" path="m,l4689348,r,12954l,12954,,e" fillcolor="#00538c" stroked="f" strokeweight="0">
                  <v:stroke miterlimit="83231f" joinstyle="miter"/>
                  <v:path arrowok="t" textboxrect="0,0,4689348,12954"/>
                </v:shape>
                <w10:anchorlock/>
              </v:group>
            </w:pict>
          </mc:Fallback>
        </mc:AlternateContent>
      </w:r>
    </w:p>
    <w:p w14:paraId="48EADF87" w14:textId="77777777" w:rsidR="00B21364" w:rsidRPr="00945698" w:rsidRDefault="00945698">
      <w:pPr>
        <w:tabs>
          <w:tab w:val="center" w:pos="2866"/>
          <w:tab w:val="center" w:pos="5597"/>
        </w:tabs>
        <w:spacing w:after="220" w:line="259" w:lineRule="auto"/>
        <w:ind w:left="0" w:firstLine="0"/>
        <w:rPr>
          <w:lang w:val="en-US"/>
        </w:rPr>
      </w:pPr>
      <w:r>
        <w:lastRenderedPageBreak/>
        <w:tab/>
      </w:r>
      <w:r w:rsidRPr="00945698">
        <w:rPr>
          <w:b/>
          <w:i/>
          <w:color w:val="575755"/>
          <w:u w:val="single" w:color="575755"/>
          <w:lang w:val="en-US"/>
        </w:rPr>
        <w:t>Figure 4</w:t>
      </w:r>
      <w:r w:rsidRPr="00945698">
        <w:rPr>
          <w:rFonts w:ascii="Arial" w:eastAsia="Arial" w:hAnsi="Arial" w:cs="Arial"/>
          <w:b/>
          <w:i/>
          <w:color w:val="575755"/>
          <w:lang w:val="en-US"/>
        </w:rPr>
        <w:t xml:space="preserve"> </w:t>
      </w:r>
      <w:r w:rsidRPr="00945698">
        <w:rPr>
          <w:rFonts w:ascii="Arial" w:eastAsia="Arial" w:hAnsi="Arial" w:cs="Arial"/>
          <w:b/>
          <w:i/>
          <w:color w:val="575755"/>
          <w:lang w:val="en-US"/>
        </w:rPr>
        <w:tab/>
      </w:r>
      <w:r w:rsidRPr="00945698">
        <w:rPr>
          <w:b/>
          <w:i/>
          <w:color w:val="575755"/>
          <w:u w:val="single" w:color="575755"/>
          <w:lang w:val="en-US"/>
        </w:rPr>
        <w:t>Core business (key processes), of Trinity House</w:t>
      </w:r>
      <w:r w:rsidRPr="00945698">
        <w:rPr>
          <w:b/>
          <w:i/>
          <w:color w:val="575755"/>
          <w:lang w:val="en-US"/>
        </w:rPr>
        <w:t xml:space="preserve"> </w:t>
      </w:r>
    </w:p>
    <w:p w14:paraId="11FCEA1F" w14:textId="77777777" w:rsidR="00B21364" w:rsidRPr="00945698" w:rsidRDefault="00B21364">
      <w:pPr>
        <w:rPr>
          <w:lang w:val="en-US"/>
        </w:rPr>
        <w:sectPr w:rsidR="00B21364" w:rsidRPr="00945698">
          <w:headerReference w:type="even" r:id="rId23"/>
          <w:headerReference w:type="default" r:id="rId24"/>
          <w:footerReference w:type="even" r:id="rId25"/>
          <w:footerReference w:type="default" r:id="rId26"/>
          <w:headerReference w:type="first" r:id="rId27"/>
          <w:footerReference w:type="first" r:id="rId28"/>
          <w:pgSz w:w="11904" w:h="16840"/>
          <w:pgMar w:top="1134" w:right="791" w:bottom="1794" w:left="907" w:header="0" w:footer="853" w:gutter="0"/>
          <w:cols w:space="708"/>
        </w:sectPr>
      </w:pPr>
    </w:p>
    <w:p w14:paraId="2EAE6321" w14:textId="77777777" w:rsidR="00B21364" w:rsidRPr="00945698" w:rsidRDefault="00945698">
      <w:pPr>
        <w:spacing w:after="75" w:line="259" w:lineRule="auto"/>
        <w:ind w:left="0" w:firstLine="0"/>
        <w:rPr>
          <w:lang w:val="en-US"/>
        </w:rPr>
      </w:pPr>
      <w:r w:rsidRPr="00945698">
        <w:rPr>
          <w:sz w:val="20"/>
          <w:lang w:val="en-US"/>
        </w:rPr>
        <w:lastRenderedPageBreak/>
        <w:t xml:space="preserve"> </w:t>
      </w:r>
    </w:p>
    <w:p w14:paraId="731DC7D8" w14:textId="77777777" w:rsidR="00B21364" w:rsidRPr="00945698" w:rsidRDefault="00945698">
      <w:pPr>
        <w:spacing w:after="0" w:line="259" w:lineRule="auto"/>
        <w:ind w:left="-5"/>
        <w:rPr>
          <w:lang w:val="en-US"/>
          <w:rPrChange w:id="56" w:author="Saarela Sami" w:date="2020-03-11T20:10:00Z">
            <w:rPr/>
          </w:rPrChange>
        </w:rPr>
      </w:pPr>
      <w:r w:rsidRPr="00945698">
        <w:rPr>
          <w:b/>
          <w:color w:val="3F7DD9"/>
          <w:sz w:val="28"/>
          <w:lang w:val="en-US"/>
          <w:rPrChange w:id="57" w:author="Saarela Sami" w:date="2020-03-11T20:10:00Z">
            <w:rPr>
              <w:b/>
              <w:color w:val="3F7DD9"/>
              <w:sz w:val="28"/>
            </w:rPr>
          </w:rPrChange>
        </w:rPr>
        <w:t>A 2.</w:t>
      </w:r>
      <w:r w:rsidRPr="00945698">
        <w:rPr>
          <w:rFonts w:ascii="Arial" w:eastAsia="Arial" w:hAnsi="Arial" w:cs="Arial"/>
          <w:b/>
          <w:color w:val="3F7DD9"/>
          <w:sz w:val="28"/>
          <w:lang w:val="en-US"/>
          <w:rPrChange w:id="58" w:author="Saarela Sami" w:date="2020-03-11T20:10:00Z">
            <w:rPr>
              <w:rFonts w:ascii="Arial" w:eastAsia="Arial" w:hAnsi="Arial" w:cs="Arial"/>
              <w:b/>
              <w:color w:val="3F7DD9"/>
              <w:sz w:val="28"/>
            </w:rPr>
          </w:rPrChange>
        </w:rPr>
        <w:t xml:space="preserve"> </w:t>
      </w:r>
      <w:r w:rsidRPr="00945698">
        <w:rPr>
          <w:b/>
          <w:color w:val="3F7DC9"/>
          <w:sz w:val="24"/>
          <w:lang w:val="en-US"/>
          <w:rPrChange w:id="59" w:author="Saarela Sami" w:date="2020-03-11T20:10:00Z">
            <w:rPr>
              <w:b/>
              <w:color w:val="3F7DC9"/>
              <w:sz w:val="24"/>
            </w:rPr>
          </w:rPrChange>
        </w:rPr>
        <w:t>STATE PORTS ‐ SPAIN</w:t>
      </w:r>
      <w:r w:rsidRPr="00945698">
        <w:rPr>
          <w:rFonts w:ascii="Arial" w:eastAsia="Arial" w:hAnsi="Arial" w:cs="Arial"/>
          <w:sz w:val="24"/>
          <w:lang w:val="en-US"/>
          <w:rPrChange w:id="60" w:author="Saarela Sami" w:date="2020-03-11T20:10:00Z">
            <w:rPr>
              <w:rFonts w:ascii="Arial" w:eastAsia="Arial" w:hAnsi="Arial" w:cs="Arial"/>
              <w:sz w:val="24"/>
            </w:rPr>
          </w:rPrChange>
        </w:rPr>
        <w:t xml:space="preserve"> </w:t>
      </w:r>
      <w:r w:rsidRPr="00945698">
        <w:rPr>
          <w:b/>
          <w:color w:val="3F7DC9"/>
          <w:sz w:val="24"/>
          <w:lang w:val="en-US"/>
          <w:rPrChange w:id="61" w:author="Saarela Sami" w:date="2020-03-11T20:10:00Z">
            <w:rPr>
              <w:b/>
              <w:color w:val="3F7DC9"/>
              <w:sz w:val="24"/>
            </w:rPr>
          </w:rPrChange>
        </w:rPr>
        <w:t>STATE PORTS ‐ SPAIN</w:t>
      </w:r>
      <w:r w:rsidRPr="00945698">
        <w:rPr>
          <w:b/>
          <w:color w:val="3F7DC9"/>
          <w:sz w:val="28"/>
          <w:lang w:val="en-US"/>
          <w:rPrChange w:id="62" w:author="Saarela Sami" w:date="2020-03-11T20:10:00Z">
            <w:rPr>
              <w:b/>
              <w:color w:val="3F7DC9"/>
              <w:sz w:val="28"/>
            </w:rPr>
          </w:rPrChange>
        </w:rPr>
        <w:t xml:space="preserve"> </w:t>
      </w:r>
    </w:p>
    <w:p w14:paraId="5888A805" w14:textId="77777777" w:rsidR="00B21364" w:rsidRDefault="00945698">
      <w:pPr>
        <w:spacing w:after="97" w:line="259" w:lineRule="auto"/>
        <w:ind w:left="-30" w:firstLine="0"/>
      </w:pPr>
      <w:r>
        <w:rPr>
          <w:noProof/>
        </w:rPr>
        <mc:AlternateContent>
          <mc:Choice Requires="wpg">
            <w:drawing>
              <wp:inline distT="0" distB="0" distL="0" distR="0" wp14:anchorId="14C0D86F" wp14:editId="453BE986">
                <wp:extent cx="918972" cy="12192"/>
                <wp:effectExtent l="0" t="0" r="0" b="0"/>
                <wp:docPr id="29714" name="Group 29714"/>
                <wp:cNvGraphicFramePr/>
                <a:graphic xmlns:a="http://schemas.openxmlformats.org/drawingml/2006/main">
                  <a:graphicData uri="http://schemas.microsoft.com/office/word/2010/wordprocessingGroup">
                    <wpg:wgp>
                      <wpg:cNvGrpSpPr/>
                      <wpg:grpSpPr>
                        <a:xfrm>
                          <a:off x="0" y="0"/>
                          <a:ext cx="918972" cy="12192"/>
                          <a:chOff x="0" y="0"/>
                          <a:chExt cx="918972" cy="12192"/>
                        </a:xfrm>
                      </wpg:grpSpPr>
                      <wps:wsp>
                        <wps:cNvPr id="32189" name="Shape 32189"/>
                        <wps:cNvSpPr/>
                        <wps:spPr>
                          <a:xfrm>
                            <a:off x="0" y="0"/>
                            <a:ext cx="918972" cy="12192"/>
                          </a:xfrm>
                          <a:custGeom>
                            <a:avLst/>
                            <a:gdLst/>
                            <a:ahLst/>
                            <a:cxnLst/>
                            <a:rect l="0" t="0" r="0" b="0"/>
                            <a:pathLst>
                              <a:path w="918972" h="12192">
                                <a:moveTo>
                                  <a:pt x="0" y="0"/>
                                </a:moveTo>
                                <a:lnTo>
                                  <a:pt x="918972" y="0"/>
                                </a:lnTo>
                                <a:lnTo>
                                  <a:pt x="918972"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w:pict>
              <v:group id="Group 29714" style="width:72.36pt;height:0.960014pt;mso-position-horizontal-relative:char;mso-position-vertical-relative:line" coordsize="9189,121">
                <v:shape id="Shape 32190" style="position:absolute;width:9189;height:121;left:0;top:0;" coordsize="918972,12192" path="m0,0l918972,0l918972,12192l0,12192l0,0">
                  <v:stroke weight="0pt" endcap="flat" joinstyle="miter" miterlimit="10" on="false" color="#000000" opacity="0"/>
                  <v:fill on="true" color="#00548c"/>
                </v:shape>
              </v:group>
            </w:pict>
          </mc:Fallback>
        </mc:AlternateContent>
      </w:r>
      <w:r>
        <w:t xml:space="preserve"> </w:t>
      </w:r>
    </w:p>
    <w:p w14:paraId="0DA2C014" w14:textId="77777777" w:rsidR="00B21364" w:rsidRDefault="00945698">
      <w:pPr>
        <w:spacing w:after="9"/>
        <w:ind w:left="-5" w:right="83"/>
      </w:pPr>
      <w:r>
        <w:rPr>
          <w:noProof/>
        </w:rPr>
        <w:drawing>
          <wp:anchor distT="0" distB="0" distL="114300" distR="114300" simplePos="0" relativeHeight="251660288" behindDoc="0" locked="0" layoutInCell="1" allowOverlap="0" wp14:anchorId="267A934C" wp14:editId="47718760">
            <wp:simplePos x="0" y="0"/>
            <wp:positionH relativeFrom="page">
              <wp:posOffset>6855598</wp:posOffset>
            </wp:positionH>
            <wp:positionV relativeFrom="page">
              <wp:posOffset>0</wp:posOffset>
            </wp:positionV>
            <wp:extent cx="722376" cy="697992"/>
            <wp:effectExtent l="0" t="0" r="0" b="0"/>
            <wp:wrapTopAndBottom/>
            <wp:docPr id="29816" name="Picture 29816"/>
            <wp:cNvGraphicFramePr/>
            <a:graphic xmlns:a="http://schemas.openxmlformats.org/drawingml/2006/main">
              <a:graphicData uri="http://schemas.openxmlformats.org/drawingml/2006/picture">
                <pic:pic xmlns:pic="http://schemas.openxmlformats.org/drawingml/2006/picture">
                  <pic:nvPicPr>
                    <pic:cNvPr id="29816" name="Picture 29816"/>
                    <pic:cNvPicPr/>
                  </pic:nvPicPr>
                  <pic:blipFill>
                    <a:blip r:embed="rId29"/>
                    <a:stretch>
                      <a:fillRect/>
                    </a:stretch>
                  </pic:blipFill>
                  <pic:spPr>
                    <a:xfrm>
                      <a:off x="0" y="0"/>
                      <a:ext cx="722376" cy="697992"/>
                    </a:xfrm>
                    <a:prstGeom prst="rect">
                      <a:avLst/>
                    </a:prstGeom>
                  </pic:spPr>
                </pic:pic>
              </a:graphicData>
            </a:graphic>
          </wp:anchor>
        </w:drawing>
      </w:r>
      <w:r w:rsidRPr="00945698">
        <w:rPr>
          <w:lang w:val="en-US"/>
        </w:rPr>
        <w:t xml:space="preserve">The following example is the process map for the marine Aids to Navigation service of State Ports (Spain).  The Process Map is a matrix in which ‘horizontal’ relationships cross over a ‘vertical’ structure. The process relationships, reflected high, medium and low involvement, of the strategic and support processes through the key processes. </w:t>
      </w:r>
      <w:r>
        <w:rPr>
          <w:b/>
          <w:i/>
          <w:color w:val="575755"/>
          <w:u w:val="single" w:color="575755"/>
        </w:rPr>
        <w:t>Table 1</w:t>
      </w:r>
      <w:r>
        <w:rPr>
          <w:rFonts w:ascii="Arial" w:eastAsia="Arial" w:hAnsi="Arial" w:cs="Arial"/>
          <w:b/>
          <w:i/>
          <w:color w:val="575755"/>
        </w:rPr>
        <w:t xml:space="preserve"> </w:t>
      </w:r>
      <w:r>
        <w:rPr>
          <w:b/>
          <w:i/>
          <w:color w:val="575755"/>
          <w:u w:val="single" w:color="575755"/>
        </w:rPr>
        <w:t>Process map for marine Aids to Navigation</w:t>
      </w:r>
      <w:r>
        <w:rPr>
          <w:b/>
          <w:i/>
          <w:color w:val="575755"/>
        </w:rPr>
        <w:t xml:space="preserve"> </w:t>
      </w:r>
    </w:p>
    <w:tbl>
      <w:tblPr>
        <w:tblStyle w:val="TableGrid"/>
        <w:tblW w:w="14102" w:type="dxa"/>
        <w:tblInd w:w="6" w:type="dxa"/>
        <w:tblCellMar>
          <w:top w:w="86" w:type="dxa"/>
        </w:tblCellMar>
        <w:tblLook w:val="04A0" w:firstRow="1" w:lastRow="0" w:firstColumn="1" w:lastColumn="0" w:noHBand="0" w:noVBand="1"/>
      </w:tblPr>
      <w:tblGrid>
        <w:gridCol w:w="758"/>
        <w:gridCol w:w="422"/>
        <w:gridCol w:w="634"/>
        <w:gridCol w:w="421"/>
        <w:gridCol w:w="634"/>
        <w:gridCol w:w="634"/>
        <w:gridCol w:w="634"/>
        <w:gridCol w:w="4535"/>
        <w:gridCol w:w="824"/>
        <w:gridCol w:w="885"/>
        <w:gridCol w:w="635"/>
        <w:gridCol w:w="420"/>
        <w:gridCol w:w="420"/>
        <w:gridCol w:w="634"/>
        <w:gridCol w:w="634"/>
        <w:gridCol w:w="978"/>
      </w:tblGrid>
      <w:tr w:rsidR="00B21364" w14:paraId="4BC0F511" w14:textId="77777777">
        <w:trPr>
          <w:trHeight w:val="2620"/>
        </w:trPr>
        <w:tc>
          <w:tcPr>
            <w:tcW w:w="776" w:type="dxa"/>
            <w:tcBorders>
              <w:top w:val="single" w:sz="4" w:space="0" w:color="000000"/>
              <w:left w:val="single" w:sz="4" w:space="0" w:color="000000"/>
              <w:bottom w:val="single" w:sz="4" w:space="0" w:color="000000"/>
              <w:right w:val="single" w:sz="4" w:space="0" w:color="000000"/>
            </w:tcBorders>
          </w:tcPr>
          <w:p w14:paraId="37AF8733" w14:textId="77777777" w:rsidR="00B21364" w:rsidRDefault="00945698">
            <w:pPr>
              <w:spacing w:after="0" w:line="259" w:lineRule="auto"/>
              <w:ind w:left="170" w:firstLine="0"/>
            </w:pPr>
            <w:r>
              <w:rPr>
                <w:noProof/>
              </w:rPr>
              <mc:AlternateContent>
                <mc:Choice Requires="wpg">
                  <w:drawing>
                    <wp:inline distT="0" distB="0" distL="0" distR="0" wp14:anchorId="696353A0" wp14:editId="228C1497">
                      <wp:extent cx="288874" cy="1432842"/>
                      <wp:effectExtent l="0" t="0" r="0" b="0"/>
                      <wp:docPr id="28888" name="Group 28888"/>
                      <wp:cNvGraphicFramePr/>
                      <a:graphic xmlns:a="http://schemas.openxmlformats.org/drawingml/2006/main">
                        <a:graphicData uri="http://schemas.microsoft.com/office/word/2010/wordprocessingGroup">
                          <wpg:wgp>
                            <wpg:cNvGrpSpPr/>
                            <wpg:grpSpPr>
                              <a:xfrm>
                                <a:off x="0" y="0"/>
                                <a:ext cx="288874" cy="1432842"/>
                                <a:chOff x="0" y="0"/>
                                <a:chExt cx="288874" cy="1432842"/>
                              </a:xfrm>
                            </wpg:grpSpPr>
                            <wps:wsp>
                              <wps:cNvPr id="1861" name="Rectangle 1861"/>
                              <wps:cNvSpPr/>
                              <wps:spPr>
                                <a:xfrm rot="-5399999">
                                  <a:off x="-866645" y="393808"/>
                                  <a:ext cx="1905680" cy="172388"/>
                                </a:xfrm>
                                <a:prstGeom prst="rect">
                                  <a:avLst/>
                                </a:prstGeom>
                                <a:ln>
                                  <a:noFill/>
                                </a:ln>
                              </wps:spPr>
                              <wps:txbx>
                                <w:txbxContent>
                                  <w:p w14:paraId="7D3A70AA" w14:textId="77777777" w:rsidR="00945698" w:rsidRDefault="00945698">
                                    <w:pPr>
                                      <w:spacing w:after="160" w:line="259" w:lineRule="auto"/>
                                      <w:ind w:left="0" w:firstLine="0"/>
                                    </w:pPr>
                                    <w:r>
                                      <w:rPr>
                                        <w:sz w:val="20"/>
                                      </w:rPr>
                                      <w:t xml:space="preserve">General </w:t>
                                    </w:r>
                                    <w:r>
                                      <w:rPr>
                                        <w:sz w:val="20"/>
                                      </w:rPr>
                                      <w:t xml:space="preserve">Regulation specific </w:t>
                                    </w:r>
                                  </w:p>
                                </w:txbxContent>
                              </wps:txbx>
                              <wps:bodyPr horzOverflow="overflow" vert="horz" lIns="0" tIns="0" rIns="0" bIns="0" rtlCol="0">
                                <a:noAutofit/>
                              </wps:bodyPr>
                            </wps:wsp>
                            <wps:wsp>
                              <wps:cNvPr id="1862" name="Rectangle 1862"/>
                              <wps:cNvSpPr/>
                              <wps:spPr>
                                <a:xfrm rot="-5399999">
                                  <a:off x="-42344" y="1058850"/>
                                  <a:ext cx="575595" cy="172388"/>
                                </a:xfrm>
                                <a:prstGeom prst="rect">
                                  <a:avLst/>
                                </a:prstGeom>
                                <a:ln>
                                  <a:noFill/>
                                </a:ln>
                              </wps:spPr>
                              <wps:txbx>
                                <w:txbxContent>
                                  <w:p w14:paraId="70C1330C" w14:textId="77777777" w:rsidR="00945698" w:rsidRDefault="00945698">
                                    <w:pPr>
                                      <w:spacing w:after="160" w:line="259" w:lineRule="auto"/>
                                      <w:ind w:left="0" w:firstLine="0"/>
                                    </w:pPr>
                                    <w:r>
                                      <w:rPr>
                                        <w:sz w:val="20"/>
                                      </w:rPr>
                                      <w:t xml:space="preserve">to </w:t>
                                    </w:r>
                                    <w:r>
                                      <w:rPr>
                                        <w:sz w:val="20"/>
                                      </w:rPr>
                                      <w:t xml:space="preserve">AtoN </w:t>
                                    </w:r>
                                  </w:p>
                                </w:txbxContent>
                              </wps:txbx>
                              <wps:bodyPr horzOverflow="overflow" vert="horz" lIns="0" tIns="0" rIns="0" bIns="0" rtlCol="0">
                                <a:noAutofit/>
                              </wps:bodyPr>
                            </wps:wsp>
                          </wpg:wgp>
                        </a:graphicData>
                      </a:graphic>
                    </wp:inline>
                  </w:drawing>
                </mc:Choice>
                <mc:Fallback>
                  <w:pict>
                    <v:group id="Group 28888" o:spid="_x0000_s1319" style="width:22.75pt;height:112.8pt;mso-position-horizontal-relative:char;mso-position-vertical-relative:line" coordsize="2888,14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">
                      <v:rect id="Rectangle 1861" o:spid="_x0000_s1320" style="position:absolute;left:-8666;top:3938;width:1905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" filled="f" stroked="f">
                        <v:textbox inset="0,0,0,0">
                          <w:txbxContent>
                            <w:p w:rsidR="00945698" w:rsidRDefault="00945698">
                              <w:pPr>
                                <w:spacing w:after="160" w:line="259" w:lineRule="auto"/>
                                <w:ind w:left="0" w:firstLine="0"/>
                              </w:pPr>
                              <w:r>
                                <w:rPr>
                                  <w:sz w:val="20"/>
                                </w:rPr>
                                <w:t xml:space="preserve">General </w:t>
                              </w:r>
                              <w:proofErr w:type="spellStart"/>
                              <w:r>
                                <w:rPr>
                                  <w:sz w:val="20"/>
                                </w:rPr>
                                <w:t>Regulation</w:t>
                              </w:r>
                              <w:proofErr w:type="spellEnd"/>
                              <w:r>
                                <w:rPr>
                                  <w:sz w:val="20"/>
                                </w:rPr>
                                <w:t xml:space="preserve"> </w:t>
                              </w:r>
                              <w:proofErr w:type="spellStart"/>
                              <w:r>
                                <w:rPr>
                                  <w:sz w:val="20"/>
                                </w:rPr>
                                <w:t>specific</w:t>
                              </w:r>
                              <w:proofErr w:type="spellEnd"/>
                              <w:r>
                                <w:rPr>
                                  <w:sz w:val="20"/>
                                </w:rPr>
                                <w:t xml:space="preserve"> </w:t>
                              </w:r>
                            </w:p>
                          </w:txbxContent>
                        </v:textbox>
                      </v:rect>
                      <v:rect id="Rectangle 1862" o:spid="_x0000_s1321" style="position:absolute;left:-424;top:10588;width:575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" filled="f" stroked="f">
                        <v:textbox inset="0,0,0,0">
                          <w:txbxContent>
                            <w:p w:rsidR="00945698" w:rsidRDefault="00945698">
                              <w:pPr>
                                <w:spacing w:after="160" w:line="259" w:lineRule="auto"/>
                                <w:ind w:left="0" w:firstLine="0"/>
                              </w:pPr>
                              <w:r>
                                <w:rPr>
                                  <w:sz w:val="20"/>
                                </w:rPr>
                                <w:t xml:space="preserve">to </w:t>
                              </w:r>
                              <w:proofErr w:type="spellStart"/>
                              <w:r>
                                <w:rPr>
                                  <w:sz w:val="20"/>
                                </w:rPr>
                                <w:t>AtoN</w:t>
                              </w:r>
                              <w:proofErr w:type="spellEnd"/>
                              <w:r>
                                <w:rPr>
                                  <w:sz w:val="20"/>
                                </w:rPr>
                                <w:t xml:space="preserve"> </w:t>
                              </w:r>
                            </w:p>
                          </w:txbxContent>
                        </v:textbox>
                      </v:rect>
                      <w10:anchorlock/>
                    </v:group>
                  </w:pict>
                </mc:Fallback>
              </mc:AlternateContent>
            </w:r>
          </w:p>
        </w:tc>
        <w:tc>
          <w:tcPr>
            <w:tcW w:w="427" w:type="dxa"/>
            <w:tcBorders>
              <w:top w:val="single" w:sz="4" w:space="0" w:color="000000"/>
              <w:left w:val="single" w:sz="4" w:space="0" w:color="000000"/>
              <w:bottom w:val="single" w:sz="4" w:space="0" w:color="000000"/>
              <w:right w:val="single" w:sz="4" w:space="0" w:color="000000"/>
            </w:tcBorders>
          </w:tcPr>
          <w:p w14:paraId="3ED05429" w14:textId="77777777" w:rsidR="00B21364" w:rsidRDefault="00945698">
            <w:pPr>
              <w:spacing w:after="0" w:line="259" w:lineRule="auto"/>
              <w:ind w:left="-46" w:firstLine="0"/>
            </w:pPr>
            <w:r>
              <w:rPr>
                <w:noProof/>
              </w:rPr>
              <mc:AlternateContent>
                <mc:Choice Requires="wpg">
                  <w:drawing>
                    <wp:inline distT="0" distB="0" distL="0" distR="0" wp14:anchorId="72FEBB2C" wp14:editId="315F6A6A">
                      <wp:extent cx="268300" cy="954456"/>
                      <wp:effectExtent l="0" t="0" r="0" b="0"/>
                      <wp:docPr id="28901" name="Group 28901"/>
                      <wp:cNvGraphicFramePr/>
                      <a:graphic xmlns:a="http://schemas.openxmlformats.org/drawingml/2006/main">
                        <a:graphicData uri="http://schemas.microsoft.com/office/word/2010/wordprocessingGroup">
                          <wpg:wgp>
                            <wpg:cNvGrpSpPr/>
                            <wpg:grpSpPr>
                              <a:xfrm>
                                <a:off x="0" y="0"/>
                                <a:ext cx="268300" cy="954456"/>
                                <a:chOff x="0" y="0"/>
                                <a:chExt cx="268300" cy="954456"/>
                              </a:xfrm>
                            </wpg:grpSpPr>
                            <wps:wsp>
                              <wps:cNvPr id="26014" name="Rectangle 26014"/>
                              <wps:cNvSpPr/>
                              <wps:spPr>
                                <a:xfrm rot="-5399999">
                                  <a:off x="-73367" y="708701"/>
                                  <a:ext cx="1130762" cy="172388"/>
                                </a:xfrm>
                                <a:prstGeom prst="rect">
                                  <a:avLst/>
                                </a:prstGeom>
                                <a:ln>
                                  <a:noFill/>
                                </a:ln>
                              </wps:spPr>
                              <wps:txbx>
                                <w:txbxContent>
                                  <w:p w14:paraId="79E048EC" w14:textId="77777777" w:rsidR="00945698" w:rsidRDefault="00945698">
                                    <w:pPr>
                                      <w:spacing w:after="160" w:line="259" w:lineRule="auto"/>
                                      <w:ind w:left="0" w:firstLine="0"/>
                                    </w:pPr>
                                    <w:r>
                                      <w:rPr>
                                        <w:sz w:val="20"/>
                                      </w:rPr>
                                      <w:t>(</w:t>
                                    </w:r>
                                  </w:p>
                                </w:txbxContent>
                              </wps:txbx>
                              <wps:bodyPr horzOverflow="overflow" vert="horz" lIns="0" tIns="0" rIns="0" bIns="0" rtlCol="0">
                                <a:noAutofit/>
                              </wps:bodyPr>
                            </wps:wsp>
                            <wps:wsp>
                              <wps:cNvPr id="26016" name="Rectangle 26016"/>
                              <wps:cNvSpPr/>
                              <wps:spPr>
                                <a:xfrm rot="-5399999">
                                  <a:off x="-479141" y="302926"/>
                                  <a:ext cx="1130762" cy="172388"/>
                                </a:xfrm>
                                <a:prstGeom prst="rect">
                                  <a:avLst/>
                                </a:prstGeom>
                                <a:ln>
                                  <a:noFill/>
                                </a:ln>
                              </wps:spPr>
                              <wps:txbx>
                                <w:txbxContent>
                                  <w:p w14:paraId="5CEC7573" w14:textId="77777777" w:rsidR="00945698" w:rsidRDefault="00945698">
                                    <w:pPr>
                                      <w:spacing w:after="160" w:line="259" w:lineRule="auto"/>
                                      <w:ind w:left="0" w:firstLine="0"/>
                                    </w:pPr>
                                    <w:r>
                                      <w:rPr>
                                        <w:sz w:val="20"/>
                                      </w:rPr>
                                      <w:t>OMIIALAPdE</w:t>
                                    </w:r>
                                  </w:p>
                                </w:txbxContent>
                              </wps:txbx>
                              <wps:bodyPr horzOverflow="overflow" vert="horz" lIns="0" tIns="0" rIns="0" bIns="0" rtlCol="0">
                                <a:noAutofit/>
                              </wps:bodyPr>
                            </wps:wsp>
                            <wps:wsp>
                              <wps:cNvPr id="26015" name="Rectangle 26015"/>
                              <wps:cNvSpPr/>
                              <wps:spPr>
                                <a:xfrm rot="-5399999">
                                  <a:off x="-884916" y="-102848"/>
                                  <a:ext cx="1130762" cy="172388"/>
                                </a:xfrm>
                                <a:prstGeom prst="rect">
                                  <a:avLst/>
                                </a:prstGeom>
                                <a:ln>
                                  <a:noFill/>
                                </a:ln>
                              </wps:spPr>
                              <wps:txbx>
                                <w:txbxContent>
                                  <w:p w14:paraId="15DFEB98" w14:textId="77777777" w:rsidR="00945698" w:rsidRDefault="00945698">
                                    <w:pPr>
                                      <w:spacing w:after="160" w:line="259" w:lineRule="auto"/>
                                      <w:ind w:left="0" w:firstLine="0"/>
                                    </w:pPr>
                                    <w:r>
                                      <w:rPr>
                                        <w:sz w:val="20"/>
                                      </w:rPr>
                                      <w:t>)</w:t>
                                    </w:r>
                                  </w:p>
                                </w:txbxContent>
                              </wps:txbx>
                              <wps:bodyPr horzOverflow="overflow" vert="horz" lIns="0" tIns="0" rIns="0" bIns="0" rtlCol="0">
                                <a:noAutofit/>
                              </wps:bodyPr>
                            </wps:wsp>
                            <wps:wsp>
                              <wps:cNvPr id="1864" name="Rectangle 1864"/>
                              <wps:cNvSpPr/>
                              <wps:spPr>
                                <a:xfrm rot="-5399999">
                                  <a:off x="-409833" y="233549"/>
                                  <a:ext cx="1269427" cy="172388"/>
                                </a:xfrm>
                                <a:prstGeom prst="rect">
                                  <a:avLst/>
                                </a:prstGeom>
                                <a:ln>
                                  <a:noFill/>
                                </a:ln>
                              </wps:spPr>
                              <wps:txbx>
                                <w:txbxContent>
                                  <w:p w14:paraId="5B5D4FDD" w14:textId="77777777" w:rsidR="00945698" w:rsidRDefault="00945698">
                                    <w:pPr>
                                      <w:spacing w:after="160" w:line="259" w:lineRule="auto"/>
                                      <w:ind w:left="0" w:firstLine="0"/>
                                    </w:pPr>
                                    <w:r>
                                      <w:rPr>
                                        <w:sz w:val="20"/>
                                      </w:rPr>
                                      <w:t xml:space="preserve">User Participation </w:t>
                                    </w:r>
                                  </w:p>
                                </w:txbxContent>
                              </wps:txbx>
                              <wps:bodyPr horzOverflow="overflow" vert="horz" lIns="0" tIns="0" rIns="0" bIns="0" rtlCol="0">
                                <a:noAutofit/>
                              </wps:bodyPr>
                            </wps:wsp>
                          </wpg:wgp>
                        </a:graphicData>
                      </a:graphic>
                    </wp:inline>
                  </w:drawing>
                </mc:Choice>
                <mc:Fallback>
                  <w:pict>
                    <v:group id="Group 28901" o:spid="_x0000_s1322" style="width:21.15pt;height:75.15pt;mso-position-horizontal-relative:char;mso-position-vertical-relative:line" coordsize="2683,9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">
                      <v:rect id="Rectangle 26014" o:spid="_x0000_s1323" style="position:absolute;left:-734;top:7087;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" filled="f" stroked="f">
                        <v:textbox inset="0,0,0,0">
                          <w:txbxContent>
                            <w:p w:rsidR="00945698" w:rsidRDefault="00945698">
                              <w:pPr>
                                <w:spacing w:after="160" w:line="259" w:lineRule="auto"/>
                                <w:ind w:left="0" w:firstLine="0"/>
                              </w:pPr>
                              <w:r>
                                <w:rPr>
                                  <w:sz w:val="20"/>
                                </w:rPr>
                                <w:t>(</w:t>
                              </w:r>
                            </w:p>
                          </w:txbxContent>
                        </v:textbox>
                      </v:rect>
                      <v:rect id="Rectangle 26016" o:spid="_x0000_s1324" style="position:absolute;left:-4792;top:3030;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20"/>
                                </w:rPr>
                                <w:t>OMIIALAPdE</w:t>
                              </w:r>
                              <w:proofErr w:type="spellEnd"/>
                            </w:p>
                          </w:txbxContent>
                        </v:textbox>
                      </v:rect>
                      <v:rect id="Rectangle 26015" o:spid="_x0000_s1325" style="position:absolute;left:-8849;top:-1028;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" filled="f" stroked="f">
                        <v:textbox inset="0,0,0,0">
                          <w:txbxContent>
                            <w:p w:rsidR="00945698" w:rsidRDefault="00945698">
                              <w:pPr>
                                <w:spacing w:after="160" w:line="259" w:lineRule="auto"/>
                                <w:ind w:left="0" w:firstLine="0"/>
                              </w:pPr>
                              <w:r>
                                <w:rPr>
                                  <w:sz w:val="20"/>
                                </w:rPr>
                                <w:t>)</w:t>
                              </w:r>
                            </w:p>
                          </w:txbxContent>
                        </v:textbox>
                      </v:rect>
                      <v:rect id="Rectangle 1864" o:spid="_x0000_s1326" style="position:absolute;left:-4099;top:2336;width:1269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" filled="f" stroked="f">
                        <v:textbox inset="0,0,0,0">
                          <w:txbxContent>
                            <w:p w:rsidR="00945698" w:rsidRDefault="00945698">
                              <w:pPr>
                                <w:spacing w:after="160" w:line="259" w:lineRule="auto"/>
                                <w:ind w:left="0" w:firstLine="0"/>
                              </w:pPr>
                              <w:r>
                                <w:rPr>
                                  <w:sz w:val="20"/>
                                </w:rPr>
                                <w:t xml:space="preserve">User </w:t>
                              </w:r>
                              <w:proofErr w:type="spellStart"/>
                              <w:r>
                                <w:rPr>
                                  <w:sz w:val="20"/>
                                </w:rPr>
                                <w:t>Participation</w:t>
                              </w:r>
                              <w:proofErr w:type="spellEnd"/>
                              <w:r>
                                <w:rPr>
                                  <w:sz w:val="20"/>
                                </w:rPr>
                                <w:t xml:space="preserve"> </w:t>
                              </w:r>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25CDB085" w14:textId="77777777" w:rsidR="00B21364" w:rsidRDefault="00945698">
            <w:pPr>
              <w:spacing w:after="0" w:line="259" w:lineRule="auto"/>
              <w:ind w:left="170" w:right="-59" w:firstLine="0"/>
            </w:pPr>
            <w:r>
              <w:rPr>
                <w:noProof/>
              </w:rPr>
              <mc:AlternateContent>
                <mc:Choice Requires="wpg">
                  <w:drawing>
                    <wp:inline distT="0" distB="0" distL="0" distR="0" wp14:anchorId="34823FD9" wp14:editId="03D82B6C">
                      <wp:extent cx="288868" cy="1256124"/>
                      <wp:effectExtent l="0" t="0" r="0" b="0"/>
                      <wp:docPr id="28914" name="Group 28914"/>
                      <wp:cNvGraphicFramePr/>
                      <a:graphic xmlns:a="http://schemas.openxmlformats.org/drawingml/2006/main">
                        <a:graphicData uri="http://schemas.microsoft.com/office/word/2010/wordprocessingGroup">
                          <wpg:wgp>
                            <wpg:cNvGrpSpPr/>
                            <wpg:grpSpPr>
                              <a:xfrm>
                                <a:off x="0" y="0"/>
                                <a:ext cx="288868" cy="1256124"/>
                                <a:chOff x="0" y="0"/>
                                <a:chExt cx="288868" cy="1256124"/>
                              </a:xfrm>
                            </wpg:grpSpPr>
                            <wps:wsp>
                              <wps:cNvPr id="1865" name="Rectangle 1865"/>
                              <wps:cNvSpPr/>
                              <wps:spPr>
                                <a:xfrm rot="-5399999">
                                  <a:off x="-749127" y="334607"/>
                                  <a:ext cx="1670646" cy="172388"/>
                                </a:xfrm>
                                <a:prstGeom prst="rect">
                                  <a:avLst/>
                                </a:prstGeom>
                                <a:ln>
                                  <a:noFill/>
                                </a:ln>
                              </wps:spPr>
                              <wps:txbx>
                                <w:txbxContent>
                                  <w:p w14:paraId="39B921D3" w14:textId="77777777" w:rsidR="00945698" w:rsidRDefault="00945698">
                                    <w:pPr>
                                      <w:spacing w:after="160" w:line="259" w:lineRule="auto"/>
                                      <w:ind w:left="0" w:firstLine="0"/>
                                    </w:pPr>
                                    <w:r>
                                      <w:rPr>
                                        <w:sz w:val="20"/>
                                      </w:rPr>
                                      <w:t xml:space="preserve">Communication, </w:t>
                                    </w:r>
                                    <w:r>
                                      <w:rPr>
                                        <w:sz w:val="20"/>
                                      </w:rPr>
                                      <w:t xml:space="preserve">image, </w:t>
                                    </w:r>
                                  </w:p>
                                </w:txbxContent>
                              </wps:txbx>
                              <wps:bodyPr horzOverflow="overflow" vert="horz" lIns="0" tIns="0" rIns="0" bIns="0" rtlCol="0">
                                <a:noAutofit/>
                              </wps:bodyPr>
                            </wps:wsp>
                            <wps:wsp>
                              <wps:cNvPr id="1866" name="Rectangle 1866"/>
                              <wps:cNvSpPr/>
                              <wps:spPr>
                                <a:xfrm rot="-5399999">
                                  <a:off x="-416776" y="507706"/>
                                  <a:ext cx="1324449" cy="172388"/>
                                </a:xfrm>
                                <a:prstGeom prst="rect">
                                  <a:avLst/>
                                </a:prstGeom>
                                <a:ln>
                                  <a:noFill/>
                                </a:ln>
                              </wps:spPr>
                              <wps:txbx>
                                <w:txbxContent>
                                  <w:p w14:paraId="7D68C97D" w14:textId="77777777" w:rsidR="00945698" w:rsidRDefault="00945698">
                                    <w:pPr>
                                      <w:spacing w:after="160" w:line="259" w:lineRule="auto"/>
                                      <w:ind w:left="0" w:firstLine="0"/>
                                    </w:pPr>
                                    <w:r>
                                      <w:rPr>
                                        <w:sz w:val="20"/>
                                      </w:rPr>
                                      <w:t>presenceinSociety</w:t>
                                    </w:r>
                                  </w:p>
                                </w:txbxContent>
                              </wps:txbx>
                              <wps:bodyPr horzOverflow="overflow" vert="horz" lIns="0" tIns="0" rIns="0" bIns="0" rtlCol="0">
                                <a:noAutofit/>
                              </wps:bodyPr>
                            </wps:wsp>
                          </wpg:wgp>
                        </a:graphicData>
                      </a:graphic>
                    </wp:inline>
                  </w:drawing>
                </mc:Choice>
                <mc:Fallback>
                  <w:pict>
                    <v:group id="Group 28914" o:spid="_x0000_s1327" style="width:22.75pt;height:98.9pt;mso-position-horizontal-relative:char;mso-position-vertical-relative:line" coordsize="2888,12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">
                      <v:rect id="Rectangle 1865" o:spid="_x0000_s1328" style="position:absolute;left:-7491;top:3346;width:167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20"/>
                                </w:rPr>
                                <w:t>Communication</w:t>
                              </w:r>
                              <w:proofErr w:type="spellEnd"/>
                              <w:r>
                                <w:rPr>
                                  <w:sz w:val="20"/>
                                </w:rPr>
                                <w:t xml:space="preserve">, image, </w:t>
                              </w:r>
                            </w:p>
                          </w:txbxContent>
                        </v:textbox>
                      </v:rect>
                      <v:rect id="Rectangle 1866" o:spid="_x0000_s1329" style="position:absolute;left:-4168;top:5077;width:1324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presenceinSociety</w:t>
                              </w:r>
                              <w:proofErr w:type="spellEnd"/>
                            </w:p>
                          </w:txbxContent>
                        </v:textbox>
                      </v:rect>
                      <w10:anchorlock/>
                    </v:group>
                  </w:pict>
                </mc:Fallback>
              </mc:AlternateContent>
            </w:r>
          </w:p>
        </w:tc>
        <w:tc>
          <w:tcPr>
            <w:tcW w:w="426" w:type="dxa"/>
            <w:tcBorders>
              <w:top w:val="single" w:sz="4" w:space="0" w:color="000000"/>
              <w:left w:val="single" w:sz="4" w:space="0" w:color="000000"/>
              <w:bottom w:val="single" w:sz="4" w:space="0" w:color="000000"/>
              <w:right w:val="single" w:sz="4" w:space="0" w:color="000000"/>
            </w:tcBorders>
          </w:tcPr>
          <w:p w14:paraId="3806B97F" w14:textId="77777777" w:rsidR="00B21364" w:rsidRDefault="00945698">
            <w:pPr>
              <w:spacing w:after="0" w:line="259" w:lineRule="auto"/>
              <w:ind w:left="171" w:firstLine="0"/>
            </w:pPr>
            <w:r>
              <w:rPr>
                <w:noProof/>
              </w:rPr>
              <mc:AlternateContent>
                <mc:Choice Requires="wpg">
                  <w:drawing>
                    <wp:inline distT="0" distB="0" distL="0" distR="0" wp14:anchorId="17067B92" wp14:editId="6EBF3F64">
                      <wp:extent cx="129615" cy="1135411"/>
                      <wp:effectExtent l="0" t="0" r="0" b="0"/>
                      <wp:docPr id="28918" name="Group 28918"/>
                      <wp:cNvGraphicFramePr/>
                      <a:graphic xmlns:a="http://schemas.openxmlformats.org/drawingml/2006/main">
                        <a:graphicData uri="http://schemas.microsoft.com/office/word/2010/wordprocessingGroup">
                          <wpg:wgp>
                            <wpg:cNvGrpSpPr/>
                            <wpg:grpSpPr>
                              <a:xfrm>
                                <a:off x="0" y="0"/>
                                <a:ext cx="129615" cy="1135411"/>
                                <a:chOff x="0" y="0"/>
                                <a:chExt cx="129615" cy="1135411"/>
                              </a:xfrm>
                            </wpg:grpSpPr>
                            <wps:wsp>
                              <wps:cNvPr id="1867" name="Rectangle 1867"/>
                              <wps:cNvSpPr/>
                              <wps:spPr>
                                <a:xfrm rot="-5399999">
                                  <a:off x="-668854" y="294169"/>
                                  <a:ext cx="1510097" cy="172388"/>
                                </a:xfrm>
                                <a:prstGeom prst="rect">
                                  <a:avLst/>
                                </a:prstGeom>
                                <a:ln>
                                  <a:noFill/>
                                </a:ln>
                              </wps:spPr>
                              <wps:txbx>
                                <w:txbxContent>
                                  <w:p w14:paraId="18DEE38E" w14:textId="77777777" w:rsidR="00945698" w:rsidRDefault="00945698">
                                    <w:pPr>
                                      <w:spacing w:after="160" w:line="259" w:lineRule="auto"/>
                                      <w:ind w:left="0" w:firstLine="0"/>
                                    </w:pPr>
                                    <w:r>
                                      <w:rPr>
                                        <w:sz w:val="20"/>
                                      </w:rPr>
                                      <w:t xml:space="preserve">Management Control </w:t>
                                    </w:r>
                                  </w:p>
                                </w:txbxContent>
                              </wps:txbx>
                              <wps:bodyPr horzOverflow="overflow" vert="horz" lIns="0" tIns="0" rIns="0" bIns="0" rtlCol="0">
                                <a:noAutofit/>
                              </wps:bodyPr>
                            </wps:wsp>
                          </wpg:wgp>
                        </a:graphicData>
                      </a:graphic>
                    </wp:inline>
                  </w:drawing>
                </mc:Choice>
                <mc:Fallback>
                  <w:pict>
                    <v:group id="Group 28918" o:spid="_x0000_s1330" style="width:10.2pt;height:89.4pt;mso-position-horizontal-relative:char;mso-position-vertical-relative:line" coordsize="1296,1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">
                      <v:rect id="Rectangle 1867" o:spid="_x0000_s1331" style="position:absolute;left:-6688;top:2942;width:1510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" filled="f" stroked="f">
                        <v:textbox inset="0,0,0,0">
                          <w:txbxContent>
                            <w:p w:rsidR="00945698" w:rsidRDefault="00945698">
                              <w:pPr>
                                <w:spacing w:after="160" w:line="259" w:lineRule="auto"/>
                                <w:ind w:left="0" w:firstLine="0"/>
                              </w:pPr>
                              <w:r>
                                <w:rPr>
                                  <w:sz w:val="20"/>
                                </w:rPr>
                                <w:t xml:space="preserve">Management Control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39CC8D90" w14:textId="77777777" w:rsidR="00B21364" w:rsidRDefault="00945698">
            <w:pPr>
              <w:spacing w:after="0" w:line="259" w:lineRule="auto"/>
              <w:ind w:left="171" w:right="-57" w:firstLine="0"/>
            </w:pPr>
            <w:r>
              <w:rPr>
                <w:noProof/>
              </w:rPr>
              <mc:AlternateContent>
                <mc:Choice Requires="wpg">
                  <w:drawing>
                    <wp:inline distT="0" distB="0" distL="0" distR="0" wp14:anchorId="39EFD7BD" wp14:editId="4134439A">
                      <wp:extent cx="288117" cy="1534391"/>
                      <wp:effectExtent l="0" t="0" r="0" b="0"/>
                      <wp:docPr id="28922" name="Group 28922"/>
                      <wp:cNvGraphicFramePr/>
                      <a:graphic xmlns:a="http://schemas.openxmlformats.org/drawingml/2006/main">
                        <a:graphicData uri="http://schemas.microsoft.com/office/word/2010/wordprocessingGroup">
                          <wpg:wgp>
                            <wpg:cNvGrpSpPr/>
                            <wpg:grpSpPr>
                              <a:xfrm>
                                <a:off x="0" y="0"/>
                                <a:ext cx="288117" cy="1534391"/>
                                <a:chOff x="0" y="0"/>
                                <a:chExt cx="288117" cy="1534391"/>
                              </a:xfrm>
                            </wpg:grpSpPr>
                            <wps:wsp>
                              <wps:cNvPr id="1868" name="Rectangle 1868"/>
                              <wps:cNvSpPr/>
                              <wps:spPr>
                                <a:xfrm rot="-5399999">
                                  <a:off x="-934175" y="427827"/>
                                  <a:ext cx="2040740" cy="172388"/>
                                </a:xfrm>
                                <a:prstGeom prst="rect">
                                  <a:avLst/>
                                </a:prstGeom>
                                <a:ln>
                                  <a:noFill/>
                                </a:ln>
                              </wps:spPr>
                              <wps:txbx>
                                <w:txbxContent>
                                  <w:p w14:paraId="2DDEF054" w14:textId="77777777" w:rsidR="00945698" w:rsidRDefault="00945698">
                                    <w:pPr>
                                      <w:spacing w:after="160" w:line="259" w:lineRule="auto"/>
                                      <w:ind w:left="0" w:firstLine="0"/>
                                    </w:pPr>
                                    <w:r>
                                      <w:rPr>
                                        <w:sz w:val="20"/>
                                      </w:rPr>
                                      <w:t xml:space="preserve">Preparation of standards and </w:t>
                                    </w:r>
                                  </w:p>
                                </w:txbxContent>
                              </wps:txbx>
                              <wps:bodyPr horzOverflow="overflow" vert="horz" lIns="0" tIns="0" rIns="0" bIns="0" rtlCol="0">
                                <a:noAutofit/>
                              </wps:bodyPr>
                            </wps:wsp>
                            <wps:wsp>
                              <wps:cNvPr id="1869" name="Rectangle 1869"/>
                              <wps:cNvSpPr/>
                              <wps:spPr>
                                <a:xfrm rot="-5399999">
                                  <a:off x="-383213" y="820287"/>
                                  <a:ext cx="1255819" cy="172388"/>
                                </a:xfrm>
                                <a:prstGeom prst="rect">
                                  <a:avLst/>
                                </a:prstGeom>
                                <a:ln>
                                  <a:noFill/>
                                </a:ln>
                              </wps:spPr>
                              <wps:txbx>
                                <w:txbxContent>
                                  <w:p w14:paraId="6286A47E" w14:textId="77777777" w:rsidR="00945698" w:rsidRDefault="00945698">
                                    <w:pPr>
                                      <w:spacing w:after="160" w:line="259" w:lineRule="auto"/>
                                      <w:ind w:left="0" w:firstLine="0"/>
                                    </w:pPr>
                                    <w:r>
                                      <w:rPr>
                                        <w:sz w:val="20"/>
                                      </w:rPr>
                                      <w:t>recommendations</w:t>
                                    </w:r>
                                  </w:p>
                                </w:txbxContent>
                              </wps:txbx>
                              <wps:bodyPr horzOverflow="overflow" vert="horz" lIns="0" tIns="0" rIns="0" bIns="0" rtlCol="0">
                                <a:noAutofit/>
                              </wps:bodyPr>
                            </wps:wsp>
                          </wpg:wgp>
                        </a:graphicData>
                      </a:graphic>
                    </wp:inline>
                  </w:drawing>
                </mc:Choice>
                <mc:Fallback>
                  <w:pict>
                    <v:group id="Group 28922" o:spid="_x0000_s1332" style="width:22.7pt;height:120.8pt;mso-position-horizontal-relative:char;mso-position-vertical-relative:line" coordsize="2881,15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">
                      <v:rect id="Rectangle 1868" o:spid="_x0000_s1333" style="position:absolute;left:-9341;top:4278;width:204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20"/>
                                </w:rPr>
                                <w:t>Preparation</w:t>
                              </w:r>
                              <w:proofErr w:type="spellEnd"/>
                              <w:r>
                                <w:rPr>
                                  <w:sz w:val="20"/>
                                </w:rPr>
                                <w:t xml:space="preserve"> of </w:t>
                              </w:r>
                              <w:proofErr w:type="spellStart"/>
                              <w:r>
                                <w:rPr>
                                  <w:sz w:val="20"/>
                                </w:rPr>
                                <w:t>standards</w:t>
                              </w:r>
                              <w:proofErr w:type="spellEnd"/>
                              <w:r>
                                <w:rPr>
                                  <w:sz w:val="20"/>
                                </w:rPr>
                                <w:t xml:space="preserve"> and </w:t>
                              </w:r>
                            </w:p>
                          </w:txbxContent>
                        </v:textbox>
                      </v:rect>
                      <v:rect id="Rectangle 1869" o:spid="_x0000_s1334" style="position:absolute;left:-3832;top:8202;width:1255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recommendations</w:t>
                              </w:r>
                              <w:proofErr w:type="spellEnd"/>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62615F7F" w14:textId="77777777" w:rsidR="00B21364" w:rsidRDefault="00945698">
            <w:pPr>
              <w:spacing w:after="0" w:line="259" w:lineRule="auto"/>
              <w:ind w:left="170" w:right="-59" w:firstLine="0"/>
            </w:pPr>
            <w:r>
              <w:rPr>
                <w:noProof/>
              </w:rPr>
              <mc:AlternateContent>
                <mc:Choice Requires="wpg">
                  <w:drawing>
                    <wp:inline distT="0" distB="0" distL="0" distR="0" wp14:anchorId="0D1251E6" wp14:editId="12DCAE10">
                      <wp:extent cx="288873" cy="1338127"/>
                      <wp:effectExtent l="0" t="0" r="0" b="0"/>
                      <wp:docPr id="28928" name="Group 28928"/>
                      <wp:cNvGraphicFramePr/>
                      <a:graphic xmlns:a="http://schemas.openxmlformats.org/drawingml/2006/main">
                        <a:graphicData uri="http://schemas.microsoft.com/office/word/2010/wordprocessingGroup">
                          <wpg:wgp>
                            <wpg:cNvGrpSpPr/>
                            <wpg:grpSpPr>
                              <a:xfrm>
                                <a:off x="0" y="0"/>
                                <a:ext cx="288873" cy="1338127"/>
                                <a:chOff x="0" y="0"/>
                                <a:chExt cx="288873" cy="1338127"/>
                              </a:xfrm>
                            </wpg:grpSpPr>
                            <wps:wsp>
                              <wps:cNvPr id="1870" name="Rectangle 1870"/>
                              <wps:cNvSpPr/>
                              <wps:spPr>
                                <a:xfrm rot="-5399999">
                                  <a:off x="-803659" y="362078"/>
                                  <a:ext cx="1779709" cy="172388"/>
                                </a:xfrm>
                                <a:prstGeom prst="rect">
                                  <a:avLst/>
                                </a:prstGeom>
                                <a:ln>
                                  <a:noFill/>
                                </a:ln>
                              </wps:spPr>
                              <wps:txbx>
                                <w:txbxContent>
                                  <w:p w14:paraId="7DDFDCA6" w14:textId="77777777" w:rsidR="00945698" w:rsidRDefault="00945698">
                                    <w:pPr>
                                      <w:spacing w:after="160" w:line="259" w:lineRule="auto"/>
                                      <w:ind w:left="0" w:firstLine="0"/>
                                    </w:pPr>
                                    <w:r>
                                      <w:rPr>
                                        <w:sz w:val="20"/>
                                      </w:rPr>
                                      <w:t xml:space="preserve">Strategic planning for the </w:t>
                                    </w:r>
                                  </w:p>
                                </w:txbxContent>
                              </wps:txbx>
                              <wps:bodyPr horzOverflow="overflow" vert="horz" lIns="0" tIns="0" rIns="0" bIns="0" rtlCol="0">
                                <a:noAutofit/>
                              </wps:bodyPr>
                            </wps:wsp>
                            <wps:wsp>
                              <wps:cNvPr id="1871" name="Rectangle 1871"/>
                              <wps:cNvSpPr/>
                              <wps:spPr>
                                <a:xfrm rot="-5399999">
                                  <a:off x="5713" y="1012193"/>
                                  <a:ext cx="479479" cy="172388"/>
                                </a:xfrm>
                                <a:prstGeom prst="rect">
                                  <a:avLst/>
                                </a:prstGeom>
                                <a:ln>
                                  <a:noFill/>
                                </a:ln>
                              </wps:spPr>
                              <wps:txbx>
                                <w:txbxContent>
                                  <w:p w14:paraId="3DC65F32" w14:textId="77777777" w:rsidR="00945698" w:rsidRDefault="00945698">
                                    <w:pPr>
                                      <w:spacing w:after="160" w:line="259" w:lineRule="auto"/>
                                      <w:ind w:left="0" w:firstLine="0"/>
                                    </w:pPr>
                                    <w:r>
                                      <w:rPr>
                                        <w:sz w:val="20"/>
                                      </w:rPr>
                                      <w:t>service</w:t>
                                    </w:r>
                                  </w:p>
                                </w:txbxContent>
                              </wps:txbx>
                              <wps:bodyPr horzOverflow="overflow" vert="horz" lIns="0" tIns="0" rIns="0" bIns="0" rtlCol="0">
                                <a:noAutofit/>
                              </wps:bodyPr>
                            </wps:wsp>
                          </wpg:wgp>
                        </a:graphicData>
                      </a:graphic>
                    </wp:inline>
                  </w:drawing>
                </mc:Choice>
                <mc:Fallback>
                  <w:pict>
                    <v:group id="Group 28928" o:spid="_x0000_s1335" style="width:22.75pt;height:105.35pt;mso-position-horizontal-relative:char;mso-position-vertical-relative:line" coordsize="2888,13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">
                      <v:rect id="Rectangle 1870" o:spid="_x0000_s1336" style="position:absolute;left:-8036;top:3621;width:1779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Xk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L45RsZQa/+AAAA//8DAFBLAQItABQABgAIAAAAIQDb4fbL7gAAAIUBAAATAAAAAAAA&#10;AAAAAAAAAAAAAABbQ29udGVudF9UeXBlc10ueG1sUEsBAi0AFAAGAAgAAAAhAFr0LFu/AAAAFQEA&#10;AAsAAAAAAAAAAAAAAAAAHwEAAF9yZWxzLy5yZWxzUEsBAi0AFAAGAAgAAAAhAPmdxeTHAAAA3QAA&#10;AA8AAAAAAAAAAAAAAAAABwIAAGRycy9kb3ducmV2LnhtbFBLBQYAAAAAAwADALcAAAD7AgAAAAA=&#10;" filled="f" stroked="f">
                        <v:textbox inset="0,0,0,0">
                          <w:txbxContent>
                            <w:p w:rsidR="00945698" w:rsidRDefault="00945698">
                              <w:pPr>
                                <w:spacing w:after="160" w:line="259" w:lineRule="auto"/>
                                <w:ind w:left="0" w:firstLine="0"/>
                              </w:pPr>
                              <w:r>
                                <w:rPr>
                                  <w:sz w:val="20"/>
                                </w:rPr>
                                <w:t xml:space="preserve">Strategic </w:t>
                              </w:r>
                              <w:proofErr w:type="spellStart"/>
                              <w:r>
                                <w:rPr>
                                  <w:sz w:val="20"/>
                                </w:rPr>
                                <w:t>planning</w:t>
                              </w:r>
                              <w:proofErr w:type="spellEnd"/>
                              <w:r>
                                <w:rPr>
                                  <w:sz w:val="20"/>
                                </w:rPr>
                                <w:t xml:space="preserve"> for </w:t>
                              </w:r>
                              <w:proofErr w:type="spellStart"/>
                              <w:r>
                                <w:rPr>
                                  <w:sz w:val="20"/>
                                </w:rPr>
                                <w:t>the</w:t>
                              </w:r>
                              <w:proofErr w:type="spellEnd"/>
                              <w:r>
                                <w:rPr>
                                  <w:sz w:val="20"/>
                                </w:rPr>
                                <w:t xml:space="preserve"> </w:t>
                              </w:r>
                            </w:p>
                          </w:txbxContent>
                        </v:textbox>
                      </v:rect>
                      <v:rect id="Rectangle 1871" o:spid="_x0000_s1337" style="position:absolute;left:56;top:10122;width:479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service</w:t>
                              </w:r>
                              <w:proofErr w:type="spellEnd"/>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7E3EC5DF" w14:textId="77777777" w:rsidR="00B21364" w:rsidRDefault="00945698">
            <w:pPr>
              <w:spacing w:after="0" w:line="259" w:lineRule="auto"/>
              <w:ind w:left="171" w:right="-57" w:firstLine="0"/>
            </w:pPr>
            <w:r>
              <w:rPr>
                <w:noProof/>
              </w:rPr>
              <mc:AlternateContent>
                <mc:Choice Requires="wpg">
                  <w:drawing>
                    <wp:inline distT="0" distB="0" distL="0" distR="0" wp14:anchorId="370E568F" wp14:editId="3C1B6F03">
                      <wp:extent cx="288111" cy="1437474"/>
                      <wp:effectExtent l="0" t="0" r="0" b="0"/>
                      <wp:docPr id="28932" name="Group 28932"/>
                      <wp:cNvGraphicFramePr/>
                      <a:graphic xmlns:a="http://schemas.openxmlformats.org/drawingml/2006/main">
                        <a:graphicData uri="http://schemas.microsoft.com/office/word/2010/wordprocessingGroup">
                          <wpg:wgp>
                            <wpg:cNvGrpSpPr/>
                            <wpg:grpSpPr>
                              <a:xfrm>
                                <a:off x="0" y="0"/>
                                <a:ext cx="288111" cy="1437474"/>
                                <a:chOff x="0" y="0"/>
                                <a:chExt cx="288111" cy="1437474"/>
                              </a:xfrm>
                            </wpg:grpSpPr>
                            <wps:wsp>
                              <wps:cNvPr id="1872" name="Rectangle 1872"/>
                              <wps:cNvSpPr/>
                              <wps:spPr>
                                <a:xfrm rot="-5399999">
                                  <a:off x="-869724" y="395360"/>
                                  <a:ext cx="1911840" cy="172388"/>
                                </a:xfrm>
                                <a:prstGeom prst="rect">
                                  <a:avLst/>
                                </a:prstGeom>
                                <a:ln>
                                  <a:noFill/>
                                </a:ln>
                              </wps:spPr>
                              <wps:txbx>
                                <w:txbxContent>
                                  <w:p w14:paraId="5442F170" w14:textId="77777777" w:rsidR="00945698" w:rsidRPr="00945698" w:rsidRDefault="00945698">
                                    <w:pPr>
                                      <w:spacing w:after="160" w:line="259" w:lineRule="auto"/>
                                      <w:ind w:left="0" w:firstLine="0"/>
                                      <w:rPr>
                                        <w:lang w:val="en-US"/>
                                      </w:rPr>
                                    </w:pPr>
                                    <w:r w:rsidRPr="00945698">
                                      <w:rPr>
                                        <w:sz w:val="20"/>
                                        <w:lang w:val="en-US"/>
                                      </w:rPr>
                                      <w:t xml:space="preserve">‘State‐of‐the‐art’ study and </w:t>
                                    </w:r>
                                  </w:p>
                                </w:txbxContent>
                              </wps:txbx>
                              <wps:bodyPr horzOverflow="overflow" vert="horz" lIns="0" tIns="0" rIns="0" bIns="0" rtlCol="0">
                                <a:noAutofit/>
                              </wps:bodyPr>
                            </wps:wsp>
                            <wps:wsp>
                              <wps:cNvPr id="1873" name="Rectangle 1873"/>
                              <wps:cNvSpPr/>
                              <wps:spPr>
                                <a:xfrm rot="-5399999">
                                  <a:off x="-495556" y="611032"/>
                                  <a:ext cx="1480495" cy="172388"/>
                                </a:xfrm>
                                <a:prstGeom prst="rect">
                                  <a:avLst/>
                                </a:prstGeom>
                                <a:ln>
                                  <a:noFill/>
                                </a:ln>
                              </wps:spPr>
                              <wps:txbx>
                                <w:txbxContent>
                                  <w:p w14:paraId="10908FCA" w14:textId="77777777" w:rsidR="00945698" w:rsidRDefault="00945698">
                                    <w:pPr>
                                      <w:spacing w:after="160" w:line="259" w:lineRule="auto"/>
                                      <w:ind w:left="0" w:firstLine="0"/>
                                    </w:pPr>
                                    <w:r>
                                      <w:rPr>
                                        <w:sz w:val="20"/>
                                      </w:rPr>
                                      <w:t>reviewonthesubject</w:t>
                                    </w:r>
                                  </w:p>
                                </w:txbxContent>
                              </wps:txbx>
                              <wps:bodyPr horzOverflow="overflow" vert="horz" lIns="0" tIns="0" rIns="0" bIns="0" rtlCol="0">
                                <a:noAutofit/>
                              </wps:bodyPr>
                            </wps:wsp>
                          </wpg:wgp>
                        </a:graphicData>
                      </a:graphic>
                    </wp:inline>
                  </w:drawing>
                </mc:Choice>
                <mc:Fallback>
                  <w:pict>
                    <v:group id="Group 28932" o:spid="_x0000_s1338" style="width:22.7pt;height:113.2pt;mso-position-horizontal-relative:char;mso-position-vertical-relative:line" coordsize="2881,1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">
                      <v:rect id="Rectangle 1872" o:spid="_x0000_s1339" style="position:absolute;left:-8697;top:3954;width:1911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" filled="f" stroked="f">
                        <v:textbox inset="0,0,0,0">
                          <w:txbxContent>
                            <w:p w:rsidR="00945698" w:rsidRPr="00945698" w:rsidRDefault="00945698">
                              <w:pPr>
                                <w:spacing w:after="160" w:line="259" w:lineRule="auto"/>
                                <w:ind w:left="0" w:firstLine="0"/>
                                <w:rPr>
                                  <w:lang w:val="en-US"/>
                                </w:rPr>
                              </w:pPr>
                              <w:r w:rsidRPr="00945698">
                                <w:rPr>
                                  <w:sz w:val="20"/>
                                  <w:lang w:val="en-US"/>
                                </w:rPr>
                                <w:t xml:space="preserve">‘State‐of‐the‐art’ study and </w:t>
                              </w:r>
                            </w:p>
                          </w:txbxContent>
                        </v:textbox>
                      </v:rect>
                      <v:rect id="Rectangle 1873" o:spid="_x0000_s1340" style="position:absolute;left:-4956;top:6110;width:1480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reviewonthesubject</w:t>
                              </w:r>
                              <w:proofErr w:type="spellEnd"/>
                            </w:p>
                          </w:txbxContent>
                        </v:textbox>
                      </v:rect>
                      <w10:anchorlock/>
                    </v:group>
                  </w:pict>
                </mc:Fallback>
              </mc:AlternateContent>
            </w:r>
          </w:p>
        </w:tc>
        <w:tc>
          <w:tcPr>
            <w:tcW w:w="4958" w:type="dxa"/>
            <w:tcBorders>
              <w:top w:val="single" w:sz="4" w:space="0" w:color="000000"/>
              <w:left w:val="single" w:sz="4" w:space="0" w:color="000000"/>
              <w:bottom w:val="single" w:sz="4" w:space="0" w:color="000000"/>
              <w:right w:val="single" w:sz="4" w:space="0" w:color="000000"/>
            </w:tcBorders>
            <w:vAlign w:val="center"/>
          </w:tcPr>
          <w:p w14:paraId="14E8F72D" w14:textId="77777777" w:rsidR="00B21364" w:rsidRDefault="00945698">
            <w:pPr>
              <w:spacing w:after="0" w:line="259" w:lineRule="auto"/>
              <w:ind w:left="0" w:right="2" w:firstLine="0"/>
              <w:jc w:val="center"/>
            </w:pPr>
            <w:r>
              <w:rPr>
                <w:b/>
                <w:color w:val="3F7DC9"/>
                <w:sz w:val="20"/>
              </w:rPr>
              <w:t xml:space="preserve">KEY PROCESSES </w:t>
            </w:r>
          </w:p>
        </w:tc>
        <w:tc>
          <w:tcPr>
            <w:tcW w:w="851" w:type="dxa"/>
            <w:tcBorders>
              <w:top w:val="single" w:sz="4" w:space="0" w:color="000000"/>
              <w:left w:val="single" w:sz="4" w:space="0" w:color="000000"/>
              <w:bottom w:val="single" w:sz="4" w:space="0" w:color="000000"/>
              <w:right w:val="single" w:sz="4" w:space="0" w:color="000000"/>
            </w:tcBorders>
          </w:tcPr>
          <w:p w14:paraId="485F3511" w14:textId="77777777" w:rsidR="00B21364" w:rsidRDefault="00945698">
            <w:pPr>
              <w:spacing w:after="0" w:line="259" w:lineRule="auto"/>
              <w:ind w:left="173" w:firstLine="0"/>
            </w:pPr>
            <w:r>
              <w:rPr>
                <w:noProof/>
              </w:rPr>
              <mc:AlternateContent>
                <mc:Choice Requires="wpg">
                  <w:drawing>
                    <wp:inline distT="0" distB="0" distL="0" distR="0" wp14:anchorId="037E8F60" wp14:editId="294EFBB7">
                      <wp:extent cx="288110" cy="1514870"/>
                      <wp:effectExtent l="0" t="0" r="0" b="0"/>
                      <wp:docPr id="28960" name="Group 28960"/>
                      <wp:cNvGraphicFramePr/>
                      <a:graphic xmlns:a="http://schemas.openxmlformats.org/drawingml/2006/main">
                        <a:graphicData uri="http://schemas.microsoft.com/office/word/2010/wordprocessingGroup">
                          <wpg:wgp>
                            <wpg:cNvGrpSpPr/>
                            <wpg:grpSpPr>
                              <a:xfrm>
                                <a:off x="0" y="0"/>
                                <a:ext cx="288110" cy="1514870"/>
                                <a:chOff x="0" y="0"/>
                                <a:chExt cx="288110" cy="1514870"/>
                              </a:xfrm>
                            </wpg:grpSpPr>
                            <wps:wsp>
                              <wps:cNvPr id="1875" name="Rectangle 1875"/>
                              <wps:cNvSpPr/>
                              <wps:spPr>
                                <a:xfrm rot="-5399999">
                                  <a:off x="-653003" y="689478"/>
                                  <a:ext cx="1478397" cy="172388"/>
                                </a:xfrm>
                                <a:prstGeom prst="rect">
                                  <a:avLst/>
                                </a:prstGeom>
                                <a:ln>
                                  <a:noFill/>
                                </a:ln>
                              </wps:spPr>
                              <wps:txbx>
                                <w:txbxContent>
                                  <w:p w14:paraId="5BC16A06" w14:textId="77777777" w:rsidR="00945698" w:rsidRDefault="00945698">
                                    <w:pPr>
                                      <w:spacing w:after="160" w:line="259" w:lineRule="auto"/>
                                      <w:ind w:left="0" w:firstLine="0"/>
                                    </w:pPr>
                                    <w:r>
                                      <w:rPr>
                                        <w:sz w:val="20"/>
                                      </w:rPr>
                                      <w:t xml:space="preserve">Purchase </w:t>
                                    </w:r>
                                    <w:r>
                                      <w:rPr>
                                        <w:sz w:val="20"/>
                                      </w:rPr>
                                      <w:t xml:space="preserve">and service </w:t>
                                    </w:r>
                                  </w:p>
                                </w:txbxContent>
                              </wps:txbx>
                              <wps:bodyPr horzOverflow="overflow" vert="horz" lIns="0" tIns="0" rIns="0" bIns="0" rtlCol="0">
                                <a:noAutofit/>
                              </wps:bodyPr>
                            </wps:wsp>
                            <wps:wsp>
                              <wps:cNvPr id="1876" name="Rectangle 1876"/>
                              <wps:cNvSpPr/>
                              <wps:spPr>
                                <a:xfrm rot="-5399999">
                                  <a:off x="-762698" y="421287"/>
                                  <a:ext cx="2014777" cy="172388"/>
                                </a:xfrm>
                                <a:prstGeom prst="rect">
                                  <a:avLst/>
                                </a:prstGeom>
                                <a:ln>
                                  <a:noFill/>
                                </a:ln>
                              </wps:spPr>
                              <wps:txbx>
                                <w:txbxContent>
                                  <w:p w14:paraId="621369D7" w14:textId="77777777" w:rsidR="00945698" w:rsidRDefault="00945698">
                                    <w:pPr>
                                      <w:spacing w:after="160" w:line="259" w:lineRule="auto"/>
                                      <w:ind w:left="0" w:firstLine="0"/>
                                    </w:pPr>
                                    <w:r>
                                      <w:rPr>
                                        <w:sz w:val="20"/>
                                      </w:rPr>
                                      <w:t xml:space="preserve">subcontracting management </w:t>
                                    </w:r>
                                  </w:p>
                                </w:txbxContent>
                              </wps:txbx>
                              <wps:bodyPr horzOverflow="overflow" vert="horz" lIns="0" tIns="0" rIns="0" bIns="0" rtlCol="0">
                                <a:noAutofit/>
                              </wps:bodyPr>
                            </wps:wsp>
                          </wpg:wgp>
                        </a:graphicData>
                      </a:graphic>
                    </wp:inline>
                  </w:drawing>
                </mc:Choice>
                <mc:Fallback>
                  <w:pict>
                    <v:group id="Group 28960" o:spid="_x0000_s1341" style="width:22.7pt;height:119.3pt;mso-position-horizontal-relative:char;mso-position-vertical-relative:line" coordsize="2881,15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">
                      <v:rect id="Rectangle 1875" o:spid="_x0000_s1342" style="position:absolute;left:-6530;top:6894;width:1478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Purchase</w:t>
                              </w:r>
                              <w:proofErr w:type="spellEnd"/>
                              <w:r>
                                <w:rPr>
                                  <w:sz w:val="20"/>
                                </w:rPr>
                                <w:t xml:space="preserve"> and </w:t>
                              </w:r>
                              <w:proofErr w:type="spellStart"/>
                              <w:r>
                                <w:rPr>
                                  <w:sz w:val="20"/>
                                </w:rPr>
                                <w:t>service</w:t>
                              </w:r>
                              <w:proofErr w:type="spellEnd"/>
                              <w:r>
                                <w:rPr>
                                  <w:sz w:val="20"/>
                                </w:rPr>
                                <w:t xml:space="preserve"> </w:t>
                              </w:r>
                            </w:p>
                          </w:txbxContent>
                        </v:textbox>
                      </v:rect>
                      <v:rect id="Rectangle 1876" o:spid="_x0000_s1343" style="position:absolute;left:-7628;top:4213;width:2014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subcontracting</w:t>
                              </w:r>
                              <w:proofErr w:type="spellEnd"/>
                              <w:r>
                                <w:rPr>
                                  <w:sz w:val="20"/>
                                </w:rPr>
                                <w:t xml:space="preserve"> management </w:t>
                              </w:r>
                            </w:p>
                          </w:txbxContent>
                        </v:textbox>
                      </v:rect>
                      <w10:anchorlock/>
                    </v:group>
                  </w:pict>
                </mc:Fallback>
              </mc:AlternateContent>
            </w:r>
          </w:p>
        </w:tc>
        <w:tc>
          <w:tcPr>
            <w:tcW w:w="851" w:type="dxa"/>
            <w:tcBorders>
              <w:top w:val="single" w:sz="4" w:space="0" w:color="000000"/>
              <w:left w:val="single" w:sz="4" w:space="0" w:color="000000"/>
              <w:bottom w:val="single" w:sz="4" w:space="0" w:color="000000"/>
              <w:right w:val="single" w:sz="4" w:space="0" w:color="000000"/>
            </w:tcBorders>
          </w:tcPr>
          <w:p w14:paraId="1DD04542" w14:textId="77777777" w:rsidR="00B21364" w:rsidRDefault="00945698">
            <w:pPr>
              <w:spacing w:after="0" w:line="259" w:lineRule="auto"/>
              <w:ind w:left="171" w:right="-25" w:firstLine="0"/>
            </w:pPr>
            <w:r>
              <w:rPr>
                <w:noProof/>
              </w:rPr>
              <mc:AlternateContent>
                <mc:Choice Requires="wpg">
                  <w:drawing>
                    <wp:inline distT="0" distB="0" distL="0" distR="0" wp14:anchorId="561B6AE7" wp14:editId="74E10E6F">
                      <wp:extent cx="447371" cy="1495196"/>
                      <wp:effectExtent l="0" t="0" r="0" b="0"/>
                      <wp:docPr id="28965" name="Group 28965"/>
                      <wp:cNvGraphicFramePr/>
                      <a:graphic xmlns:a="http://schemas.openxmlformats.org/drawingml/2006/main">
                        <a:graphicData uri="http://schemas.microsoft.com/office/word/2010/wordprocessingGroup">
                          <wpg:wgp>
                            <wpg:cNvGrpSpPr/>
                            <wpg:grpSpPr>
                              <a:xfrm>
                                <a:off x="0" y="0"/>
                                <a:ext cx="447371" cy="1495196"/>
                                <a:chOff x="0" y="0"/>
                                <a:chExt cx="447371" cy="1495196"/>
                              </a:xfrm>
                            </wpg:grpSpPr>
                            <wps:wsp>
                              <wps:cNvPr id="1877" name="Rectangle 1877"/>
                              <wps:cNvSpPr/>
                              <wps:spPr>
                                <a:xfrm rot="-5399999">
                                  <a:off x="-877892" y="444916"/>
                                  <a:ext cx="1928173" cy="172388"/>
                                </a:xfrm>
                                <a:prstGeom prst="rect">
                                  <a:avLst/>
                                </a:prstGeom>
                                <a:ln>
                                  <a:noFill/>
                                </a:ln>
                              </wps:spPr>
                              <wps:txbx>
                                <w:txbxContent>
                                  <w:p w14:paraId="2D91350E" w14:textId="77777777" w:rsidR="00945698" w:rsidRDefault="00945698">
                                    <w:pPr>
                                      <w:spacing w:after="160" w:line="259" w:lineRule="auto"/>
                                      <w:ind w:left="0" w:firstLine="0"/>
                                    </w:pPr>
                                    <w:r>
                                      <w:rPr>
                                        <w:sz w:val="20"/>
                                      </w:rPr>
                                      <w:t xml:space="preserve">Infrastructure </w:t>
                                    </w:r>
                                    <w:r>
                                      <w:rPr>
                                        <w:sz w:val="20"/>
                                      </w:rPr>
                                      <w:t xml:space="preserve">maintenance </w:t>
                                    </w:r>
                                  </w:p>
                                </w:txbxContent>
                              </wps:txbx>
                              <wps:bodyPr horzOverflow="overflow" vert="horz" lIns="0" tIns="0" rIns="0" bIns="0" rtlCol="0">
                                <a:noAutofit/>
                              </wps:bodyPr>
                            </wps:wsp>
                            <wps:wsp>
                              <wps:cNvPr id="1878" name="Rectangle 1878"/>
                              <wps:cNvSpPr/>
                              <wps:spPr>
                                <a:xfrm rot="-5399999">
                                  <a:off x="-749616" y="414697"/>
                                  <a:ext cx="1988611" cy="172388"/>
                                </a:xfrm>
                                <a:prstGeom prst="rect">
                                  <a:avLst/>
                                </a:prstGeom>
                                <a:ln>
                                  <a:noFill/>
                                </a:ln>
                              </wps:spPr>
                              <wps:txbx>
                                <w:txbxContent>
                                  <w:p w14:paraId="6848CD45" w14:textId="77777777" w:rsidR="00945698" w:rsidRDefault="00945698">
                                    <w:pPr>
                                      <w:spacing w:after="160" w:line="259" w:lineRule="auto"/>
                                      <w:ind w:left="0" w:firstLine="0"/>
                                    </w:pPr>
                                    <w:r>
                                      <w:rPr>
                                        <w:sz w:val="20"/>
                                      </w:rPr>
                                      <w:t xml:space="preserve">management </w:t>
                                    </w:r>
                                    <w:r>
                                      <w:rPr>
                                        <w:sz w:val="20"/>
                                      </w:rPr>
                                      <w:t xml:space="preserve">and spare part </w:t>
                                    </w:r>
                                  </w:p>
                                </w:txbxContent>
                              </wps:txbx>
                              <wps:bodyPr horzOverflow="overflow" vert="horz" lIns="0" tIns="0" rIns="0" bIns="0" rtlCol="0">
                                <a:noAutofit/>
                              </wps:bodyPr>
                            </wps:wsp>
                            <wps:wsp>
                              <wps:cNvPr id="1879" name="Rectangle 1879"/>
                              <wps:cNvSpPr/>
                              <wps:spPr>
                                <a:xfrm rot="-5399999">
                                  <a:off x="359522" y="1364575"/>
                                  <a:ext cx="88855" cy="172388"/>
                                </a:xfrm>
                                <a:prstGeom prst="rect">
                                  <a:avLst/>
                                </a:prstGeom>
                                <a:ln>
                                  <a:noFill/>
                                </a:ln>
                              </wps:spPr>
                              <wps:txbx>
                                <w:txbxContent>
                                  <w:p w14:paraId="5AB2AA8C" w14:textId="77777777" w:rsidR="00945698" w:rsidRDefault="00945698">
                                    <w:pPr>
                                      <w:spacing w:after="160" w:line="259" w:lineRule="auto"/>
                                      <w:ind w:left="0" w:firstLine="0"/>
                                    </w:pPr>
                                    <w:r>
                                      <w:rPr>
                                        <w:sz w:val="20"/>
                                      </w:rPr>
                                      <w:t>p</w:t>
                                    </w:r>
                                  </w:p>
                                </w:txbxContent>
                              </wps:txbx>
                              <wps:bodyPr horzOverflow="overflow" vert="horz" lIns="0" tIns="0" rIns="0" bIns="0" rtlCol="0">
                                <a:noAutofit/>
                              </wps:bodyPr>
                            </wps:wsp>
                            <wps:wsp>
                              <wps:cNvPr id="1880" name="Rectangle 1880"/>
                              <wps:cNvSpPr/>
                              <wps:spPr>
                                <a:xfrm rot="-5399999">
                                  <a:off x="285307" y="1223303"/>
                                  <a:ext cx="237286" cy="172388"/>
                                </a:xfrm>
                                <a:prstGeom prst="rect">
                                  <a:avLst/>
                                </a:prstGeom>
                                <a:ln>
                                  <a:noFill/>
                                </a:ln>
                              </wps:spPr>
                              <wps:txbx>
                                <w:txbxContent>
                                  <w:p w14:paraId="0498E5BF" w14:textId="77777777" w:rsidR="00945698" w:rsidRDefault="00945698">
                                    <w:pPr>
                                      <w:spacing w:after="160" w:line="259" w:lineRule="auto"/>
                                      <w:ind w:left="0" w:firstLine="0"/>
                                    </w:pPr>
                                    <w:r>
                                      <w:rPr>
                                        <w:sz w:val="20"/>
                                      </w:rPr>
                                      <w:t>olic</w:t>
                                    </w:r>
                                  </w:p>
                                </w:txbxContent>
                              </wps:txbx>
                              <wps:bodyPr horzOverflow="overflow" vert="horz" lIns="0" tIns="0" rIns="0" bIns="0" rtlCol="0">
                                <a:noAutofit/>
                              </wps:bodyPr>
                            </wps:wsp>
                            <wps:wsp>
                              <wps:cNvPr id="1881" name="Rectangle 1881"/>
                              <wps:cNvSpPr/>
                              <wps:spPr>
                                <a:xfrm rot="-5399999">
                                  <a:off x="365616" y="1124542"/>
                                  <a:ext cx="76669" cy="172388"/>
                                </a:xfrm>
                                <a:prstGeom prst="rect">
                                  <a:avLst/>
                                </a:prstGeom>
                                <a:ln>
                                  <a:noFill/>
                                </a:ln>
                              </wps:spPr>
                              <wps:txbx>
                                <w:txbxContent>
                                  <w:p w14:paraId="52FD8FCE" w14:textId="77777777" w:rsidR="00945698" w:rsidRDefault="00945698">
                                    <w:pPr>
                                      <w:spacing w:after="160" w:line="259" w:lineRule="auto"/>
                                      <w:ind w:left="0" w:firstLine="0"/>
                                    </w:pPr>
                                    <w:r>
                                      <w:rPr>
                                        <w:sz w:val="20"/>
                                      </w:rPr>
                                      <w:t>y</w:t>
                                    </w:r>
                                  </w:p>
                                </w:txbxContent>
                              </wps:txbx>
                              <wps:bodyPr horzOverflow="overflow" vert="horz" lIns="0" tIns="0" rIns="0" bIns="0" rtlCol="0">
                                <a:noAutofit/>
                              </wps:bodyPr>
                            </wps:wsp>
                            <wps:wsp>
                              <wps:cNvPr id="1882" name="Rectangle 1882"/>
                              <wps:cNvSpPr/>
                              <wps:spPr>
                                <a:xfrm rot="-5399999">
                                  <a:off x="384825" y="1086601"/>
                                  <a:ext cx="38250" cy="172388"/>
                                </a:xfrm>
                                <a:prstGeom prst="rect">
                                  <a:avLst/>
                                </a:prstGeom>
                                <a:ln>
                                  <a:noFill/>
                                </a:ln>
                              </wps:spPr>
                              <wps:txbx>
                                <w:txbxContent>
                                  <w:p w14:paraId="72DB2C96"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id="Group 28965" o:spid="_x0000_s1344" style="width:35.25pt;height:117.75pt;mso-position-horizontal-relative:char;mso-position-vertical-relative:line" coordsize="4473,14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">
                      <v:rect id="Rectangle 1877" o:spid="_x0000_s1345" style="position:absolute;left:-8778;top:4449;width:1928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20"/>
                                </w:rPr>
                                <w:t>Infrastructure</w:t>
                              </w:r>
                              <w:proofErr w:type="spellEnd"/>
                              <w:r>
                                <w:rPr>
                                  <w:sz w:val="20"/>
                                </w:rPr>
                                <w:t xml:space="preserve"> </w:t>
                              </w:r>
                              <w:proofErr w:type="spellStart"/>
                              <w:r>
                                <w:rPr>
                                  <w:sz w:val="20"/>
                                </w:rPr>
                                <w:t>maintenance</w:t>
                              </w:r>
                              <w:proofErr w:type="spellEnd"/>
                              <w:r>
                                <w:rPr>
                                  <w:sz w:val="20"/>
                                </w:rPr>
                                <w:t xml:space="preserve"> </w:t>
                              </w:r>
                            </w:p>
                          </w:txbxContent>
                        </v:textbox>
                      </v:rect>
                      <v:rect id="Rectangle 1878" o:spid="_x0000_s1346" style="position:absolute;left:-7497;top:4147;width:1988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8ni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Jw5RsZQa/+AAAA//8DAFBLAQItABQABgAIAAAAIQDb4fbL7gAAAIUBAAATAAAAAAAA&#10;AAAAAAAAAAAAAABbQ29udGVudF9UeXBlc10ueG1sUEsBAi0AFAAGAAgAAAAhAFr0LFu/AAAAFQEA&#10;AAsAAAAAAAAAAAAAAAAAHwEAAF9yZWxzLy5yZWxzUEsBAi0AFAAGAAgAAAAhAAfryeLHAAAA3QAA&#10;AA8AAAAAAAAAAAAAAAAABwIAAGRycy9kb3ducmV2LnhtbFBLBQYAAAAAAwADALcAAAD7AgAAAAA=&#10;" filled="f" stroked="f">
                        <v:textbox inset="0,0,0,0">
                          <w:txbxContent>
                            <w:p w:rsidR="00945698" w:rsidRDefault="00945698">
                              <w:pPr>
                                <w:spacing w:after="160" w:line="259" w:lineRule="auto"/>
                                <w:ind w:left="0" w:firstLine="0"/>
                              </w:pPr>
                              <w:r>
                                <w:rPr>
                                  <w:sz w:val="20"/>
                                </w:rPr>
                                <w:t xml:space="preserve">management and </w:t>
                              </w:r>
                              <w:proofErr w:type="spellStart"/>
                              <w:r>
                                <w:rPr>
                                  <w:sz w:val="20"/>
                                </w:rPr>
                                <w:t>spare</w:t>
                              </w:r>
                              <w:proofErr w:type="spellEnd"/>
                              <w:r>
                                <w:rPr>
                                  <w:sz w:val="20"/>
                                </w:rPr>
                                <w:t xml:space="preserve"> </w:t>
                              </w:r>
                              <w:proofErr w:type="spellStart"/>
                              <w:r>
                                <w:rPr>
                                  <w:sz w:val="20"/>
                                </w:rPr>
                                <w:t>part</w:t>
                              </w:r>
                              <w:proofErr w:type="spellEnd"/>
                              <w:r>
                                <w:rPr>
                                  <w:sz w:val="20"/>
                                </w:rPr>
                                <w:t xml:space="preserve"> </w:t>
                              </w:r>
                            </w:p>
                          </w:txbxContent>
                        </v:textbox>
                      </v:rect>
                      <v:rect id="Rectangle 1879" o:spid="_x0000_s1347" style="position:absolute;left:3595;top:13645;width:888;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" filled="f" stroked="f">
                        <v:textbox inset="0,0,0,0">
                          <w:txbxContent>
                            <w:p w:rsidR="00945698" w:rsidRDefault="00945698">
                              <w:pPr>
                                <w:spacing w:after="160" w:line="259" w:lineRule="auto"/>
                                <w:ind w:left="0" w:firstLine="0"/>
                              </w:pPr>
                              <w:r>
                                <w:rPr>
                                  <w:sz w:val="20"/>
                                </w:rPr>
                                <w:t>p</w:t>
                              </w:r>
                            </w:p>
                          </w:txbxContent>
                        </v:textbox>
                      </v:rect>
                      <v:rect id="Rectangle 1880" o:spid="_x0000_s1348" style="position:absolute;left:2852;top:12233;width:237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LXD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wyzcygl7+AQAA//8DAFBLAQItABQABgAIAAAAIQDb4fbL7gAAAIUBAAATAAAAAAAA&#10;AAAAAAAAAAAAAABbQ29udGVudF9UeXBlc10ueG1sUEsBAi0AFAAGAAgAAAAhAFr0LFu/AAAAFQEA&#10;AAsAAAAAAAAAAAAAAAAAHwEAAF9yZWxzLy5yZWxzUEsBAi0AFAAGAAgAAAAhAMxItcP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20"/>
                                </w:rPr>
                                <w:t>olic</w:t>
                              </w:r>
                              <w:proofErr w:type="spellEnd"/>
                            </w:p>
                          </w:txbxContent>
                        </v:textbox>
                      </v:rect>
                      <v:rect id="Rectangle 1881" o:spid="_x0000_s1349" style="position:absolute;left:3656;top:11245;width:76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" filled="f" stroked="f">
                        <v:textbox inset="0,0,0,0">
                          <w:txbxContent>
                            <w:p w:rsidR="00945698" w:rsidRDefault="00945698">
                              <w:pPr>
                                <w:spacing w:after="160" w:line="259" w:lineRule="auto"/>
                                <w:ind w:left="0" w:firstLine="0"/>
                              </w:pPr>
                              <w:r>
                                <w:rPr>
                                  <w:sz w:val="20"/>
                                </w:rPr>
                                <w:t>y</w:t>
                              </w:r>
                            </w:p>
                          </w:txbxContent>
                        </v:textbox>
                      </v:rect>
                      <v:rect id="Rectangle 1882" o:spid="_x0000_s1350" style="position:absolute;left:3847;top:10866;width:38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" filled="f" stroked="f">
                        <v:textbox inset="0,0,0,0">
                          <w:txbxContent>
                            <w:p w:rsidR="00945698" w:rsidRDefault="00945698">
                              <w:pPr>
                                <w:spacing w:after="160" w:line="259" w:lineRule="auto"/>
                                <w:ind w:left="0" w:firstLine="0"/>
                              </w:pPr>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5D4A6349" w14:textId="77777777" w:rsidR="00B21364" w:rsidRDefault="00945698">
            <w:pPr>
              <w:spacing w:after="0" w:line="259" w:lineRule="auto"/>
              <w:ind w:left="171" w:right="-59" w:firstLine="0"/>
            </w:pPr>
            <w:r>
              <w:rPr>
                <w:noProof/>
              </w:rPr>
              <mc:AlternateContent>
                <mc:Choice Requires="wpg">
                  <w:drawing>
                    <wp:inline distT="0" distB="0" distL="0" distR="0" wp14:anchorId="78F3B574" wp14:editId="38850A2B">
                      <wp:extent cx="288875" cy="1311153"/>
                      <wp:effectExtent l="0" t="0" r="0" b="0"/>
                      <wp:docPr id="28979" name="Group 28979"/>
                      <wp:cNvGraphicFramePr/>
                      <a:graphic xmlns:a="http://schemas.openxmlformats.org/drawingml/2006/main">
                        <a:graphicData uri="http://schemas.microsoft.com/office/word/2010/wordprocessingGroup">
                          <wpg:wgp>
                            <wpg:cNvGrpSpPr/>
                            <wpg:grpSpPr>
                              <a:xfrm>
                                <a:off x="0" y="0"/>
                                <a:ext cx="288875" cy="1311153"/>
                                <a:chOff x="0" y="0"/>
                                <a:chExt cx="288875" cy="1311153"/>
                              </a:xfrm>
                            </wpg:grpSpPr>
                            <wps:wsp>
                              <wps:cNvPr id="1883" name="Rectangle 1883"/>
                              <wps:cNvSpPr/>
                              <wps:spPr>
                                <a:xfrm rot="-5399999">
                                  <a:off x="-785719" y="353040"/>
                                  <a:ext cx="1743829" cy="172388"/>
                                </a:xfrm>
                                <a:prstGeom prst="rect">
                                  <a:avLst/>
                                </a:prstGeom>
                                <a:ln>
                                  <a:noFill/>
                                </a:ln>
                              </wps:spPr>
                              <wps:txbx>
                                <w:txbxContent>
                                  <w:p w14:paraId="2BDD7890" w14:textId="77777777" w:rsidR="00945698" w:rsidRDefault="00945698">
                                    <w:pPr>
                                      <w:spacing w:after="160" w:line="259" w:lineRule="auto"/>
                                      <w:ind w:left="0" w:firstLine="0"/>
                                    </w:pPr>
                                    <w:r>
                                      <w:rPr>
                                        <w:sz w:val="20"/>
                                      </w:rPr>
                                      <w:t xml:space="preserve">Information systems and </w:t>
                                    </w:r>
                                  </w:p>
                                </w:txbxContent>
                              </wps:txbx>
                              <wps:bodyPr horzOverflow="overflow" vert="horz" lIns="0" tIns="0" rIns="0" bIns="0" rtlCol="0">
                                <a:noAutofit/>
                              </wps:bodyPr>
                            </wps:wsp>
                            <wps:wsp>
                              <wps:cNvPr id="1884" name="Rectangle 1884"/>
                              <wps:cNvSpPr/>
                              <wps:spPr>
                                <a:xfrm rot="-5399999">
                                  <a:off x="-108857" y="870647"/>
                                  <a:ext cx="708624" cy="172388"/>
                                </a:xfrm>
                                <a:prstGeom prst="rect">
                                  <a:avLst/>
                                </a:prstGeom>
                                <a:ln>
                                  <a:noFill/>
                                </a:ln>
                              </wps:spPr>
                              <wps:txbx>
                                <w:txbxContent>
                                  <w:p w14:paraId="4504D7A0" w14:textId="77777777" w:rsidR="00945698" w:rsidRDefault="00945698">
                                    <w:pPr>
                                      <w:spacing w:after="160" w:line="259" w:lineRule="auto"/>
                                      <w:ind w:left="0" w:firstLine="0"/>
                                    </w:pPr>
                                    <w:r>
                                      <w:rPr>
                                        <w:sz w:val="20"/>
                                      </w:rPr>
                                      <w:t>Databases</w:t>
                                    </w:r>
                                  </w:p>
                                </w:txbxContent>
                              </wps:txbx>
                              <wps:bodyPr horzOverflow="overflow" vert="horz" lIns="0" tIns="0" rIns="0" bIns="0" rtlCol="0">
                                <a:noAutofit/>
                              </wps:bodyPr>
                            </wps:wsp>
                          </wpg:wgp>
                        </a:graphicData>
                      </a:graphic>
                    </wp:inline>
                  </w:drawing>
                </mc:Choice>
                <mc:Fallback>
                  <w:pict>
                    <v:group id="Group 28979" o:spid="_x0000_s1351" style="width:22.75pt;height:103.25pt;mso-position-horizontal-relative:char;mso-position-vertical-relative:line" coordsize="2888,13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">
                      <v:rect id="Rectangle 1883" o:spid="_x0000_s1352" style="position:absolute;left:-7857;top:3531;width:1743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Information</w:t>
                              </w:r>
                              <w:proofErr w:type="spellEnd"/>
                              <w:r>
                                <w:rPr>
                                  <w:sz w:val="20"/>
                                </w:rPr>
                                <w:t xml:space="preserve"> </w:t>
                              </w:r>
                              <w:proofErr w:type="spellStart"/>
                              <w:r>
                                <w:rPr>
                                  <w:sz w:val="20"/>
                                </w:rPr>
                                <w:t>systems</w:t>
                              </w:r>
                              <w:proofErr w:type="spellEnd"/>
                              <w:r>
                                <w:rPr>
                                  <w:sz w:val="20"/>
                                </w:rPr>
                                <w:t xml:space="preserve"> and </w:t>
                              </w:r>
                            </w:p>
                          </w:txbxContent>
                        </v:textbox>
                      </v:rect>
                      <v:rect id="Rectangle 1884" o:spid="_x0000_s1353" style="position:absolute;left:-1089;top:8706;width:708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Databases</w:t>
                              </w:r>
                              <w:proofErr w:type="spellEnd"/>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vAlign w:val="center"/>
          </w:tcPr>
          <w:p w14:paraId="65D0E4EC" w14:textId="77777777" w:rsidR="00B21364" w:rsidRDefault="00945698">
            <w:pPr>
              <w:spacing w:after="0" w:line="259" w:lineRule="auto"/>
              <w:ind w:left="171" w:firstLine="0"/>
            </w:pPr>
            <w:r>
              <w:rPr>
                <w:noProof/>
              </w:rPr>
              <mc:AlternateContent>
                <mc:Choice Requires="wpg">
                  <w:drawing>
                    <wp:inline distT="0" distB="0" distL="0" distR="0" wp14:anchorId="62E3E42B" wp14:editId="5BB52993">
                      <wp:extent cx="129615" cy="850159"/>
                      <wp:effectExtent l="0" t="0" r="0" b="0"/>
                      <wp:docPr id="28989" name="Group 28989"/>
                      <wp:cNvGraphicFramePr/>
                      <a:graphic xmlns:a="http://schemas.openxmlformats.org/drawingml/2006/main">
                        <a:graphicData uri="http://schemas.microsoft.com/office/word/2010/wordprocessingGroup">
                          <wpg:wgp>
                            <wpg:cNvGrpSpPr/>
                            <wpg:grpSpPr>
                              <a:xfrm>
                                <a:off x="0" y="0"/>
                                <a:ext cx="129615" cy="850159"/>
                                <a:chOff x="0" y="0"/>
                                <a:chExt cx="129615" cy="850159"/>
                              </a:xfrm>
                            </wpg:grpSpPr>
                            <wps:wsp>
                              <wps:cNvPr id="1885" name="Rectangle 1885"/>
                              <wps:cNvSpPr/>
                              <wps:spPr>
                                <a:xfrm rot="-5399999">
                                  <a:off x="-479160" y="198609"/>
                                  <a:ext cx="1130711" cy="172388"/>
                                </a:xfrm>
                                <a:prstGeom prst="rect">
                                  <a:avLst/>
                                </a:prstGeom>
                                <a:ln>
                                  <a:noFill/>
                                </a:ln>
                              </wps:spPr>
                              <wps:txbx>
                                <w:txbxContent>
                                  <w:p w14:paraId="5D95E341" w14:textId="77777777" w:rsidR="00945698" w:rsidRDefault="00945698">
                                    <w:pPr>
                                      <w:spacing w:after="160" w:line="259" w:lineRule="auto"/>
                                      <w:ind w:left="0" w:firstLine="0"/>
                                    </w:pPr>
                                    <w:r>
                                      <w:rPr>
                                        <w:sz w:val="20"/>
                                      </w:rPr>
                                      <w:t xml:space="preserve">Cost accounting </w:t>
                                    </w:r>
                                  </w:p>
                                </w:txbxContent>
                              </wps:txbx>
                              <wps:bodyPr horzOverflow="overflow" vert="horz" lIns="0" tIns="0" rIns="0" bIns="0" rtlCol="0">
                                <a:noAutofit/>
                              </wps:bodyPr>
                            </wps:wsp>
                          </wpg:wgp>
                        </a:graphicData>
                      </a:graphic>
                    </wp:inline>
                  </w:drawing>
                </mc:Choice>
                <mc:Fallback>
                  <w:pict>
                    <v:group id="Group 28989" o:spid="_x0000_s1354" style="width:10.2pt;height:66.95pt;mso-position-horizontal-relative:char;mso-position-vertical-relative:line" coordsize="1296,8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">
                      <v:rect id="Rectangle 1885" o:spid="_x0000_s1355" style="position:absolute;left:-4791;top:1986;width:113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Cost</w:t>
                              </w:r>
                              <w:proofErr w:type="spellEnd"/>
                              <w:r>
                                <w:rPr>
                                  <w:sz w:val="20"/>
                                </w:rPr>
                                <w:t xml:space="preserve"> </w:t>
                              </w:r>
                              <w:proofErr w:type="spellStart"/>
                              <w:r>
                                <w:rPr>
                                  <w:sz w:val="20"/>
                                </w:rPr>
                                <w:t>accounting</w:t>
                              </w:r>
                              <w:proofErr w:type="spellEnd"/>
                              <w:r>
                                <w:rPr>
                                  <w:sz w:val="20"/>
                                </w:rPr>
                                <w:t xml:space="preserve"> </w:t>
                              </w:r>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tcPr>
          <w:p w14:paraId="5A3C0C0E" w14:textId="77777777" w:rsidR="00B21364" w:rsidRDefault="00945698">
            <w:pPr>
              <w:spacing w:after="0" w:line="259" w:lineRule="auto"/>
              <w:ind w:left="171" w:firstLine="0"/>
            </w:pPr>
            <w:r>
              <w:rPr>
                <w:noProof/>
              </w:rPr>
              <mc:AlternateContent>
                <mc:Choice Requires="wpg">
                  <w:drawing>
                    <wp:inline distT="0" distB="0" distL="0" distR="0" wp14:anchorId="5008D214" wp14:editId="7D7035C2">
                      <wp:extent cx="129615" cy="919614"/>
                      <wp:effectExtent l="0" t="0" r="0" b="0"/>
                      <wp:docPr id="28999" name="Group 28999"/>
                      <wp:cNvGraphicFramePr/>
                      <a:graphic xmlns:a="http://schemas.openxmlformats.org/drawingml/2006/main">
                        <a:graphicData uri="http://schemas.microsoft.com/office/word/2010/wordprocessingGroup">
                          <wpg:wgp>
                            <wpg:cNvGrpSpPr/>
                            <wpg:grpSpPr>
                              <a:xfrm>
                                <a:off x="0" y="0"/>
                                <a:ext cx="129615" cy="919614"/>
                                <a:chOff x="0" y="0"/>
                                <a:chExt cx="129615" cy="919614"/>
                              </a:xfrm>
                            </wpg:grpSpPr>
                            <wps:wsp>
                              <wps:cNvPr id="1886" name="Rectangle 1886"/>
                              <wps:cNvSpPr/>
                              <wps:spPr>
                                <a:xfrm rot="-5399999">
                                  <a:off x="-525348" y="221877"/>
                                  <a:ext cx="1223086" cy="172388"/>
                                </a:xfrm>
                                <a:prstGeom prst="rect">
                                  <a:avLst/>
                                </a:prstGeom>
                                <a:ln>
                                  <a:noFill/>
                                </a:ln>
                              </wps:spPr>
                              <wps:txbx>
                                <w:txbxContent>
                                  <w:p w14:paraId="74B61D60" w14:textId="77777777" w:rsidR="00945698" w:rsidRDefault="00945698">
                                    <w:pPr>
                                      <w:spacing w:after="160" w:line="259" w:lineRule="auto"/>
                                      <w:ind w:left="0" w:firstLine="0"/>
                                    </w:pPr>
                                    <w:r>
                                      <w:rPr>
                                        <w:sz w:val="20"/>
                                      </w:rPr>
                                      <w:t xml:space="preserve">Legal </w:t>
                                    </w:r>
                                    <w:r>
                                      <w:rPr>
                                        <w:sz w:val="20"/>
                                      </w:rPr>
                                      <w:t xml:space="preserve">assessment </w:t>
                                    </w:r>
                                  </w:p>
                                </w:txbxContent>
                              </wps:txbx>
                              <wps:bodyPr horzOverflow="overflow" vert="horz" lIns="0" tIns="0" rIns="0" bIns="0" rtlCol="0">
                                <a:noAutofit/>
                              </wps:bodyPr>
                            </wps:wsp>
                          </wpg:wgp>
                        </a:graphicData>
                      </a:graphic>
                    </wp:inline>
                  </w:drawing>
                </mc:Choice>
                <mc:Fallback>
                  <w:pict>
                    <v:group id="Group 28999" o:spid="_x0000_s1356" style="width:10.2pt;height:72.4pt;mso-position-horizontal-relative:char;mso-position-vertical-relative:line" coordsize="1296,9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">
                      <v:rect id="Rectangle 1886" o:spid="_x0000_s1357" style="position:absolute;left:-5253;top:2219;width:1223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" filled="f" stroked="f">
                        <v:textbox inset="0,0,0,0">
                          <w:txbxContent>
                            <w:p w:rsidR="00945698" w:rsidRDefault="00945698">
                              <w:pPr>
                                <w:spacing w:after="160" w:line="259" w:lineRule="auto"/>
                                <w:ind w:left="0" w:firstLine="0"/>
                              </w:pPr>
                              <w:r>
                                <w:rPr>
                                  <w:sz w:val="20"/>
                                </w:rPr>
                                <w:t xml:space="preserve">Legal </w:t>
                              </w:r>
                              <w:proofErr w:type="spellStart"/>
                              <w:r>
                                <w:rPr>
                                  <w:sz w:val="20"/>
                                </w:rPr>
                                <w:t>assessment</w:t>
                              </w:r>
                              <w:proofErr w:type="spellEnd"/>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0991DB99" w14:textId="77777777" w:rsidR="00B21364" w:rsidRDefault="00945698">
            <w:pPr>
              <w:spacing w:after="0" w:line="259" w:lineRule="auto"/>
              <w:ind w:left="171" w:right="-57" w:firstLine="0"/>
            </w:pPr>
            <w:r>
              <w:rPr>
                <w:noProof/>
              </w:rPr>
              <mc:AlternateContent>
                <mc:Choice Requires="wpg">
                  <w:drawing>
                    <wp:inline distT="0" distB="0" distL="0" distR="0" wp14:anchorId="54CB5447" wp14:editId="176D0AED">
                      <wp:extent cx="288101" cy="1483680"/>
                      <wp:effectExtent l="0" t="0" r="0" b="0"/>
                      <wp:docPr id="29004" name="Group 29004"/>
                      <wp:cNvGraphicFramePr/>
                      <a:graphic xmlns:a="http://schemas.openxmlformats.org/drawingml/2006/main">
                        <a:graphicData uri="http://schemas.microsoft.com/office/word/2010/wordprocessingGroup">
                          <wpg:wgp>
                            <wpg:cNvGrpSpPr/>
                            <wpg:grpSpPr>
                              <a:xfrm>
                                <a:off x="0" y="0"/>
                                <a:ext cx="288101" cy="1483680"/>
                                <a:chOff x="0" y="0"/>
                                <a:chExt cx="288101" cy="1483680"/>
                              </a:xfrm>
                            </wpg:grpSpPr>
                            <wps:wsp>
                              <wps:cNvPr id="1887" name="Rectangle 1887"/>
                              <wps:cNvSpPr/>
                              <wps:spPr>
                                <a:xfrm rot="-5399999">
                                  <a:off x="-900452" y="410839"/>
                                  <a:ext cx="1973295" cy="172388"/>
                                </a:xfrm>
                                <a:prstGeom prst="rect">
                                  <a:avLst/>
                                </a:prstGeom>
                                <a:ln>
                                  <a:noFill/>
                                </a:ln>
                              </wps:spPr>
                              <wps:txbx>
                                <w:txbxContent>
                                  <w:p w14:paraId="23A3F546" w14:textId="77777777" w:rsidR="00945698" w:rsidRDefault="00945698">
                                    <w:pPr>
                                      <w:spacing w:after="160" w:line="259" w:lineRule="auto"/>
                                      <w:ind w:left="0" w:firstLine="0"/>
                                    </w:pPr>
                                    <w:r>
                                      <w:rPr>
                                        <w:sz w:val="20"/>
                                      </w:rPr>
                                      <w:t xml:space="preserve">Personnel </w:t>
                                    </w:r>
                                    <w:r>
                                      <w:rPr>
                                        <w:sz w:val="20"/>
                                      </w:rPr>
                                      <w:t xml:space="preserve">management and </w:t>
                                    </w:r>
                                  </w:p>
                                </w:txbxContent>
                              </wps:txbx>
                              <wps:bodyPr horzOverflow="overflow" vert="horz" lIns="0" tIns="0" rIns="0" bIns="0" rtlCol="0">
                                <a:noAutofit/>
                              </wps:bodyPr>
                            </wps:wsp>
                            <wps:wsp>
                              <wps:cNvPr id="1888" name="Rectangle 1888"/>
                              <wps:cNvSpPr/>
                              <wps:spPr>
                                <a:xfrm rot="-5399999">
                                  <a:off x="-33867" y="1118938"/>
                                  <a:ext cx="557096" cy="172388"/>
                                </a:xfrm>
                                <a:prstGeom prst="rect">
                                  <a:avLst/>
                                </a:prstGeom>
                                <a:ln>
                                  <a:noFill/>
                                </a:ln>
                              </wps:spPr>
                              <wps:txbx>
                                <w:txbxContent>
                                  <w:p w14:paraId="43D87720" w14:textId="77777777" w:rsidR="00945698" w:rsidRDefault="00945698">
                                    <w:pPr>
                                      <w:spacing w:after="160" w:line="259" w:lineRule="auto"/>
                                      <w:ind w:left="0" w:firstLine="0"/>
                                    </w:pPr>
                                    <w:r>
                                      <w:rPr>
                                        <w:sz w:val="20"/>
                                      </w:rPr>
                                      <w:t>Training</w:t>
                                    </w:r>
                                  </w:p>
                                </w:txbxContent>
                              </wps:txbx>
                              <wps:bodyPr horzOverflow="overflow" vert="horz" lIns="0" tIns="0" rIns="0" bIns="0" rtlCol="0">
                                <a:noAutofit/>
                              </wps:bodyPr>
                            </wps:wsp>
                          </wpg:wgp>
                        </a:graphicData>
                      </a:graphic>
                    </wp:inline>
                  </w:drawing>
                </mc:Choice>
                <mc:Fallback>
                  <w:pict>
                    <v:group id="Group 29004" o:spid="_x0000_s1358" style="width:22.7pt;height:116.85pt;mso-position-horizontal-relative:char;mso-position-vertical-relative:line" coordsize="2881,14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">
                      <v:rect id="Rectangle 1887" o:spid="_x0000_s1359" style="position:absolute;left:-9004;top:4108;width:19732;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Personnel</w:t>
                              </w:r>
                              <w:proofErr w:type="spellEnd"/>
                              <w:r>
                                <w:rPr>
                                  <w:sz w:val="20"/>
                                </w:rPr>
                                <w:t xml:space="preserve"> management and </w:t>
                              </w:r>
                            </w:p>
                          </w:txbxContent>
                        </v:textbox>
                      </v:rect>
                      <v:rect id="Rectangle 1888" o:spid="_x0000_s1360" style="position:absolute;left:-340;top:11189;width:5571;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rnF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gyjcygl7+AQAA//8DAFBLAQItABQABgAIAAAAIQDb4fbL7gAAAIUBAAATAAAAAAAA&#10;AAAAAAAAAAAAAABbQ29udGVudF9UeXBlc10ueG1sUEsBAi0AFAAGAAgAAAAhAFr0LFu/AAAAFQEA&#10;AAsAAAAAAAAAAAAAAAAAHwEAAF9yZWxzLy5yZWxzUEsBAi0AFAAGAAgAAAAhADI+ucXHAAAA3QAA&#10;AA8AAAAAAAAAAAAAAAAABwIAAGRycy9kb3ducmV2LnhtbFBLBQYAAAAAAwADALcAAAD7AgAAAAA=&#10;" filled="f" stroked="f">
                        <v:textbox inset="0,0,0,0">
                          <w:txbxContent>
                            <w:p w:rsidR="00945698" w:rsidRDefault="00945698">
                              <w:pPr>
                                <w:spacing w:after="160" w:line="259" w:lineRule="auto"/>
                                <w:ind w:left="0" w:firstLine="0"/>
                              </w:pPr>
                              <w:r>
                                <w:rPr>
                                  <w:sz w:val="20"/>
                                </w:rPr>
                                <w:t>Training</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625EDC1E" w14:textId="77777777" w:rsidR="00B21364" w:rsidRDefault="00945698">
            <w:pPr>
              <w:spacing w:after="0" w:line="259" w:lineRule="auto"/>
              <w:ind w:left="170" w:right="-57" w:firstLine="0"/>
            </w:pPr>
            <w:r>
              <w:rPr>
                <w:noProof/>
              </w:rPr>
              <mc:AlternateContent>
                <mc:Choice Requires="wpg">
                  <w:drawing>
                    <wp:inline distT="0" distB="0" distL="0" distR="0" wp14:anchorId="4D48E57D" wp14:editId="0098B984">
                      <wp:extent cx="288874" cy="1098838"/>
                      <wp:effectExtent l="0" t="0" r="0" b="0"/>
                      <wp:docPr id="29013" name="Group 29013"/>
                      <wp:cNvGraphicFramePr/>
                      <a:graphic xmlns:a="http://schemas.openxmlformats.org/drawingml/2006/main">
                        <a:graphicData uri="http://schemas.microsoft.com/office/word/2010/wordprocessingGroup">
                          <wpg:wgp>
                            <wpg:cNvGrpSpPr/>
                            <wpg:grpSpPr>
                              <a:xfrm>
                                <a:off x="0" y="0"/>
                                <a:ext cx="288874" cy="1098838"/>
                                <a:chOff x="0" y="0"/>
                                <a:chExt cx="288874" cy="1098838"/>
                              </a:xfrm>
                            </wpg:grpSpPr>
                            <wps:wsp>
                              <wps:cNvPr id="1889" name="Rectangle 1889"/>
                              <wps:cNvSpPr/>
                              <wps:spPr>
                                <a:xfrm rot="-5399999">
                                  <a:off x="-644532" y="281917"/>
                                  <a:ext cx="1461454" cy="172388"/>
                                </a:xfrm>
                                <a:prstGeom prst="rect">
                                  <a:avLst/>
                                </a:prstGeom>
                                <a:ln>
                                  <a:noFill/>
                                </a:ln>
                              </wps:spPr>
                              <wps:txbx>
                                <w:txbxContent>
                                  <w:p w14:paraId="382F6A3D" w14:textId="77777777" w:rsidR="00945698" w:rsidRDefault="00945698">
                                    <w:pPr>
                                      <w:spacing w:after="160" w:line="259" w:lineRule="auto"/>
                                      <w:ind w:left="0" w:firstLine="0"/>
                                    </w:pPr>
                                    <w:r>
                                      <w:rPr>
                                        <w:sz w:val="20"/>
                                      </w:rPr>
                                      <w:t xml:space="preserve">Surveys, records and </w:t>
                                    </w:r>
                                  </w:p>
                                </w:txbxContent>
                              </wps:txbx>
                              <wps:bodyPr horzOverflow="overflow" vert="horz" lIns="0" tIns="0" rIns="0" bIns="0" rtlCol="0">
                                <a:noAutofit/>
                              </wps:bodyPr>
                            </wps:wsp>
                            <wps:wsp>
                              <wps:cNvPr id="1890" name="Rectangle 1890"/>
                              <wps:cNvSpPr/>
                              <wps:spPr>
                                <a:xfrm rot="-5399999">
                                  <a:off x="-56476" y="710714"/>
                                  <a:ext cx="603859" cy="172388"/>
                                </a:xfrm>
                                <a:prstGeom prst="rect">
                                  <a:avLst/>
                                </a:prstGeom>
                                <a:ln>
                                  <a:noFill/>
                                </a:ln>
                              </wps:spPr>
                              <wps:txbx>
                                <w:txbxContent>
                                  <w:p w14:paraId="5E29D500" w14:textId="77777777" w:rsidR="00945698" w:rsidRDefault="00945698">
                                    <w:pPr>
                                      <w:spacing w:after="160" w:line="259" w:lineRule="auto"/>
                                      <w:ind w:left="0" w:firstLine="0"/>
                                    </w:pPr>
                                    <w:r>
                                      <w:rPr>
                                        <w:sz w:val="20"/>
                                      </w:rPr>
                                      <w:t>auditing.</w:t>
                                    </w:r>
                                  </w:p>
                                </w:txbxContent>
                              </wps:txbx>
                              <wps:bodyPr horzOverflow="overflow" vert="horz" lIns="0" tIns="0" rIns="0" bIns="0" rtlCol="0">
                                <a:noAutofit/>
                              </wps:bodyPr>
                            </wps:wsp>
                          </wpg:wgp>
                        </a:graphicData>
                      </a:graphic>
                    </wp:inline>
                  </w:drawing>
                </mc:Choice>
                <mc:Fallback>
                  <w:pict>
                    <v:group id="Group 29013" o:spid="_x0000_s1361" style="width:22.75pt;height:86.5pt;mso-position-horizontal-relative:char;mso-position-vertical-relative:line" coordsize="2888,10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">
                      <v:rect id="Rectangle 1889" o:spid="_x0000_s1362" style="position:absolute;left:-6445;top:2819;width:1461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Surveys</w:t>
                              </w:r>
                              <w:proofErr w:type="spellEnd"/>
                              <w:r>
                                <w:rPr>
                                  <w:sz w:val="20"/>
                                </w:rPr>
                                <w:t xml:space="preserve">, </w:t>
                              </w:r>
                              <w:proofErr w:type="spellStart"/>
                              <w:r>
                                <w:rPr>
                                  <w:sz w:val="20"/>
                                </w:rPr>
                                <w:t>records</w:t>
                              </w:r>
                              <w:proofErr w:type="spellEnd"/>
                              <w:r>
                                <w:rPr>
                                  <w:sz w:val="20"/>
                                </w:rPr>
                                <w:t xml:space="preserve"> and </w:t>
                              </w:r>
                            </w:p>
                          </w:txbxContent>
                        </v:textbox>
                      </v:rect>
                      <v:rect id="Rectangle 1890" o:spid="_x0000_s1363" style="position:absolute;left:-566;top:7107;width:603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20"/>
                                </w:rPr>
                                <w:t>auditing</w:t>
                              </w:r>
                              <w:proofErr w:type="spellEnd"/>
                              <w:r>
                                <w:rPr>
                                  <w:sz w:val="20"/>
                                </w:rPr>
                                <w:t>.</w:t>
                              </w:r>
                            </w:p>
                          </w:txbxContent>
                        </v:textbox>
                      </v:rect>
                      <w10:anchorlock/>
                    </v:group>
                  </w:pict>
                </mc:Fallback>
              </mc:AlternateContent>
            </w:r>
          </w:p>
        </w:tc>
        <w:tc>
          <w:tcPr>
            <w:tcW w:w="991" w:type="dxa"/>
            <w:tcBorders>
              <w:top w:val="single" w:sz="4" w:space="0" w:color="000000"/>
              <w:left w:val="single" w:sz="4" w:space="0" w:color="000000"/>
              <w:bottom w:val="single" w:sz="4" w:space="0" w:color="000000"/>
              <w:right w:val="single" w:sz="4" w:space="0" w:color="000000"/>
            </w:tcBorders>
          </w:tcPr>
          <w:p w14:paraId="05DD4A47" w14:textId="77777777" w:rsidR="00B21364" w:rsidRDefault="00945698">
            <w:pPr>
              <w:spacing w:after="0" w:line="259" w:lineRule="auto"/>
              <w:ind w:left="170" w:firstLine="0"/>
            </w:pPr>
            <w:r>
              <w:rPr>
                <w:noProof/>
              </w:rPr>
              <mc:AlternateContent>
                <mc:Choice Requires="wpg">
                  <w:drawing>
                    <wp:inline distT="0" distB="0" distL="0" distR="0" wp14:anchorId="7E11ACE7" wp14:editId="072323B7">
                      <wp:extent cx="447369" cy="1388201"/>
                      <wp:effectExtent l="0" t="0" r="0" b="0"/>
                      <wp:docPr id="29023" name="Group 29023"/>
                      <wp:cNvGraphicFramePr/>
                      <a:graphic xmlns:a="http://schemas.openxmlformats.org/drawingml/2006/main">
                        <a:graphicData uri="http://schemas.microsoft.com/office/word/2010/wordprocessingGroup">
                          <wpg:wgp>
                            <wpg:cNvGrpSpPr/>
                            <wpg:grpSpPr>
                              <a:xfrm>
                                <a:off x="0" y="0"/>
                                <a:ext cx="447369" cy="1388201"/>
                                <a:chOff x="0" y="0"/>
                                <a:chExt cx="447369" cy="1388201"/>
                              </a:xfrm>
                            </wpg:grpSpPr>
                            <wps:wsp>
                              <wps:cNvPr id="1891" name="Rectangle 1891"/>
                              <wps:cNvSpPr/>
                              <wps:spPr>
                                <a:xfrm rot="-5399999">
                                  <a:off x="-575438" y="640375"/>
                                  <a:ext cx="1323264" cy="172388"/>
                                </a:xfrm>
                                <a:prstGeom prst="rect">
                                  <a:avLst/>
                                </a:prstGeom>
                                <a:ln>
                                  <a:noFill/>
                                </a:ln>
                              </wps:spPr>
                              <wps:txbx>
                                <w:txbxContent>
                                  <w:p w14:paraId="0414E393" w14:textId="77777777" w:rsidR="00945698" w:rsidRDefault="00945698">
                                    <w:pPr>
                                      <w:spacing w:after="160" w:line="259" w:lineRule="auto"/>
                                      <w:ind w:left="0" w:firstLine="0"/>
                                    </w:pPr>
                                    <w:r>
                                      <w:rPr>
                                        <w:sz w:val="20"/>
                                      </w:rPr>
                                      <w:t xml:space="preserve">General regulation </w:t>
                                    </w:r>
                                  </w:p>
                                </w:txbxContent>
                              </wps:txbx>
                              <wps:bodyPr horzOverflow="overflow" vert="horz" lIns="0" tIns="0" rIns="0" bIns="0" rtlCol="0">
                                <a:noAutofit/>
                              </wps:bodyPr>
                            </wps:wsp>
                            <wps:wsp>
                              <wps:cNvPr id="1892" name="Rectangle 1892"/>
                              <wps:cNvSpPr/>
                              <wps:spPr>
                                <a:xfrm rot="-5399999">
                                  <a:off x="-678463" y="378853"/>
                                  <a:ext cx="1846307" cy="172388"/>
                                </a:xfrm>
                                <a:prstGeom prst="rect">
                                  <a:avLst/>
                                </a:prstGeom>
                                <a:ln>
                                  <a:noFill/>
                                </a:ln>
                              </wps:spPr>
                              <wps:txbx>
                                <w:txbxContent>
                                  <w:p w14:paraId="6EA2170F" w14:textId="77777777" w:rsidR="00945698" w:rsidRDefault="00945698">
                                    <w:pPr>
                                      <w:spacing w:after="160" w:line="259" w:lineRule="auto"/>
                                      <w:ind w:left="0" w:firstLine="0"/>
                                    </w:pPr>
                                    <w:r>
                                      <w:rPr>
                                        <w:sz w:val="20"/>
                                      </w:rPr>
                                      <w:t xml:space="preserve">infrastructures, </w:t>
                                    </w:r>
                                    <w:r>
                                      <w:rPr>
                                        <w:sz w:val="20"/>
                                      </w:rPr>
                                      <w:t xml:space="preserve">safety and </w:t>
                                    </w:r>
                                  </w:p>
                                </w:txbxContent>
                              </wps:txbx>
                              <wps:bodyPr horzOverflow="overflow" vert="horz" lIns="0" tIns="0" rIns="0" bIns="0" rtlCol="0">
                                <a:noAutofit/>
                              </wps:bodyPr>
                            </wps:wsp>
                            <wps:wsp>
                              <wps:cNvPr id="1893" name="Rectangle 1893"/>
                              <wps:cNvSpPr/>
                              <wps:spPr>
                                <a:xfrm rot="-5399999">
                                  <a:off x="-58546" y="839512"/>
                                  <a:ext cx="924990" cy="172388"/>
                                </a:xfrm>
                                <a:prstGeom prst="rect">
                                  <a:avLst/>
                                </a:prstGeom>
                                <a:ln>
                                  <a:noFill/>
                                </a:ln>
                              </wps:spPr>
                              <wps:txbx>
                                <w:txbxContent>
                                  <w:p w14:paraId="48750155" w14:textId="77777777" w:rsidR="00945698" w:rsidRDefault="00945698">
                                    <w:pPr>
                                      <w:spacing w:after="160" w:line="259" w:lineRule="auto"/>
                                      <w:ind w:left="0" w:firstLine="0"/>
                                    </w:pPr>
                                    <w:r>
                                      <w:rPr>
                                        <w:sz w:val="20"/>
                                      </w:rPr>
                                      <w:t xml:space="preserve">Environment </w:t>
                                    </w:r>
                                  </w:p>
                                </w:txbxContent>
                              </wps:txbx>
                              <wps:bodyPr horzOverflow="overflow" vert="horz" lIns="0" tIns="0" rIns="0" bIns="0" rtlCol="0">
                                <a:noAutofit/>
                              </wps:bodyPr>
                            </wps:wsp>
                          </wpg:wgp>
                        </a:graphicData>
                      </a:graphic>
                    </wp:inline>
                  </w:drawing>
                </mc:Choice>
                <mc:Fallback>
                  <w:pict>
                    <v:group id="Group 29023" o:spid="_x0000_s1364" style="width:35.25pt;height:109.3pt;mso-position-horizontal-relative:char;mso-position-vertical-relative:line" coordsize="4473,13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">
                      <v:rect id="Rectangle 1891" o:spid="_x0000_s1365" style="position:absolute;left:-5755;top:6404;width:13233;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" filled="f" stroked="f">
                        <v:textbox inset="0,0,0,0">
                          <w:txbxContent>
                            <w:p w:rsidR="00945698" w:rsidRDefault="00945698">
                              <w:pPr>
                                <w:spacing w:after="160" w:line="259" w:lineRule="auto"/>
                                <w:ind w:left="0" w:firstLine="0"/>
                              </w:pPr>
                              <w:r>
                                <w:rPr>
                                  <w:sz w:val="20"/>
                                </w:rPr>
                                <w:t xml:space="preserve">General </w:t>
                              </w:r>
                              <w:proofErr w:type="spellStart"/>
                              <w:r>
                                <w:rPr>
                                  <w:sz w:val="20"/>
                                </w:rPr>
                                <w:t>regulation</w:t>
                              </w:r>
                              <w:proofErr w:type="spellEnd"/>
                              <w:r>
                                <w:rPr>
                                  <w:sz w:val="20"/>
                                </w:rPr>
                                <w:t xml:space="preserve"> </w:t>
                              </w:r>
                            </w:p>
                          </w:txbxContent>
                        </v:textbox>
                      </v:rect>
                      <v:rect id="Rectangle 1892" o:spid="_x0000_s1366" style="position:absolute;left:-6786;top:3789;width:1846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infrastructures</w:t>
                              </w:r>
                              <w:proofErr w:type="spellEnd"/>
                              <w:r>
                                <w:rPr>
                                  <w:sz w:val="20"/>
                                </w:rPr>
                                <w:t xml:space="preserve">, </w:t>
                              </w:r>
                              <w:proofErr w:type="spellStart"/>
                              <w:r>
                                <w:rPr>
                                  <w:sz w:val="20"/>
                                </w:rPr>
                                <w:t>safety</w:t>
                              </w:r>
                              <w:proofErr w:type="spellEnd"/>
                              <w:r>
                                <w:rPr>
                                  <w:sz w:val="20"/>
                                </w:rPr>
                                <w:t xml:space="preserve"> and </w:t>
                              </w:r>
                            </w:p>
                          </w:txbxContent>
                        </v:textbox>
                      </v:rect>
                      <v:rect id="Rectangle 1893" o:spid="_x0000_s1367" style="position:absolute;left:-586;top:8395;width:9250;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" filled="f" stroked="f">
                        <v:textbox inset="0,0,0,0">
                          <w:txbxContent>
                            <w:p w:rsidR="00945698" w:rsidRDefault="00945698">
                              <w:pPr>
                                <w:spacing w:after="160" w:line="259" w:lineRule="auto"/>
                                <w:ind w:left="0" w:firstLine="0"/>
                              </w:pPr>
                              <w:r>
                                <w:rPr>
                                  <w:sz w:val="20"/>
                                </w:rPr>
                                <w:t xml:space="preserve">Environment </w:t>
                              </w:r>
                            </w:p>
                          </w:txbxContent>
                        </v:textbox>
                      </v:rect>
                      <w10:anchorlock/>
                    </v:group>
                  </w:pict>
                </mc:Fallback>
              </mc:AlternateContent>
            </w:r>
          </w:p>
        </w:tc>
      </w:tr>
      <w:tr w:rsidR="00B21364" w14:paraId="29AD7F7A"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44866930" w14:textId="77777777" w:rsidR="00B21364" w:rsidRDefault="00945698">
            <w:pPr>
              <w:spacing w:after="0" w:line="259" w:lineRule="auto"/>
              <w:ind w:left="181" w:firstLine="0"/>
            </w:pPr>
            <w:r>
              <w:rPr>
                <w:b/>
                <w:sz w:val="20"/>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737E325F" w14:textId="77777777" w:rsidR="00B21364" w:rsidRDefault="00945698">
            <w:pPr>
              <w:spacing w:after="0" w:line="259" w:lineRule="auto"/>
              <w:ind w:left="51"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B5F61D8" w14:textId="77777777" w:rsidR="00B21364" w:rsidRDefault="00945698">
            <w:pPr>
              <w:spacing w:after="0" w:line="259" w:lineRule="auto"/>
              <w:ind w:left="0" w:right="68" w:firstLine="0"/>
              <w:jc w:val="center"/>
            </w:pPr>
            <w:r>
              <w:rPr>
                <w:b/>
                <w:sz w:val="20"/>
              </w:rPr>
              <w:t xml:space="preserve">O </w:t>
            </w:r>
          </w:p>
        </w:tc>
        <w:tc>
          <w:tcPr>
            <w:tcW w:w="426" w:type="dxa"/>
            <w:tcBorders>
              <w:top w:val="single" w:sz="4" w:space="0" w:color="000000"/>
              <w:left w:val="single" w:sz="4" w:space="0" w:color="000000"/>
              <w:bottom w:val="single" w:sz="4" w:space="0" w:color="000000"/>
              <w:right w:val="single" w:sz="4" w:space="0" w:color="000000"/>
            </w:tcBorders>
          </w:tcPr>
          <w:p w14:paraId="253974B6" w14:textId="77777777" w:rsidR="00B21364" w:rsidRDefault="00945698">
            <w:pPr>
              <w:spacing w:after="0" w:line="259" w:lineRule="auto"/>
              <w:ind w:left="0" w:right="108" w:firstLine="0"/>
              <w:jc w:val="right"/>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283F2A68" w14:textId="77777777" w:rsidR="00B21364" w:rsidRDefault="00945698">
            <w:pPr>
              <w:spacing w:after="0" w:line="259" w:lineRule="auto"/>
              <w:ind w:left="0" w:right="93"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1A4AABC7" w14:textId="77777777" w:rsidR="00B21364" w:rsidRDefault="00945698">
            <w:pPr>
              <w:spacing w:after="0" w:line="259" w:lineRule="auto"/>
              <w:ind w:left="0" w:right="94"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DACBC85" w14:textId="77777777" w:rsidR="00B21364" w:rsidRDefault="00945698">
            <w:pPr>
              <w:spacing w:after="0" w:line="259" w:lineRule="auto"/>
              <w:ind w:left="0" w:right="93" w:firstLine="0"/>
              <w:jc w:val="center"/>
            </w:pPr>
            <w:r>
              <w:rPr>
                <w:b/>
                <w:sz w:val="20"/>
              </w:rPr>
              <w:t xml:space="preserve">X </w:t>
            </w:r>
          </w:p>
        </w:tc>
        <w:tc>
          <w:tcPr>
            <w:tcW w:w="4958" w:type="dxa"/>
            <w:tcBorders>
              <w:top w:val="single" w:sz="4" w:space="0" w:color="000000"/>
              <w:left w:val="single" w:sz="4" w:space="0" w:color="000000"/>
              <w:bottom w:val="single" w:sz="4" w:space="0" w:color="000000"/>
              <w:right w:val="single" w:sz="4" w:space="0" w:color="000000"/>
            </w:tcBorders>
          </w:tcPr>
          <w:p w14:paraId="26C9223E" w14:textId="77777777" w:rsidR="00B21364" w:rsidRDefault="00945698">
            <w:pPr>
              <w:spacing w:after="0" w:line="259" w:lineRule="auto"/>
              <w:ind w:left="0" w:right="2" w:firstLine="0"/>
              <w:jc w:val="center"/>
            </w:pPr>
            <w:r>
              <w:rPr>
                <w:b/>
                <w:color w:val="3F7DC9"/>
                <w:sz w:val="20"/>
              </w:rPr>
              <w:t xml:space="preserve">BEACONING DESIGN AND REVISION </w:t>
            </w:r>
          </w:p>
        </w:tc>
        <w:tc>
          <w:tcPr>
            <w:tcW w:w="851" w:type="dxa"/>
            <w:tcBorders>
              <w:top w:val="single" w:sz="4" w:space="0" w:color="000000"/>
              <w:left w:val="single" w:sz="4" w:space="0" w:color="000000"/>
              <w:bottom w:val="single" w:sz="4" w:space="0" w:color="000000"/>
              <w:right w:val="single" w:sz="4" w:space="0" w:color="000000"/>
            </w:tcBorders>
          </w:tcPr>
          <w:p w14:paraId="0D337BE5" w14:textId="77777777" w:rsidR="00B21364" w:rsidRDefault="00945698">
            <w:pPr>
              <w:spacing w:after="0" w:line="259" w:lineRule="auto"/>
              <w:ind w:left="184" w:firstLine="0"/>
            </w:pPr>
            <w:r>
              <w:rPr>
                <w:b/>
                <w:sz w:val="20"/>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B24ABBA" w14:textId="77777777" w:rsidR="00B21364" w:rsidRDefault="00945698">
            <w:pPr>
              <w:spacing w:after="0" w:line="259" w:lineRule="auto"/>
              <w:ind w:left="183" w:firstLine="0"/>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8DCC681" w14:textId="77777777" w:rsidR="00B21364" w:rsidRDefault="00945698">
            <w:pPr>
              <w:spacing w:after="0" w:line="259" w:lineRule="auto"/>
              <w:ind w:left="0" w:right="67" w:firstLine="0"/>
              <w:jc w:val="center"/>
            </w:pPr>
            <w:r>
              <w:rPr>
                <w:b/>
                <w:sz w:val="20"/>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68B804B9" w14:textId="77777777" w:rsidR="00B21364" w:rsidRDefault="00945698">
            <w:pPr>
              <w:spacing w:after="0" w:line="259" w:lineRule="auto"/>
              <w:ind w:left="0" w:right="107" w:firstLine="0"/>
              <w:jc w:val="right"/>
            </w:pPr>
            <w:r>
              <w:rPr>
                <w:b/>
                <w:sz w:val="20"/>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769A2072" w14:textId="77777777" w:rsidR="00B21364" w:rsidRDefault="00945698">
            <w:pPr>
              <w:spacing w:after="0" w:line="259" w:lineRule="auto"/>
              <w:ind w:left="0" w:right="107" w:firstLine="0"/>
              <w:jc w:val="right"/>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1DB9D31" w14:textId="77777777" w:rsidR="00B21364" w:rsidRDefault="00945698">
            <w:pPr>
              <w:spacing w:after="0" w:line="259" w:lineRule="auto"/>
              <w:ind w:left="0" w:right="93"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12A2A4F"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39A5D372" w14:textId="77777777" w:rsidR="00B21364" w:rsidRDefault="00945698">
            <w:pPr>
              <w:spacing w:after="0" w:line="259" w:lineRule="auto"/>
              <w:ind w:left="181" w:firstLine="0"/>
            </w:pPr>
            <w:r>
              <w:rPr>
                <w:b/>
                <w:sz w:val="20"/>
              </w:rPr>
              <w:t xml:space="preserve">X </w:t>
            </w:r>
          </w:p>
        </w:tc>
      </w:tr>
      <w:tr w:rsidR="00B21364" w14:paraId="27A369D7"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0000349B" w14:textId="77777777" w:rsidR="00B21364" w:rsidRDefault="00945698">
            <w:pPr>
              <w:spacing w:after="0" w:line="259" w:lineRule="auto"/>
              <w:ind w:left="181" w:firstLine="0"/>
            </w:pPr>
            <w:r>
              <w:rPr>
                <w:b/>
                <w:sz w:val="20"/>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22EEC426" w14:textId="77777777" w:rsidR="00B21364" w:rsidRDefault="00945698">
            <w:pPr>
              <w:spacing w:after="0" w:line="259" w:lineRule="auto"/>
              <w:ind w:left="0" w:right="15" w:firstLine="0"/>
              <w:jc w:val="center"/>
            </w:pPr>
            <w:r>
              <w:rPr>
                <w:b/>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CE7B53B" w14:textId="77777777" w:rsidR="00B21364" w:rsidRDefault="00945698">
            <w:pPr>
              <w:spacing w:after="0" w:line="259" w:lineRule="auto"/>
              <w:ind w:left="181" w:firstLine="0"/>
            </w:pPr>
            <w:r>
              <w:rPr>
                <w:b/>
                <w:sz w:val="20"/>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0206E61" w14:textId="77777777" w:rsidR="00B21364" w:rsidRDefault="00945698">
            <w:pPr>
              <w:spacing w:after="0" w:line="259" w:lineRule="auto"/>
              <w:ind w:left="0" w:right="16"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7373FD4" w14:textId="77777777" w:rsidR="00B21364" w:rsidRDefault="00945698">
            <w:pPr>
              <w:spacing w:after="0" w:line="259" w:lineRule="auto"/>
              <w:ind w:left="182" w:firstLine="0"/>
            </w:pPr>
            <w:r>
              <w:rPr>
                <w:b/>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D987185" w14:textId="77777777" w:rsidR="00B21364" w:rsidRDefault="00945698">
            <w:pPr>
              <w:spacing w:after="0" w:line="259" w:lineRule="auto"/>
              <w:ind w:left="181" w:firstLine="0"/>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C47DC6D" w14:textId="77777777" w:rsidR="00B21364" w:rsidRDefault="00945698">
            <w:pPr>
              <w:spacing w:after="0" w:line="259" w:lineRule="auto"/>
              <w:ind w:left="182" w:firstLine="0"/>
            </w:pPr>
            <w:r>
              <w:rPr>
                <w:b/>
                <w:sz w:val="20"/>
              </w:rPr>
              <w:t xml:space="preserve"> </w:t>
            </w:r>
          </w:p>
        </w:tc>
        <w:tc>
          <w:tcPr>
            <w:tcW w:w="4958" w:type="dxa"/>
            <w:tcBorders>
              <w:top w:val="single" w:sz="4" w:space="0" w:color="000000"/>
              <w:left w:val="single" w:sz="4" w:space="0" w:color="000000"/>
              <w:bottom w:val="single" w:sz="4" w:space="0" w:color="000000"/>
              <w:right w:val="single" w:sz="4" w:space="0" w:color="000000"/>
            </w:tcBorders>
          </w:tcPr>
          <w:p w14:paraId="0BE004A9" w14:textId="77777777" w:rsidR="00B21364" w:rsidRDefault="00945698">
            <w:pPr>
              <w:spacing w:after="0" w:line="259" w:lineRule="auto"/>
              <w:ind w:left="0" w:right="2" w:firstLine="0"/>
              <w:jc w:val="center"/>
            </w:pPr>
            <w:r>
              <w:rPr>
                <w:b/>
                <w:color w:val="3F7DC9"/>
                <w:sz w:val="20"/>
              </w:rPr>
              <w:t xml:space="preserve">BEACONING APPROVAL </w:t>
            </w:r>
          </w:p>
        </w:tc>
        <w:tc>
          <w:tcPr>
            <w:tcW w:w="851" w:type="dxa"/>
            <w:tcBorders>
              <w:top w:val="single" w:sz="4" w:space="0" w:color="000000"/>
              <w:left w:val="single" w:sz="4" w:space="0" w:color="000000"/>
              <w:bottom w:val="single" w:sz="4" w:space="0" w:color="000000"/>
              <w:right w:val="single" w:sz="4" w:space="0" w:color="000000"/>
            </w:tcBorders>
          </w:tcPr>
          <w:p w14:paraId="2C1F90AD" w14:textId="77777777" w:rsidR="00B21364" w:rsidRDefault="00945698">
            <w:pPr>
              <w:spacing w:after="0" w:line="259" w:lineRule="auto"/>
              <w:ind w:left="184" w:firstLine="0"/>
            </w:pPr>
            <w:r>
              <w:rPr>
                <w:b/>
                <w:sz w:val="20"/>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51FE090D" w14:textId="77777777" w:rsidR="00B21364" w:rsidRDefault="00945698">
            <w:pPr>
              <w:spacing w:after="0" w:line="259" w:lineRule="auto"/>
              <w:ind w:left="182" w:firstLine="0"/>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9AE0726" w14:textId="77777777" w:rsidR="00B21364" w:rsidRDefault="00945698">
            <w:pPr>
              <w:spacing w:after="0" w:line="259" w:lineRule="auto"/>
              <w:ind w:left="182" w:firstLine="0"/>
            </w:pPr>
            <w:r>
              <w:rPr>
                <w:b/>
                <w:sz w:val="20"/>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445504F6" w14:textId="77777777" w:rsidR="00B21364" w:rsidRDefault="00945698">
            <w:pPr>
              <w:spacing w:after="0" w:line="259" w:lineRule="auto"/>
              <w:ind w:left="0" w:right="15" w:firstLine="0"/>
              <w:jc w:val="center"/>
            </w:pPr>
            <w:r>
              <w:rPr>
                <w:b/>
                <w:sz w:val="20"/>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CAC2823" w14:textId="77777777" w:rsidR="00B21364" w:rsidRDefault="00945698">
            <w:pPr>
              <w:spacing w:after="0" w:line="259" w:lineRule="auto"/>
              <w:ind w:left="0" w:right="15"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438C873A" w14:textId="77777777" w:rsidR="00B21364" w:rsidRDefault="00945698">
            <w:pPr>
              <w:spacing w:after="0" w:line="259" w:lineRule="auto"/>
              <w:ind w:left="0" w:right="93"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012CA4F9"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28C1A353" w14:textId="77777777" w:rsidR="00B21364" w:rsidRDefault="00945698">
            <w:pPr>
              <w:spacing w:after="0" w:line="259" w:lineRule="auto"/>
              <w:ind w:left="181" w:firstLine="0"/>
            </w:pPr>
            <w:r>
              <w:rPr>
                <w:b/>
                <w:sz w:val="20"/>
              </w:rPr>
              <w:t xml:space="preserve"> </w:t>
            </w:r>
          </w:p>
        </w:tc>
      </w:tr>
      <w:tr w:rsidR="00B21364" w14:paraId="420D7A62" w14:textId="77777777">
        <w:trPr>
          <w:trHeight w:val="618"/>
        </w:trPr>
        <w:tc>
          <w:tcPr>
            <w:tcW w:w="776" w:type="dxa"/>
            <w:tcBorders>
              <w:top w:val="single" w:sz="4" w:space="0" w:color="000000"/>
              <w:left w:val="single" w:sz="4" w:space="0" w:color="000000"/>
              <w:bottom w:val="single" w:sz="4" w:space="0" w:color="000000"/>
              <w:right w:val="single" w:sz="4" w:space="0" w:color="000000"/>
            </w:tcBorders>
            <w:vAlign w:val="center"/>
          </w:tcPr>
          <w:p w14:paraId="43203569" w14:textId="77777777" w:rsidR="00B21364" w:rsidRDefault="00945698">
            <w:pPr>
              <w:spacing w:after="0" w:line="259" w:lineRule="auto"/>
              <w:ind w:left="181" w:firstLine="0"/>
            </w:pPr>
            <w:r>
              <w:rPr>
                <w:b/>
                <w:sz w:val="20"/>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45ADC63D" w14:textId="77777777" w:rsidR="00B21364" w:rsidRDefault="00945698">
            <w:pPr>
              <w:spacing w:after="0" w:line="259" w:lineRule="auto"/>
              <w:ind w:left="1" w:firstLine="0"/>
              <w:jc w:val="center"/>
            </w:pPr>
            <w:r>
              <w:rPr>
                <w:b/>
                <w:sz w:val="20"/>
              </w:rPr>
              <w:t>‐</w:t>
            </w:r>
          </w:p>
          <w:p w14:paraId="369AE016" w14:textId="77777777" w:rsidR="00B21364" w:rsidRDefault="00945698">
            <w:pPr>
              <w:spacing w:after="0" w:line="259" w:lineRule="auto"/>
              <w:ind w:left="1" w:firstLine="0"/>
              <w:jc w:val="center"/>
            </w:pPr>
            <w:r>
              <w:rPr>
                <w:b/>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6E93823B" w14:textId="77777777" w:rsidR="00B21364" w:rsidRDefault="00945698">
            <w:pPr>
              <w:spacing w:after="0" w:line="259" w:lineRule="auto"/>
              <w:ind w:left="0" w:right="82" w:firstLine="0"/>
              <w:jc w:val="center"/>
            </w:pPr>
            <w:r>
              <w:rPr>
                <w:b/>
                <w:sz w:val="20"/>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BF81443" w14:textId="77777777" w:rsidR="00B21364" w:rsidRDefault="00945698">
            <w:pPr>
              <w:spacing w:after="0" w:line="259" w:lineRule="auto"/>
              <w:ind w:left="0" w:firstLine="0"/>
              <w:jc w:val="center"/>
            </w:pPr>
            <w:r>
              <w:rPr>
                <w:b/>
                <w:sz w:val="20"/>
              </w:rPr>
              <w:t>‐</w:t>
            </w:r>
          </w:p>
          <w:p w14:paraId="672E0782" w14:textId="77777777" w:rsidR="00B21364" w:rsidRDefault="00945698">
            <w:pPr>
              <w:spacing w:after="0" w:line="259" w:lineRule="auto"/>
              <w:ind w:left="0"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6BE2F6C4" w14:textId="77777777" w:rsidR="00B21364" w:rsidRDefault="00945698">
            <w:pPr>
              <w:spacing w:after="0" w:line="259" w:lineRule="auto"/>
              <w:ind w:left="0" w:right="92"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7D21B6A9" w14:textId="77777777" w:rsidR="00B21364" w:rsidRDefault="00945698">
            <w:pPr>
              <w:spacing w:after="0" w:line="259" w:lineRule="auto"/>
              <w:ind w:left="0" w:right="82"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11695C2C" w14:textId="77777777" w:rsidR="00B21364" w:rsidRDefault="00945698">
            <w:pPr>
              <w:spacing w:after="0" w:line="259" w:lineRule="auto"/>
              <w:ind w:left="0" w:right="68" w:firstLine="0"/>
              <w:jc w:val="center"/>
            </w:pPr>
            <w:r>
              <w:rPr>
                <w:b/>
                <w:sz w:val="20"/>
              </w:rPr>
              <w:t xml:space="preserve">O </w:t>
            </w:r>
          </w:p>
        </w:tc>
        <w:tc>
          <w:tcPr>
            <w:tcW w:w="4958" w:type="dxa"/>
            <w:tcBorders>
              <w:top w:val="single" w:sz="4" w:space="0" w:color="000000"/>
              <w:left w:val="single" w:sz="4" w:space="0" w:color="000000"/>
              <w:bottom w:val="single" w:sz="4" w:space="0" w:color="000000"/>
              <w:right w:val="single" w:sz="4" w:space="0" w:color="000000"/>
            </w:tcBorders>
            <w:vAlign w:val="center"/>
          </w:tcPr>
          <w:p w14:paraId="1201B152" w14:textId="77777777" w:rsidR="00B21364" w:rsidRDefault="00945698">
            <w:pPr>
              <w:spacing w:after="0" w:line="259" w:lineRule="auto"/>
              <w:ind w:left="0" w:right="4" w:firstLine="0"/>
              <w:jc w:val="center"/>
            </w:pPr>
            <w:r>
              <w:rPr>
                <w:b/>
                <w:color w:val="3F7DC9"/>
                <w:sz w:val="20"/>
              </w:rPr>
              <w:t xml:space="preserve">IMPLEMENTATION OF AIDS </w:t>
            </w:r>
          </w:p>
        </w:tc>
        <w:tc>
          <w:tcPr>
            <w:tcW w:w="851" w:type="dxa"/>
            <w:tcBorders>
              <w:top w:val="single" w:sz="4" w:space="0" w:color="000000"/>
              <w:left w:val="single" w:sz="4" w:space="0" w:color="000000"/>
              <w:bottom w:val="single" w:sz="4" w:space="0" w:color="000000"/>
              <w:right w:val="single" w:sz="4" w:space="0" w:color="000000"/>
            </w:tcBorders>
            <w:vAlign w:val="center"/>
          </w:tcPr>
          <w:p w14:paraId="65FC4624" w14:textId="77777777" w:rsidR="00B21364" w:rsidRDefault="00945698">
            <w:pPr>
              <w:spacing w:after="0" w:line="259" w:lineRule="auto"/>
              <w:ind w:left="184" w:firstLine="0"/>
            </w:pPr>
            <w:r>
              <w:rPr>
                <w:b/>
                <w:sz w:val="20"/>
              </w:rPr>
              <w:t xml:space="preserve">X </w:t>
            </w:r>
          </w:p>
        </w:tc>
        <w:tc>
          <w:tcPr>
            <w:tcW w:w="851" w:type="dxa"/>
            <w:tcBorders>
              <w:top w:val="single" w:sz="4" w:space="0" w:color="000000"/>
              <w:left w:val="single" w:sz="4" w:space="0" w:color="000000"/>
              <w:bottom w:val="single" w:sz="4" w:space="0" w:color="000000"/>
              <w:right w:val="single" w:sz="4" w:space="0" w:color="000000"/>
            </w:tcBorders>
            <w:vAlign w:val="center"/>
          </w:tcPr>
          <w:p w14:paraId="1A1BCB7E" w14:textId="77777777" w:rsidR="00B21364" w:rsidRDefault="00945698">
            <w:pPr>
              <w:spacing w:after="0" w:line="259" w:lineRule="auto"/>
              <w:ind w:left="182" w:firstLine="0"/>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375A5047" w14:textId="77777777" w:rsidR="00B21364" w:rsidRDefault="00945698">
            <w:pPr>
              <w:spacing w:after="0" w:line="259" w:lineRule="auto"/>
              <w:ind w:left="0" w:right="93"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1EC693C7" w14:textId="77777777" w:rsidR="00B21364" w:rsidRDefault="00945698">
            <w:pPr>
              <w:spacing w:after="0" w:line="259" w:lineRule="auto"/>
              <w:ind w:left="50"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432006EB" w14:textId="77777777" w:rsidR="00B21364" w:rsidRDefault="00945698">
            <w:pPr>
              <w:spacing w:after="0" w:line="259" w:lineRule="auto"/>
              <w:ind w:left="50"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3EB6461B" w14:textId="77777777" w:rsidR="00B21364" w:rsidRDefault="00945698">
            <w:pPr>
              <w:spacing w:after="0" w:line="259" w:lineRule="auto"/>
              <w:ind w:left="0" w:right="92"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71AC4063"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782F1A36" w14:textId="77777777" w:rsidR="00B21364" w:rsidRDefault="00945698">
            <w:pPr>
              <w:spacing w:after="0" w:line="259" w:lineRule="auto"/>
              <w:ind w:left="181" w:firstLine="0"/>
            </w:pPr>
            <w:r>
              <w:rPr>
                <w:b/>
                <w:sz w:val="20"/>
              </w:rPr>
              <w:t xml:space="preserve">X </w:t>
            </w:r>
          </w:p>
        </w:tc>
      </w:tr>
      <w:tr w:rsidR="00B21364" w14:paraId="5FF4C88F"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1A1CE9AE" w14:textId="77777777" w:rsidR="00B21364" w:rsidRDefault="00945698">
            <w:pPr>
              <w:spacing w:after="0" w:line="259" w:lineRule="auto"/>
              <w:ind w:left="181" w:firstLine="0"/>
            </w:pPr>
            <w:r>
              <w:rPr>
                <w:b/>
                <w:sz w:val="20"/>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623D7726" w14:textId="77777777" w:rsidR="00B21364" w:rsidRDefault="00945698">
            <w:pPr>
              <w:spacing w:after="0" w:line="259" w:lineRule="auto"/>
              <w:ind w:left="50"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6B10DCD2" w14:textId="77777777" w:rsidR="00B21364" w:rsidRDefault="00945698">
            <w:pPr>
              <w:spacing w:after="0" w:line="259" w:lineRule="auto"/>
              <w:ind w:left="0" w:right="94" w:firstLine="0"/>
              <w:jc w:val="center"/>
            </w:pPr>
            <w:r>
              <w:rPr>
                <w:b/>
                <w:sz w:val="20"/>
              </w:rPr>
              <w:t xml:space="preserve">X </w:t>
            </w:r>
          </w:p>
        </w:tc>
        <w:tc>
          <w:tcPr>
            <w:tcW w:w="426" w:type="dxa"/>
            <w:tcBorders>
              <w:top w:val="single" w:sz="4" w:space="0" w:color="000000"/>
              <w:left w:val="single" w:sz="4" w:space="0" w:color="000000"/>
              <w:bottom w:val="single" w:sz="4" w:space="0" w:color="000000"/>
              <w:right w:val="single" w:sz="4" w:space="0" w:color="000000"/>
            </w:tcBorders>
          </w:tcPr>
          <w:p w14:paraId="00F45356" w14:textId="77777777" w:rsidR="00B21364" w:rsidRDefault="00945698">
            <w:pPr>
              <w:spacing w:after="0" w:line="259" w:lineRule="auto"/>
              <w:ind w:left="49"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82DC536" w14:textId="77777777" w:rsidR="00B21364" w:rsidRDefault="00945698">
            <w:pPr>
              <w:spacing w:after="0" w:line="259" w:lineRule="auto"/>
              <w:ind w:left="0" w:right="93"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EF38095" w14:textId="77777777" w:rsidR="00B21364" w:rsidRDefault="00945698">
            <w:pPr>
              <w:spacing w:after="0" w:line="259" w:lineRule="auto"/>
              <w:ind w:left="0" w:right="82"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6E98C2DF" w14:textId="77777777" w:rsidR="00B21364" w:rsidRDefault="00945698">
            <w:pPr>
              <w:spacing w:after="0" w:line="259" w:lineRule="auto"/>
              <w:ind w:left="0" w:right="68" w:firstLine="0"/>
              <w:jc w:val="center"/>
            </w:pPr>
            <w:r>
              <w:rPr>
                <w:b/>
                <w:sz w:val="20"/>
              </w:rPr>
              <w:t xml:space="preserve">O </w:t>
            </w:r>
          </w:p>
        </w:tc>
        <w:tc>
          <w:tcPr>
            <w:tcW w:w="4958" w:type="dxa"/>
            <w:tcBorders>
              <w:top w:val="single" w:sz="4" w:space="0" w:color="000000"/>
              <w:left w:val="single" w:sz="4" w:space="0" w:color="000000"/>
              <w:bottom w:val="single" w:sz="4" w:space="0" w:color="000000"/>
              <w:right w:val="single" w:sz="4" w:space="0" w:color="000000"/>
            </w:tcBorders>
          </w:tcPr>
          <w:p w14:paraId="7578D0AE" w14:textId="77777777" w:rsidR="00B21364" w:rsidRDefault="00945698">
            <w:pPr>
              <w:spacing w:after="0" w:line="259" w:lineRule="auto"/>
              <w:ind w:left="0" w:right="3" w:firstLine="0"/>
              <w:jc w:val="center"/>
            </w:pPr>
            <w:r>
              <w:rPr>
                <w:b/>
                <w:color w:val="3F7DC9"/>
                <w:sz w:val="20"/>
              </w:rPr>
              <w:t xml:space="preserve">SERVICE OPERATION </w:t>
            </w:r>
          </w:p>
        </w:tc>
        <w:tc>
          <w:tcPr>
            <w:tcW w:w="851" w:type="dxa"/>
            <w:tcBorders>
              <w:top w:val="single" w:sz="4" w:space="0" w:color="000000"/>
              <w:left w:val="single" w:sz="4" w:space="0" w:color="000000"/>
              <w:bottom w:val="single" w:sz="4" w:space="0" w:color="000000"/>
              <w:right w:val="single" w:sz="4" w:space="0" w:color="000000"/>
            </w:tcBorders>
          </w:tcPr>
          <w:p w14:paraId="36EAA42A" w14:textId="77777777" w:rsidR="00B21364" w:rsidRDefault="00945698">
            <w:pPr>
              <w:spacing w:after="0" w:line="259" w:lineRule="auto"/>
              <w:ind w:left="184" w:firstLine="0"/>
            </w:pPr>
            <w:r>
              <w:rPr>
                <w:b/>
                <w:sz w:val="20"/>
              </w:rPr>
              <w:t xml:space="preserve">X </w:t>
            </w:r>
          </w:p>
        </w:tc>
        <w:tc>
          <w:tcPr>
            <w:tcW w:w="851" w:type="dxa"/>
            <w:tcBorders>
              <w:top w:val="single" w:sz="4" w:space="0" w:color="000000"/>
              <w:left w:val="single" w:sz="4" w:space="0" w:color="000000"/>
              <w:bottom w:val="single" w:sz="4" w:space="0" w:color="000000"/>
              <w:right w:val="single" w:sz="4" w:space="0" w:color="000000"/>
            </w:tcBorders>
          </w:tcPr>
          <w:p w14:paraId="62A8A9F6" w14:textId="77777777" w:rsidR="00B21364" w:rsidRDefault="00945698">
            <w:pPr>
              <w:spacing w:after="0" w:line="259" w:lineRule="auto"/>
              <w:ind w:left="182" w:firstLine="0"/>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7B8D1FE0" w14:textId="77777777" w:rsidR="00B21364" w:rsidRDefault="00945698">
            <w:pPr>
              <w:spacing w:after="0" w:line="259" w:lineRule="auto"/>
              <w:ind w:left="0" w:right="92"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700CC896" w14:textId="77777777" w:rsidR="00B21364" w:rsidRDefault="00945698">
            <w:pPr>
              <w:spacing w:after="0" w:line="259" w:lineRule="auto"/>
              <w:ind w:left="51"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35781835" w14:textId="77777777" w:rsidR="00B21364" w:rsidRDefault="00945698">
            <w:pPr>
              <w:spacing w:after="0" w:line="259" w:lineRule="auto"/>
              <w:ind w:left="51"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5B456A84" w14:textId="77777777" w:rsidR="00B21364" w:rsidRDefault="00945698">
            <w:pPr>
              <w:spacing w:after="0" w:line="259" w:lineRule="auto"/>
              <w:ind w:left="0" w:right="92"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11142BD0"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4DE18694" w14:textId="77777777" w:rsidR="00B21364" w:rsidRDefault="00945698">
            <w:pPr>
              <w:spacing w:after="0" w:line="259" w:lineRule="auto"/>
              <w:ind w:left="181" w:firstLine="0"/>
            </w:pPr>
            <w:r>
              <w:rPr>
                <w:b/>
                <w:sz w:val="20"/>
              </w:rPr>
              <w:t xml:space="preserve">X </w:t>
            </w:r>
          </w:p>
        </w:tc>
      </w:tr>
      <w:tr w:rsidR="00B21364" w14:paraId="590ABD93" w14:textId="77777777">
        <w:trPr>
          <w:trHeight w:val="619"/>
        </w:trPr>
        <w:tc>
          <w:tcPr>
            <w:tcW w:w="776" w:type="dxa"/>
            <w:tcBorders>
              <w:top w:val="single" w:sz="4" w:space="0" w:color="000000"/>
              <w:left w:val="single" w:sz="4" w:space="0" w:color="000000"/>
              <w:bottom w:val="single" w:sz="4" w:space="0" w:color="000000"/>
              <w:right w:val="single" w:sz="4" w:space="0" w:color="000000"/>
            </w:tcBorders>
            <w:vAlign w:val="center"/>
          </w:tcPr>
          <w:p w14:paraId="4CBF0C43" w14:textId="77777777" w:rsidR="00B21364" w:rsidRDefault="00945698">
            <w:pPr>
              <w:spacing w:after="0" w:line="259" w:lineRule="auto"/>
              <w:ind w:left="181" w:firstLine="0"/>
            </w:pPr>
            <w:r>
              <w:rPr>
                <w:b/>
                <w:sz w:val="20"/>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584638E9" w14:textId="77777777" w:rsidR="00B21364" w:rsidRDefault="00945698">
            <w:pPr>
              <w:spacing w:after="0" w:line="259" w:lineRule="auto"/>
              <w:ind w:left="1" w:firstLine="0"/>
              <w:jc w:val="center"/>
            </w:pPr>
            <w:r>
              <w:rPr>
                <w:b/>
                <w:sz w:val="20"/>
              </w:rPr>
              <w:t>‐</w:t>
            </w:r>
          </w:p>
          <w:p w14:paraId="190222EE" w14:textId="77777777" w:rsidR="00B21364" w:rsidRDefault="00945698">
            <w:pPr>
              <w:spacing w:after="0" w:line="259" w:lineRule="auto"/>
              <w:ind w:left="1" w:firstLine="0"/>
              <w:jc w:val="center"/>
            </w:pPr>
            <w:r>
              <w:rPr>
                <w:b/>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0202C79A" w14:textId="77777777" w:rsidR="00B21364" w:rsidRDefault="00945698">
            <w:pPr>
              <w:spacing w:after="0" w:line="259" w:lineRule="auto"/>
              <w:ind w:left="0" w:right="82" w:firstLine="0"/>
              <w:jc w:val="center"/>
            </w:pPr>
            <w:r>
              <w:rPr>
                <w:b/>
                <w:sz w:val="20"/>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3FB008D5" w14:textId="77777777" w:rsidR="00B21364" w:rsidRDefault="00945698">
            <w:pPr>
              <w:spacing w:after="0" w:line="259" w:lineRule="auto"/>
              <w:ind w:left="0" w:firstLine="0"/>
              <w:jc w:val="center"/>
            </w:pPr>
            <w:r>
              <w:rPr>
                <w:b/>
                <w:sz w:val="20"/>
              </w:rPr>
              <w:t>‐</w:t>
            </w:r>
          </w:p>
          <w:p w14:paraId="5F4F9B76" w14:textId="77777777" w:rsidR="00B21364" w:rsidRDefault="00945698">
            <w:pPr>
              <w:spacing w:after="0" w:line="259" w:lineRule="auto"/>
              <w:ind w:left="0"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C0BE4AC" w14:textId="77777777" w:rsidR="00B21364" w:rsidRDefault="00945698">
            <w:pPr>
              <w:spacing w:after="0" w:line="259" w:lineRule="auto"/>
              <w:ind w:left="0" w:right="92"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3F50560E" w14:textId="77777777" w:rsidR="00B21364" w:rsidRDefault="00945698">
            <w:pPr>
              <w:spacing w:after="0" w:line="259" w:lineRule="auto"/>
              <w:ind w:left="0" w:right="82"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8021A13" w14:textId="77777777" w:rsidR="00B21364" w:rsidRDefault="00945698">
            <w:pPr>
              <w:spacing w:after="0" w:line="259" w:lineRule="auto"/>
              <w:ind w:left="0" w:right="81" w:firstLine="0"/>
              <w:jc w:val="center"/>
            </w:pPr>
            <w:r>
              <w:rPr>
                <w:b/>
                <w:sz w:val="20"/>
              </w:rPr>
              <w:t xml:space="preserve">‐‐ </w:t>
            </w:r>
          </w:p>
        </w:tc>
        <w:tc>
          <w:tcPr>
            <w:tcW w:w="4958" w:type="dxa"/>
            <w:tcBorders>
              <w:top w:val="single" w:sz="4" w:space="0" w:color="000000"/>
              <w:left w:val="single" w:sz="4" w:space="0" w:color="000000"/>
              <w:bottom w:val="single" w:sz="4" w:space="0" w:color="000000"/>
              <w:right w:val="single" w:sz="4" w:space="0" w:color="000000"/>
            </w:tcBorders>
            <w:vAlign w:val="center"/>
          </w:tcPr>
          <w:p w14:paraId="53AF0D37" w14:textId="77777777" w:rsidR="00B21364" w:rsidRDefault="00945698">
            <w:pPr>
              <w:spacing w:after="0" w:line="259" w:lineRule="auto"/>
              <w:ind w:left="0" w:right="3" w:firstLine="0"/>
              <w:jc w:val="center"/>
            </w:pPr>
            <w:r>
              <w:rPr>
                <w:b/>
                <w:color w:val="3F7DC9"/>
                <w:sz w:val="20"/>
              </w:rPr>
              <w:t xml:space="preserve">INSPECTION AND MONITORING </w:t>
            </w:r>
          </w:p>
        </w:tc>
        <w:tc>
          <w:tcPr>
            <w:tcW w:w="851" w:type="dxa"/>
            <w:tcBorders>
              <w:top w:val="single" w:sz="4" w:space="0" w:color="000000"/>
              <w:left w:val="single" w:sz="4" w:space="0" w:color="000000"/>
              <w:bottom w:val="single" w:sz="4" w:space="0" w:color="000000"/>
              <w:right w:val="single" w:sz="4" w:space="0" w:color="000000"/>
            </w:tcBorders>
            <w:vAlign w:val="center"/>
          </w:tcPr>
          <w:p w14:paraId="7D9AC74D" w14:textId="77777777" w:rsidR="00B21364" w:rsidRDefault="00945698">
            <w:pPr>
              <w:spacing w:after="0" w:line="259" w:lineRule="auto"/>
              <w:ind w:left="184" w:firstLine="0"/>
            </w:pPr>
            <w:r>
              <w:rPr>
                <w:b/>
                <w:sz w:val="20"/>
              </w:rPr>
              <w:t xml:space="preserve">O </w:t>
            </w:r>
          </w:p>
        </w:tc>
        <w:tc>
          <w:tcPr>
            <w:tcW w:w="851" w:type="dxa"/>
            <w:tcBorders>
              <w:top w:val="single" w:sz="4" w:space="0" w:color="000000"/>
              <w:left w:val="single" w:sz="4" w:space="0" w:color="000000"/>
              <w:bottom w:val="single" w:sz="4" w:space="0" w:color="000000"/>
              <w:right w:val="single" w:sz="4" w:space="0" w:color="000000"/>
            </w:tcBorders>
            <w:vAlign w:val="center"/>
          </w:tcPr>
          <w:p w14:paraId="35DCCA63" w14:textId="77777777" w:rsidR="00B21364" w:rsidRDefault="00945698">
            <w:pPr>
              <w:spacing w:after="0" w:line="259" w:lineRule="auto"/>
              <w:ind w:left="182" w:firstLine="0"/>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724D03B7" w14:textId="77777777" w:rsidR="00B21364" w:rsidRDefault="00945698">
            <w:pPr>
              <w:spacing w:after="0" w:line="259" w:lineRule="auto"/>
              <w:ind w:left="0" w:right="93"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0F9475D3" w14:textId="77777777" w:rsidR="00B21364" w:rsidRDefault="00945698">
            <w:pPr>
              <w:spacing w:after="0" w:line="259" w:lineRule="auto"/>
              <w:ind w:left="1" w:firstLine="0"/>
              <w:jc w:val="center"/>
            </w:pPr>
            <w:r>
              <w:rPr>
                <w:b/>
                <w:sz w:val="20"/>
              </w:rPr>
              <w:t>‐</w:t>
            </w:r>
          </w:p>
          <w:p w14:paraId="4D78DA52" w14:textId="77777777" w:rsidR="00B21364" w:rsidRDefault="00945698">
            <w:pPr>
              <w:spacing w:after="0" w:line="259" w:lineRule="auto"/>
              <w:ind w:left="1" w:firstLine="0"/>
              <w:jc w:val="center"/>
            </w:pPr>
            <w:r>
              <w:rPr>
                <w:b/>
                <w:sz w:val="20"/>
              </w:rPr>
              <w:t xml:space="preserve">‐ </w:t>
            </w:r>
          </w:p>
        </w:tc>
        <w:tc>
          <w:tcPr>
            <w:tcW w:w="425" w:type="dxa"/>
            <w:tcBorders>
              <w:top w:val="single" w:sz="4" w:space="0" w:color="000000"/>
              <w:left w:val="single" w:sz="4" w:space="0" w:color="000000"/>
              <w:bottom w:val="single" w:sz="4" w:space="0" w:color="000000"/>
              <w:right w:val="single" w:sz="4" w:space="0" w:color="000000"/>
            </w:tcBorders>
            <w:vAlign w:val="center"/>
          </w:tcPr>
          <w:p w14:paraId="305C5E3F" w14:textId="77777777" w:rsidR="00B21364" w:rsidRDefault="00945698">
            <w:pPr>
              <w:spacing w:after="0" w:line="259" w:lineRule="auto"/>
              <w:ind w:left="50"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62986449" w14:textId="77777777" w:rsidR="00B21364" w:rsidRDefault="00945698">
            <w:pPr>
              <w:spacing w:after="0" w:line="259" w:lineRule="auto"/>
              <w:ind w:left="0" w:right="92"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0B4C36B7"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05DBB711" w14:textId="77777777" w:rsidR="00B21364" w:rsidRDefault="00945698">
            <w:pPr>
              <w:spacing w:after="0" w:line="259" w:lineRule="auto"/>
              <w:ind w:left="181" w:firstLine="0"/>
            </w:pPr>
            <w:r>
              <w:rPr>
                <w:b/>
                <w:sz w:val="20"/>
              </w:rPr>
              <w:t xml:space="preserve">X </w:t>
            </w:r>
          </w:p>
        </w:tc>
      </w:tr>
      <w:tr w:rsidR="00B21364" w14:paraId="6C5D141C" w14:textId="77777777">
        <w:trPr>
          <w:trHeight w:val="372"/>
        </w:trPr>
        <w:tc>
          <w:tcPr>
            <w:tcW w:w="776" w:type="dxa"/>
            <w:tcBorders>
              <w:top w:val="single" w:sz="4" w:space="0" w:color="000000"/>
              <w:left w:val="single" w:sz="4" w:space="0" w:color="000000"/>
              <w:bottom w:val="single" w:sz="4" w:space="0" w:color="000000"/>
              <w:right w:val="single" w:sz="4" w:space="0" w:color="000000"/>
            </w:tcBorders>
            <w:shd w:val="clear" w:color="auto" w:fill="3F7DC9"/>
          </w:tcPr>
          <w:p w14:paraId="0C17854D" w14:textId="77777777" w:rsidR="00B21364" w:rsidRDefault="00945698">
            <w:pPr>
              <w:spacing w:after="0" w:line="259" w:lineRule="auto"/>
              <w:ind w:left="181" w:firstLine="0"/>
            </w:pPr>
            <w:r>
              <w:rPr>
                <w:b/>
                <w:color w:val="0070BF"/>
                <w:sz w:val="20"/>
              </w:rPr>
              <w:t xml:space="preserve"> </w:t>
            </w:r>
          </w:p>
        </w:tc>
        <w:tc>
          <w:tcPr>
            <w:tcW w:w="427" w:type="dxa"/>
            <w:tcBorders>
              <w:top w:val="single" w:sz="4" w:space="0" w:color="000000"/>
              <w:left w:val="single" w:sz="4" w:space="0" w:color="000000"/>
              <w:bottom w:val="single" w:sz="4" w:space="0" w:color="000000"/>
              <w:right w:val="nil"/>
            </w:tcBorders>
          </w:tcPr>
          <w:p w14:paraId="7D6186BA" w14:textId="77777777" w:rsidR="00B21364" w:rsidRDefault="00B21364">
            <w:pPr>
              <w:spacing w:after="160" w:line="259" w:lineRule="auto"/>
              <w:ind w:left="0" w:firstLine="0"/>
            </w:pPr>
          </w:p>
        </w:tc>
        <w:tc>
          <w:tcPr>
            <w:tcW w:w="2695" w:type="dxa"/>
            <w:gridSpan w:val="5"/>
            <w:tcBorders>
              <w:top w:val="single" w:sz="4" w:space="0" w:color="000000"/>
              <w:left w:val="nil"/>
              <w:bottom w:val="single" w:sz="4" w:space="0" w:color="000000"/>
              <w:right w:val="single" w:sz="4" w:space="0" w:color="000000"/>
            </w:tcBorders>
          </w:tcPr>
          <w:p w14:paraId="217A90C6" w14:textId="77777777" w:rsidR="00B21364" w:rsidRDefault="00945698">
            <w:pPr>
              <w:spacing w:after="0" w:line="259" w:lineRule="auto"/>
              <w:ind w:left="185" w:firstLine="0"/>
            </w:pPr>
            <w:r>
              <w:rPr>
                <w:b/>
                <w:color w:val="3F7DC9"/>
                <w:sz w:val="20"/>
              </w:rPr>
              <w:t xml:space="preserve">STRATEGIC PROCESSES </w:t>
            </w:r>
          </w:p>
        </w:tc>
        <w:tc>
          <w:tcPr>
            <w:tcW w:w="4958" w:type="dxa"/>
            <w:tcBorders>
              <w:top w:val="single" w:sz="4" w:space="0" w:color="000000"/>
              <w:left w:val="single" w:sz="4" w:space="0" w:color="000000"/>
              <w:bottom w:val="single" w:sz="4" w:space="0" w:color="000000"/>
              <w:right w:val="single" w:sz="4" w:space="0" w:color="000000"/>
            </w:tcBorders>
            <w:shd w:val="clear" w:color="auto" w:fill="3F7DC9"/>
          </w:tcPr>
          <w:p w14:paraId="7610B180" w14:textId="77777777" w:rsidR="00B21364" w:rsidRDefault="00945698">
            <w:pPr>
              <w:spacing w:after="0" w:line="259" w:lineRule="auto"/>
              <w:ind w:left="181" w:firstLine="0"/>
            </w:pPr>
            <w:r>
              <w:rPr>
                <w:b/>
                <w:color w:val="3F7DC9"/>
                <w:sz w:val="20"/>
              </w:rPr>
              <w:t xml:space="preserve"> </w:t>
            </w:r>
          </w:p>
        </w:tc>
        <w:tc>
          <w:tcPr>
            <w:tcW w:w="851" w:type="dxa"/>
            <w:tcBorders>
              <w:top w:val="single" w:sz="4" w:space="0" w:color="000000"/>
              <w:left w:val="single" w:sz="4" w:space="0" w:color="000000"/>
              <w:bottom w:val="single" w:sz="4" w:space="0" w:color="000000"/>
              <w:right w:val="nil"/>
            </w:tcBorders>
          </w:tcPr>
          <w:p w14:paraId="797676D4" w14:textId="77777777" w:rsidR="00B21364" w:rsidRDefault="00B21364">
            <w:pPr>
              <w:spacing w:after="160" w:line="259" w:lineRule="auto"/>
              <w:ind w:left="0" w:firstLine="0"/>
            </w:pPr>
          </w:p>
        </w:tc>
        <w:tc>
          <w:tcPr>
            <w:tcW w:w="2268" w:type="dxa"/>
            <w:gridSpan w:val="4"/>
            <w:tcBorders>
              <w:top w:val="single" w:sz="4" w:space="0" w:color="000000"/>
              <w:left w:val="nil"/>
              <w:bottom w:val="single" w:sz="4" w:space="0" w:color="000000"/>
              <w:right w:val="nil"/>
            </w:tcBorders>
          </w:tcPr>
          <w:p w14:paraId="50B9A29E" w14:textId="77777777" w:rsidR="00B21364" w:rsidRDefault="00945698">
            <w:pPr>
              <w:spacing w:after="0" w:line="259" w:lineRule="auto"/>
              <w:ind w:left="0" w:right="108" w:firstLine="0"/>
              <w:jc w:val="right"/>
            </w:pPr>
            <w:r>
              <w:rPr>
                <w:b/>
                <w:color w:val="3F7DC9"/>
                <w:sz w:val="20"/>
              </w:rPr>
              <w:t xml:space="preserve">SUPPORT PROCESSES </w:t>
            </w:r>
          </w:p>
        </w:tc>
        <w:tc>
          <w:tcPr>
            <w:tcW w:w="1135" w:type="dxa"/>
            <w:gridSpan w:val="2"/>
            <w:tcBorders>
              <w:top w:val="single" w:sz="4" w:space="0" w:color="000000"/>
              <w:left w:val="nil"/>
              <w:bottom w:val="single" w:sz="4" w:space="0" w:color="000000"/>
              <w:right w:val="single" w:sz="4" w:space="0" w:color="000000"/>
            </w:tcBorders>
          </w:tcPr>
          <w:p w14:paraId="7CA06E1F" w14:textId="77777777" w:rsidR="00B21364" w:rsidRDefault="00B21364">
            <w:pPr>
              <w:spacing w:after="160" w:line="259" w:lineRule="auto"/>
              <w:ind w:left="0" w:firstLine="0"/>
            </w:pPr>
          </w:p>
        </w:tc>
        <w:tc>
          <w:tcPr>
            <w:tcW w:w="991" w:type="dxa"/>
            <w:tcBorders>
              <w:top w:val="single" w:sz="4" w:space="0" w:color="000000"/>
              <w:left w:val="single" w:sz="4" w:space="0" w:color="000000"/>
              <w:bottom w:val="single" w:sz="4" w:space="0" w:color="000000"/>
              <w:right w:val="single" w:sz="4" w:space="0" w:color="000000"/>
            </w:tcBorders>
            <w:shd w:val="clear" w:color="auto" w:fill="3F7DC9"/>
          </w:tcPr>
          <w:p w14:paraId="31AD9C97" w14:textId="77777777" w:rsidR="00B21364" w:rsidRDefault="00945698">
            <w:pPr>
              <w:spacing w:after="0" w:line="259" w:lineRule="auto"/>
              <w:ind w:left="181" w:firstLine="0"/>
            </w:pPr>
            <w:r>
              <w:rPr>
                <w:b/>
                <w:color w:val="3F7DC9"/>
                <w:sz w:val="20"/>
              </w:rPr>
              <w:t xml:space="preserve"> </w:t>
            </w:r>
          </w:p>
        </w:tc>
      </w:tr>
    </w:tbl>
    <w:p w14:paraId="49D96C69" w14:textId="77777777" w:rsidR="00B21364" w:rsidRDefault="00945698">
      <w:pPr>
        <w:spacing w:after="114" w:line="259" w:lineRule="auto"/>
        <w:ind w:left="91" w:firstLine="0"/>
        <w:jc w:val="center"/>
      </w:pPr>
      <w:r>
        <w:t xml:space="preserve"> </w:t>
      </w:r>
    </w:p>
    <w:p w14:paraId="3520C3E6" w14:textId="77777777" w:rsidR="00B21364" w:rsidRDefault="00945698">
      <w:pPr>
        <w:tabs>
          <w:tab w:val="center" w:pos="2025"/>
          <w:tab w:val="center" w:pos="3917"/>
          <w:tab w:val="center" w:pos="5379"/>
        </w:tabs>
        <w:spacing w:after="234" w:line="259" w:lineRule="auto"/>
        <w:ind w:left="0" w:firstLine="0"/>
      </w:pPr>
      <w:r>
        <w:tab/>
      </w:r>
      <w:r>
        <w:rPr>
          <w:b/>
        </w:rPr>
        <w:t xml:space="preserve">X=High </w:t>
      </w:r>
      <w:r>
        <w:rPr>
          <w:b/>
        </w:rPr>
        <w:tab/>
        <w:t xml:space="preserve">O=Medium </w:t>
      </w:r>
      <w:r>
        <w:rPr>
          <w:b/>
        </w:rPr>
        <w:tab/>
        <w:t xml:space="preserve">‐=Low </w:t>
      </w:r>
    </w:p>
    <w:p w14:paraId="45081A88" w14:textId="77777777" w:rsidR="00B21364" w:rsidRDefault="00945698">
      <w:pPr>
        <w:spacing w:after="614" w:line="259" w:lineRule="auto"/>
        <w:ind w:left="0" w:firstLine="0"/>
      </w:pPr>
      <w:r>
        <w:t xml:space="preserve"> </w:t>
      </w:r>
      <w:r>
        <w:tab/>
        <w:t xml:space="preserve"> </w:t>
      </w:r>
    </w:p>
    <w:p w14:paraId="62EEB449" w14:textId="77777777" w:rsidR="00B21364" w:rsidRDefault="00945698">
      <w:pPr>
        <w:spacing w:after="0" w:line="259" w:lineRule="auto"/>
        <w:ind w:left="0" w:firstLine="0"/>
      </w:pPr>
      <w:r>
        <w:rPr>
          <w:sz w:val="20"/>
        </w:rPr>
        <w:lastRenderedPageBreak/>
        <w:t xml:space="preserve"> </w:t>
      </w:r>
    </w:p>
    <w:p w14:paraId="7A874F66" w14:textId="77777777" w:rsidR="00B21364" w:rsidRDefault="00945698">
      <w:pPr>
        <w:spacing w:after="83" w:line="259" w:lineRule="auto"/>
        <w:ind w:left="-30" w:right="-73" w:firstLine="0"/>
      </w:pPr>
      <w:r>
        <w:rPr>
          <w:noProof/>
        </w:rPr>
        <mc:AlternateContent>
          <mc:Choice Requires="wpg">
            <w:drawing>
              <wp:inline distT="0" distB="0" distL="0" distR="0" wp14:anchorId="6A1DE3FE" wp14:editId="17C0702D">
                <wp:extent cx="10010394" cy="6097"/>
                <wp:effectExtent l="0" t="0" r="0" b="0"/>
                <wp:docPr id="29713" name="Group 29713"/>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191" name="Shape 32191"/>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9713" style="width:788.22pt;height:0.480103pt;mso-position-horizontal-relative:char;mso-position-vertical-relative:line" coordsize="100103,60">
                <v:shape id="Shape 32192"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33FDF810" w14:textId="77777777" w:rsidR="00B21364" w:rsidRDefault="00945698">
      <w:pPr>
        <w:spacing w:after="28" w:line="259" w:lineRule="auto"/>
        <w:ind w:left="0" w:firstLine="0"/>
      </w:pPr>
      <w:r>
        <w:rPr>
          <w:b/>
          <w:color w:val="00548C"/>
          <w:sz w:val="15"/>
        </w:rPr>
        <w:t xml:space="preserve"> </w:t>
      </w:r>
    </w:p>
    <w:p w14:paraId="312248F8" w14:textId="77777777" w:rsidR="00B21364" w:rsidRPr="00945698" w:rsidRDefault="00945698">
      <w:pPr>
        <w:tabs>
          <w:tab w:val="center" w:pos="9638"/>
        </w:tabs>
        <w:spacing w:after="28" w:line="259" w:lineRule="auto"/>
        <w:ind w:left="-15" w:firstLine="0"/>
        <w:rPr>
          <w:lang w:val="en-US"/>
        </w:rPr>
      </w:pPr>
      <w:r w:rsidRPr="00945698">
        <w:rPr>
          <w:color w:val="00548C"/>
          <w:sz w:val="15"/>
          <w:lang w:val="en-US"/>
        </w:rPr>
        <w:t>IALA Guideline</w:t>
      </w:r>
      <w:r w:rsidRPr="00945698">
        <w:rPr>
          <w:b/>
          <w:color w:val="00548C"/>
          <w:sz w:val="15"/>
          <w:lang w:val="en-US"/>
        </w:rPr>
        <w:t xml:space="preserve"> </w:t>
      </w:r>
      <w:r w:rsidRPr="00945698">
        <w:rPr>
          <w:color w:val="00548C"/>
          <w:sz w:val="15"/>
          <w:lang w:val="en-US"/>
        </w:rPr>
        <w:t>1052</w:t>
      </w:r>
      <w:r w:rsidRPr="00945698">
        <w:rPr>
          <w:b/>
          <w:color w:val="00548C"/>
          <w:sz w:val="15"/>
          <w:lang w:val="en-US"/>
        </w:rPr>
        <w:t xml:space="preserve"> – </w:t>
      </w:r>
      <w:r w:rsidRPr="00945698">
        <w:rPr>
          <w:color w:val="00548C"/>
          <w:sz w:val="15"/>
          <w:lang w:val="en-US"/>
        </w:rPr>
        <w:t>Quality Management Systems for Aids to Navigation Service Delivery</w:t>
      </w:r>
      <w:r w:rsidRPr="00945698">
        <w:rPr>
          <w:b/>
          <w:color w:val="00548C"/>
          <w:sz w:val="15"/>
          <w:lang w:val="en-US"/>
        </w:rPr>
        <w:t xml:space="preserve"> </w:t>
      </w:r>
      <w:r w:rsidRPr="00945698">
        <w:rPr>
          <w:b/>
          <w:color w:val="00548C"/>
          <w:sz w:val="15"/>
          <w:lang w:val="en-US"/>
        </w:rPr>
        <w:tab/>
        <w:t xml:space="preserve"> </w:t>
      </w:r>
    </w:p>
    <w:p w14:paraId="0B560CB1" w14:textId="77777777" w:rsidR="00B21364" w:rsidRPr="00945698" w:rsidRDefault="00945698">
      <w:pPr>
        <w:tabs>
          <w:tab w:val="center" w:pos="9506"/>
        </w:tabs>
        <w:spacing w:after="28" w:line="259" w:lineRule="auto"/>
        <w:ind w:left="-15" w:firstLine="0"/>
        <w:rPr>
          <w:lang w:val="en-US"/>
          <w:rPrChange w:id="63" w:author="Saarela Sami" w:date="2020-03-11T20:10:00Z">
            <w:rPr/>
          </w:rPrChange>
        </w:rPr>
      </w:pPr>
      <w:r w:rsidRPr="00945698">
        <w:rPr>
          <w:color w:val="00548C"/>
          <w:sz w:val="15"/>
          <w:lang w:val="en-US"/>
          <w:rPrChange w:id="64" w:author="Saarela Sami" w:date="2020-03-11T20:10:00Z">
            <w:rPr>
              <w:color w:val="00548C"/>
              <w:sz w:val="15"/>
            </w:rPr>
          </w:rPrChange>
        </w:rPr>
        <w:t xml:space="preserve">Edition </w:t>
      </w:r>
      <w:proofErr w:type="gramStart"/>
      <w:r w:rsidRPr="00945698">
        <w:rPr>
          <w:color w:val="00548C"/>
          <w:sz w:val="15"/>
          <w:lang w:val="en-US"/>
          <w:rPrChange w:id="65" w:author="Saarela Sami" w:date="2020-03-11T20:10:00Z">
            <w:rPr>
              <w:color w:val="00548C"/>
              <w:sz w:val="15"/>
            </w:rPr>
          </w:rPrChange>
        </w:rPr>
        <w:t>3.0</w:t>
      </w:r>
      <w:r w:rsidRPr="00945698">
        <w:rPr>
          <w:b/>
          <w:color w:val="00548C"/>
          <w:sz w:val="15"/>
          <w:lang w:val="en-US"/>
          <w:rPrChange w:id="66" w:author="Saarela Sami" w:date="2020-03-11T20:10:00Z">
            <w:rPr>
              <w:b/>
              <w:color w:val="00548C"/>
              <w:sz w:val="15"/>
            </w:rPr>
          </w:rPrChange>
        </w:rPr>
        <w:t xml:space="preserve">  </w:t>
      </w:r>
      <w:r w:rsidRPr="00945698">
        <w:rPr>
          <w:color w:val="00548C"/>
          <w:sz w:val="15"/>
          <w:lang w:val="en-US"/>
          <w:rPrChange w:id="67" w:author="Saarela Sami" w:date="2020-03-11T20:10:00Z">
            <w:rPr>
              <w:color w:val="00548C"/>
              <w:sz w:val="15"/>
            </w:rPr>
          </w:rPrChange>
        </w:rPr>
        <w:t>December</w:t>
      </w:r>
      <w:proofErr w:type="gramEnd"/>
      <w:r w:rsidRPr="00945698">
        <w:rPr>
          <w:color w:val="00548C"/>
          <w:sz w:val="15"/>
          <w:lang w:val="en-US"/>
          <w:rPrChange w:id="68" w:author="Saarela Sami" w:date="2020-03-11T20:10:00Z">
            <w:rPr>
              <w:color w:val="00548C"/>
              <w:sz w:val="15"/>
            </w:rPr>
          </w:rPrChange>
        </w:rPr>
        <w:t xml:space="preserve"> 2013</w:t>
      </w:r>
      <w:r w:rsidRPr="00945698">
        <w:rPr>
          <w:b/>
          <w:color w:val="00548C"/>
          <w:sz w:val="15"/>
          <w:lang w:val="en-US"/>
          <w:rPrChange w:id="69" w:author="Saarela Sami" w:date="2020-03-11T20:10:00Z">
            <w:rPr>
              <w:b/>
              <w:color w:val="00548C"/>
              <w:sz w:val="15"/>
            </w:rPr>
          </w:rPrChange>
        </w:rPr>
        <w:t xml:space="preserve"> </w:t>
      </w:r>
      <w:r w:rsidRPr="00945698">
        <w:rPr>
          <w:b/>
          <w:color w:val="00548C"/>
          <w:sz w:val="15"/>
          <w:lang w:val="en-US"/>
          <w:rPrChange w:id="70" w:author="Saarela Sami" w:date="2020-03-11T20:10:00Z">
            <w:rPr>
              <w:b/>
              <w:color w:val="00548C"/>
              <w:sz w:val="15"/>
            </w:rPr>
          </w:rPrChange>
        </w:rPr>
        <w:tab/>
        <w:t xml:space="preserve">P 20 </w:t>
      </w:r>
    </w:p>
    <w:p w14:paraId="7F31976C" w14:textId="77777777" w:rsidR="00B21364" w:rsidRPr="00945698" w:rsidRDefault="00945698">
      <w:pPr>
        <w:spacing w:after="28" w:line="259" w:lineRule="auto"/>
        <w:ind w:left="0" w:firstLine="0"/>
        <w:rPr>
          <w:lang w:val="en-US"/>
          <w:rPrChange w:id="71" w:author="Saarela Sami" w:date="2020-03-11T20:10:00Z">
            <w:rPr/>
          </w:rPrChange>
        </w:rPr>
      </w:pPr>
      <w:r w:rsidRPr="00945698">
        <w:rPr>
          <w:sz w:val="20"/>
          <w:lang w:val="en-US"/>
          <w:rPrChange w:id="72" w:author="Saarela Sami" w:date="2020-03-11T20:10:00Z">
            <w:rPr>
              <w:sz w:val="20"/>
            </w:rPr>
          </w:rPrChange>
        </w:rPr>
        <w:t xml:space="preserve"> </w:t>
      </w:r>
    </w:p>
    <w:p w14:paraId="2C8B021F" w14:textId="77777777" w:rsidR="00B21364" w:rsidRPr="00945698" w:rsidRDefault="00945698">
      <w:pPr>
        <w:tabs>
          <w:tab w:val="center" w:pos="3055"/>
        </w:tabs>
        <w:spacing w:after="0" w:line="259" w:lineRule="auto"/>
        <w:ind w:left="-15" w:firstLine="0"/>
        <w:rPr>
          <w:lang w:val="en-US"/>
          <w:rPrChange w:id="73" w:author="Saarela Sami" w:date="2020-03-11T20:10:00Z">
            <w:rPr/>
          </w:rPrChange>
        </w:rPr>
      </w:pPr>
      <w:r w:rsidRPr="00945698">
        <w:rPr>
          <w:b/>
          <w:color w:val="3F7DD9"/>
          <w:sz w:val="24"/>
          <w:lang w:val="en-US"/>
          <w:rPrChange w:id="74" w:author="Saarela Sami" w:date="2020-03-11T20:10:00Z">
            <w:rPr>
              <w:b/>
              <w:color w:val="3F7DD9"/>
              <w:sz w:val="24"/>
            </w:rPr>
          </w:rPrChange>
        </w:rPr>
        <w:t>A 2.1.</w:t>
      </w:r>
      <w:r w:rsidRPr="00945698">
        <w:rPr>
          <w:rFonts w:ascii="Arial" w:eastAsia="Arial" w:hAnsi="Arial" w:cs="Arial"/>
          <w:b/>
          <w:color w:val="3F7DD9"/>
          <w:sz w:val="24"/>
          <w:lang w:val="en-US"/>
          <w:rPrChange w:id="75" w:author="Saarela Sami" w:date="2020-03-11T20:10:00Z">
            <w:rPr>
              <w:rFonts w:ascii="Arial" w:eastAsia="Arial" w:hAnsi="Arial" w:cs="Arial"/>
              <w:b/>
              <w:color w:val="3F7DD9"/>
              <w:sz w:val="24"/>
            </w:rPr>
          </w:rPrChange>
        </w:rPr>
        <w:t xml:space="preserve"> </w:t>
      </w:r>
      <w:r w:rsidRPr="00945698">
        <w:rPr>
          <w:rFonts w:ascii="Arial" w:eastAsia="Arial" w:hAnsi="Arial" w:cs="Arial"/>
          <w:b/>
          <w:color w:val="3F7DD9"/>
          <w:sz w:val="24"/>
          <w:lang w:val="en-US"/>
          <w:rPrChange w:id="76" w:author="Saarela Sami" w:date="2020-03-11T20:10:00Z">
            <w:rPr>
              <w:rFonts w:ascii="Arial" w:eastAsia="Arial" w:hAnsi="Arial" w:cs="Arial"/>
              <w:b/>
              <w:color w:val="3F7DD9"/>
              <w:sz w:val="24"/>
            </w:rPr>
          </w:rPrChange>
        </w:rPr>
        <w:tab/>
      </w:r>
      <w:r w:rsidRPr="00945698">
        <w:rPr>
          <w:b/>
          <w:color w:val="3F7DC9"/>
          <w:sz w:val="24"/>
          <w:lang w:val="en-US"/>
          <w:rPrChange w:id="77" w:author="Saarela Sami" w:date="2020-03-11T20:10:00Z">
            <w:rPr>
              <w:b/>
              <w:color w:val="3F7DC9"/>
              <w:sz w:val="24"/>
            </w:rPr>
          </w:rPrChange>
        </w:rPr>
        <w:t xml:space="preserve">SPAIN – PUERTOS DEL ESTADO – EXAMPLE 1 </w:t>
      </w:r>
    </w:p>
    <w:p w14:paraId="6BDD2AB6" w14:textId="77777777" w:rsidR="00B21364" w:rsidRDefault="00945698">
      <w:pPr>
        <w:spacing w:after="31" w:line="259" w:lineRule="auto"/>
        <w:ind w:left="-30" w:firstLine="0"/>
      </w:pPr>
      <w:r>
        <w:rPr>
          <w:noProof/>
        </w:rPr>
        <mc:AlternateContent>
          <mc:Choice Requires="wpg">
            <w:drawing>
              <wp:inline distT="0" distB="0" distL="0" distR="0" wp14:anchorId="4C9C2D36" wp14:editId="1E7F59AB">
                <wp:extent cx="4430268" cy="6096"/>
                <wp:effectExtent l="0" t="0" r="0" b="0"/>
                <wp:docPr id="27270" name="Group 27270"/>
                <wp:cNvGraphicFramePr/>
                <a:graphic xmlns:a="http://schemas.openxmlformats.org/drawingml/2006/main">
                  <a:graphicData uri="http://schemas.microsoft.com/office/word/2010/wordprocessingGroup">
                    <wpg:wgp>
                      <wpg:cNvGrpSpPr/>
                      <wpg:grpSpPr>
                        <a:xfrm>
                          <a:off x="0" y="0"/>
                          <a:ext cx="4430268" cy="6096"/>
                          <a:chOff x="0" y="0"/>
                          <a:chExt cx="4430268" cy="6096"/>
                        </a:xfrm>
                      </wpg:grpSpPr>
                      <wps:wsp>
                        <wps:cNvPr id="32193" name="Shape 32193"/>
                        <wps:cNvSpPr/>
                        <wps:spPr>
                          <a:xfrm>
                            <a:off x="0" y="0"/>
                            <a:ext cx="4430268" cy="9144"/>
                          </a:xfrm>
                          <a:custGeom>
                            <a:avLst/>
                            <a:gdLst/>
                            <a:ahLst/>
                            <a:cxnLst/>
                            <a:rect l="0" t="0" r="0" b="0"/>
                            <a:pathLst>
                              <a:path w="4430268" h="9144">
                                <a:moveTo>
                                  <a:pt x="0" y="0"/>
                                </a:moveTo>
                                <a:lnTo>
                                  <a:pt x="4430268" y="0"/>
                                </a:lnTo>
                                <a:lnTo>
                                  <a:pt x="4430268"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7270" style="width:348.84pt;height:0.480019pt;mso-position-horizontal-relative:char;mso-position-vertical-relative:line" coordsize="44302,60">
                <v:shape id="Shape 32194" style="position:absolute;width:44302;height:91;left:0;top:0;" coordsize="4430268,9144" path="m0,0l4430268,0l4430268,9144l0,9144l0,0">
                  <v:stroke weight="0pt" endcap="flat" joinstyle="miter" miterlimit="10" on="false" color="#000000" opacity="0"/>
                  <v:fill on="true" color="#575755"/>
                </v:shape>
              </v:group>
            </w:pict>
          </mc:Fallback>
        </mc:AlternateContent>
      </w:r>
      <w:r>
        <w:t xml:space="preserve"> </w:t>
      </w:r>
    </w:p>
    <w:p w14:paraId="1EBC84F3" w14:textId="77777777" w:rsidR="00B21364" w:rsidRDefault="00945698">
      <w:pPr>
        <w:spacing w:after="292" w:line="259" w:lineRule="auto"/>
        <w:ind w:left="0" w:firstLine="0"/>
      </w:pPr>
      <w:r>
        <w:t xml:space="preserve"> </w:t>
      </w:r>
    </w:p>
    <w:p w14:paraId="4145296E" w14:textId="77777777" w:rsidR="00B21364" w:rsidRPr="00945698" w:rsidRDefault="00945698">
      <w:pPr>
        <w:pBdr>
          <w:top w:val="single" w:sz="6" w:space="0" w:color="000000"/>
          <w:left w:val="single" w:sz="6" w:space="0" w:color="000000"/>
          <w:bottom w:val="single" w:sz="6" w:space="0" w:color="000000"/>
          <w:right w:val="single" w:sz="6" w:space="0" w:color="000000"/>
        </w:pBdr>
        <w:spacing w:after="323" w:line="234" w:lineRule="auto"/>
        <w:ind w:left="1960" w:right="4470" w:firstLine="0"/>
        <w:rPr>
          <w:lang w:val="en-US"/>
        </w:rPr>
      </w:pPr>
      <w:r>
        <w:rPr>
          <w:noProof/>
        </w:rPr>
        <w:drawing>
          <wp:anchor distT="0" distB="0" distL="114300" distR="114300" simplePos="0" relativeHeight="251661312" behindDoc="0" locked="0" layoutInCell="1" allowOverlap="0" wp14:anchorId="169FC1ED" wp14:editId="09DF5B8C">
            <wp:simplePos x="0" y="0"/>
            <wp:positionH relativeFrom="page">
              <wp:posOffset>6855598</wp:posOffset>
            </wp:positionH>
            <wp:positionV relativeFrom="page">
              <wp:posOffset>0</wp:posOffset>
            </wp:positionV>
            <wp:extent cx="722376" cy="697992"/>
            <wp:effectExtent l="0" t="0" r="0" b="0"/>
            <wp:wrapTopAndBottom/>
            <wp:docPr id="29817" name="Picture 29817"/>
            <wp:cNvGraphicFramePr/>
            <a:graphic xmlns:a="http://schemas.openxmlformats.org/drawingml/2006/main">
              <a:graphicData uri="http://schemas.openxmlformats.org/drawingml/2006/picture">
                <pic:pic xmlns:pic="http://schemas.openxmlformats.org/drawingml/2006/picture">
                  <pic:nvPicPr>
                    <pic:cNvPr id="29817" name="Picture 29817"/>
                    <pic:cNvPicPr/>
                  </pic:nvPicPr>
                  <pic:blipFill>
                    <a:blip r:embed="rId29"/>
                    <a:stretch>
                      <a:fillRect/>
                    </a:stretch>
                  </pic:blipFill>
                  <pic:spPr>
                    <a:xfrm>
                      <a:off x="0" y="0"/>
                      <a:ext cx="722376" cy="697992"/>
                    </a:xfrm>
                    <a:prstGeom prst="rect">
                      <a:avLst/>
                    </a:prstGeom>
                  </pic:spPr>
                </pic:pic>
              </a:graphicData>
            </a:graphic>
          </wp:anchor>
        </w:drawing>
      </w:r>
      <w:r w:rsidRPr="00945698">
        <w:rPr>
          <w:sz w:val="20"/>
          <w:lang w:val="en-US"/>
        </w:rPr>
        <w:t xml:space="preserve">Normative, Regulating and Reference Framework – IMO, IALA, </w:t>
      </w:r>
      <w:proofErr w:type="spellStart"/>
      <w:r w:rsidRPr="00945698">
        <w:rPr>
          <w:sz w:val="20"/>
          <w:lang w:val="en-US"/>
        </w:rPr>
        <w:t>Puertos</w:t>
      </w:r>
      <w:proofErr w:type="spellEnd"/>
      <w:r w:rsidRPr="00945698">
        <w:rPr>
          <w:sz w:val="20"/>
          <w:lang w:val="en-US"/>
        </w:rPr>
        <w:t xml:space="preserve"> del Estado, General Legislation, Safety and Environment</w:t>
      </w:r>
      <w:r w:rsidRPr="00945698">
        <w:rPr>
          <w:rFonts w:ascii="Arial" w:eastAsia="Arial" w:hAnsi="Arial" w:cs="Arial"/>
          <w:sz w:val="24"/>
          <w:lang w:val="en-US"/>
        </w:rPr>
        <w:t xml:space="preserve"> </w:t>
      </w:r>
    </w:p>
    <w:p w14:paraId="155341EC" w14:textId="77777777" w:rsidR="00B21364" w:rsidRDefault="00945698">
      <w:pPr>
        <w:spacing w:after="117" w:line="259" w:lineRule="auto"/>
        <w:ind w:left="70" w:firstLine="0"/>
      </w:pPr>
      <w:r>
        <w:rPr>
          <w:noProof/>
        </w:rPr>
        <mc:AlternateContent>
          <mc:Choice Requires="wpg">
            <w:drawing>
              <wp:inline distT="0" distB="0" distL="0" distR="0" wp14:anchorId="58C7B10C" wp14:editId="7FDFF31F">
                <wp:extent cx="9847314" cy="3503351"/>
                <wp:effectExtent l="0" t="0" r="0" b="0"/>
                <wp:docPr id="27271" name="Group 27271"/>
                <wp:cNvGraphicFramePr/>
                <a:graphic xmlns:a="http://schemas.openxmlformats.org/drawingml/2006/main">
                  <a:graphicData uri="http://schemas.microsoft.com/office/word/2010/wordprocessingGroup">
                    <wpg:wgp>
                      <wpg:cNvGrpSpPr/>
                      <wpg:grpSpPr>
                        <a:xfrm>
                          <a:off x="0" y="0"/>
                          <a:ext cx="9847314" cy="3503351"/>
                          <a:chOff x="0" y="0"/>
                          <a:chExt cx="9847314" cy="3503351"/>
                        </a:xfrm>
                      </wpg:grpSpPr>
                      <wps:wsp>
                        <wps:cNvPr id="2098" name="Rectangle 2098"/>
                        <wps:cNvSpPr/>
                        <wps:spPr>
                          <a:xfrm>
                            <a:off x="3132576" y="2455736"/>
                            <a:ext cx="960448" cy="172388"/>
                          </a:xfrm>
                          <a:prstGeom prst="rect">
                            <a:avLst/>
                          </a:prstGeom>
                          <a:ln>
                            <a:noFill/>
                          </a:ln>
                        </wps:spPr>
                        <wps:txbx>
                          <w:txbxContent>
                            <w:p w14:paraId="13064CDF" w14:textId="77777777" w:rsidR="00945698" w:rsidRDefault="00945698">
                              <w:pPr>
                                <w:spacing w:after="160" w:line="259" w:lineRule="auto"/>
                                <w:ind w:left="0" w:firstLine="0"/>
                              </w:pPr>
                              <w:r>
                                <w:rPr>
                                  <w:sz w:val="20"/>
                                </w:rPr>
                                <w:t>Key Processes</w:t>
                              </w:r>
                            </w:p>
                          </w:txbxContent>
                        </wps:txbx>
                        <wps:bodyPr horzOverflow="overflow" vert="horz" lIns="0" tIns="0" rIns="0" bIns="0" rtlCol="0">
                          <a:noAutofit/>
                        </wps:bodyPr>
                      </wps:wsp>
                      <wps:wsp>
                        <wps:cNvPr id="2101" name="Rectangle 2101"/>
                        <wps:cNvSpPr/>
                        <wps:spPr>
                          <a:xfrm>
                            <a:off x="3768084" y="3322511"/>
                            <a:ext cx="1132155" cy="240518"/>
                          </a:xfrm>
                          <a:prstGeom prst="rect">
                            <a:avLst/>
                          </a:prstGeom>
                          <a:ln>
                            <a:noFill/>
                          </a:ln>
                        </wps:spPr>
                        <wps:txbx>
                          <w:txbxContent>
                            <w:p w14:paraId="75EEA503" w14:textId="77777777" w:rsidR="00945698" w:rsidRDefault="00945698">
                              <w:pPr>
                                <w:spacing w:after="160" w:line="259" w:lineRule="auto"/>
                                <w:ind w:left="0" w:firstLine="0"/>
                              </w:pPr>
                              <w:r>
                                <w:rPr>
                                  <w:sz w:val="28"/>
                                </w:rPr>
                                <w:t>RESOURCES</w:t>
                              </w:r>
                            </w:p>
                          </w:txbxContent>
                        </wps:txbx>
                        <wps:bodyPr horzOverflow="overflow" vert="horz" lIns="0" tIns="0" rIns="0" bIns="0" rtlCol="0">
                          <a:noAutofit/>
                        </wps:bodyPr>
                      </wps:wsp>
                      <wps:wsp>
                        <wps:cNvPr id="2102" name="Rectangle 2102"/>
                        <wps:cNvSpPr/>
                        <wps:spPr>
                          <a:xfrm>
                            <a:off x="4619238" y="3344719"/>
                            <a:ext cx="56348" cy="190519"/>
                          </a:xfrm>
                          <a:prstGeom prst="rect">
                            <a:avLst/>
                          </a:prstGeom>
                          <a:ln>
                            <a:noFill/>
                          </a:ln>
                        </wps:spPr>
                        <wps:txbx>
                          <w:txbxContent>
                            <w:p w14:paraId="1A17F425"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04" name="Shape 2104"/>
                        <wps:cNvSpPr/>
                        <wps:spPr>
                          <a:xfrm>
                            <a:off x="8029944" y="67818"/>
                            <a:ext cx="909072" cy="3152394"/>
                          </a:xfrm>
                          <a:custGeom>
                            <a:avLst/>
                            <a:gdLst/>
                            <a:ahLst/>
                            <a:cxnLst/>
                            <a:rect l="0" t="0" r="0" b="0"/>
                            <a:pathLst>
                              <a:path w="909072" h="3152394">
                                <a:moveTo>
                                  <a:pt x="0" y="0"/>
                                </a:moveTo>
                                <a:lnTo>
                                  <a:pt x="909072" y="0"/>
                                </a:lnTo>
                                <a:lnTo>
                                  <a:pt x="909072" y="28194"/>
                                </a:lnTo>
                                <a:lnTo>
                                  <a:pt x="28969" y="28194"/>
                                </a:lnTo>
                                <a:lnTo>
                                  <a:pt x="28969" y="3124200"/>
                                </a:lnTo>
                                <a:lnTo>
                                  <a:pt x="909072" y="3124200"/>
                                </a:lnTo>
                                <a:lnTo>
                                  <a:pt x="909072"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5" name="Shape 2105"/>
                        <wps:cNvSpPr/>
                        <wps:spPr>
                          <a:xfrm>
                            <a:off x="8939016" y="67818"/>
                            <a:ext cx="908297" cy="3152394"/>
                          </a:xfrm>
                          <a:custGeom>
                            <a:avLst/>
                            <a:gdLst/>
                            <a:ahLst/>
                            <a:cxnLst/>
                            <a:rect l="0" t="0" r="0" b="0"/>
                            <a:pathLst>
                              <a:path w="908297" h="3152394">
                                <a:moveTo>
                                  <a:pt x="0" y="0"/>
                                </a:moveTo>
                                <a:lnTo>
                                  <a:pt x="908297" y="0"/>
                                </a:lnTo>
                                <a:lnTo>
                                  <a:pt x="908297" y="3152394"/>
                                </a:lnTo>
                                <a:lnTo>
                                  <a:pt x="0" y="3152394"/>
                                </a:lnTo>
                                <a:lnTo>
                                  <a:pt x="0" y="3124200"/>
                                </a:lnTo>
                                <a:lnTo>
                                  <a:pt x="880104" y="3124200"/>
                                </a:lnTo>
                                <a:lnTo>
                                  <a:pt x="880104"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6" name="Rectangle 2106"/>
                        <wps:cNvSpPr/>
                        <wps:spPr>
                          <a:xfrm rot="-5399999">
                            <a:off x="8056702" y="1460920"/>
                            <a:ext cx="504387" cy="240517"/>
                          </a:xfrm>
                          <a:prstGeom prst="rect">
                            <a:avLst/>
                          </a:prstGeom>
                          <a:ln>
                            <a:noFill/>
                          </a:ln>
                        </wps:spPr>
                        <wps:txbx>
                          <w:txbxContent>
                            <w:p w14:paraId="2A2DE04B" w14:textId="77777777" w:rsidR="00945698" w:rsidRDefault="00945698">
                              <w:pPr>
                                <w:spacing w:after="160" w:line="259" w:lineRule="auto"/>
                                <w:ind w:left="0" w:firstLine="0"/>
                              </w:pPr>
                              <w:r>
                                <w:rPr>
                                  <w:sz w:val="28"/>
                                </w:rPr>
                                <w:t>USER</w:t>
                              </w:r>
                            </w:p>
                          </w:txbxContent>
                        </wps:txbx>
                        <wps:bodyPr horzOverflow="overflow" vert="horz" lIns="0" tIns="0" rIns="0" bIns="0" rtlCol="0">
                          <a:noAutofit/>
                        </wps:bodyPr>
                      </wps:wsp>
                      <wps:wsp>
                        <wps:cNvPr id="2107" name="Rectangle 2107"/>
                        <wps:cNvSpPr/>
                        <wps:spPr>
                          <a:xfrm rot="-5399999">
                            <a:off x="8277931" y="1330463"/>
                            <a:ext cx="56348" cy="190519"/>
                          </a:xfrm>
                          <a:prstGeom prst="rect">
                            <a:avLst/>
                          </a:prstGeom>
                          <a:ln>
                            <a:noFill/>
                          </a:ln>
                        </wps:spPr>
                        <wps:txbx>
                          <w:txbxContent>
                            <w:p w14:paraId="43337F9E"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5" name="Shape 32195"/>
                        <wps:cNvSpPr/>
                        <wps:spPr>
                          <a:xfrm>
                            <a:off x="8507718" y="288036"/>
                            <a:ext cx="895350" cy="302514"/>
                          </a:xfrm>
                          <a:custGeom>
                            <a:avLst/>
                            <a:gdLst/>
                            <a:ahLst/>
                            <a:cxnLst/>
                            <a:rect l="0" t="0" r="0" b="0"/>
                            <a:pathLst>
                              <a:path w="895350" h="302514">
                                <a:moveTo>
                                  <a:pt x="0" y="0"/>
                                </a:moveTo>
                                <a:lnTo>
                                  <a:pt x="895350" y="0"/>
                                </a:lnTo>
                                <a:lnTo>
                                  <a:pt x="895350" y="302514"/>
                                </a:lnTo>
                                <a:lnTo>
                                  <a:pt x="0" y="30251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09" name="Shape 2109"/>
                        <wps:cNvSpPr/>
                        <wps:spPr>
                          <a:xfrm>
                            <a:off x="8500872" y="281940"/>
                            <a:ext cx="454527" cy="314706"/>
                          </a:xfrm>
                          <a:custGeom>
                            <a:avLst/>
                            <a:gdLst/>
                            <a:ahLst/>
                            <a:cxnLst/>
                            <a:rect l="0" t="0" r="0" b="0"/>
                            <a:pathLst>
                              <a:path w="454527" h="314706">
                                <a:moveTo>
                                  <a:pt x="0" y="0"/>
                                </a:moveTo>
                                <a:lnTo>
                                  <a:pt x="454527" y="0"/>
                                </a:lnTo>
                                <a:lnTo>
                                  <a:pt x="454527" y="12954"/>
                                </a:lnTo>
                                <a:lnTo>
                                  <a:pt x="12941" y="12954"/>
                                </a:lnTo>
                                <a:lnTo>
                                  <a:pt x="12941" y="302514"/>
                                </a:lnTo>
                                <a:lnTo>
                                  <a:pt x="454527" y="302514"/>
                                </a:lnTo>
                                <a:lnTo>
                                  <a:pt x="454527" y="314706"/>
                                </a:lnTo>
                                <a:lnTo>
                                  <a:pt x="0" y="3147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0" name="Shape 2110"/>
                        <wps:cNvSpPr/>
                        <wps:spPr>
                          <a:xfrm>
                            <a:off x="8955399" y="281940"/>
                            <a:ext cx="453778" cy="314706"/>
                          </a:xfrm>
                          <a:custGeom>
                            <a:avLst/>
                            <a:gdLst/>
                            <a:ahLst/>
                            <a:cxnLst/>
                            <a:rect l="0" t="0" r="0" b="0"/>
                            <a:pathLst>
                              <a:path w="453778" h="314706">
                                <a:moveTo>
                                  <a:pt x="0" y="0"/>
                                </a:moveTo>
                                <a:lnTo>
                                  <a:pt x="453778" y="0"/>
                                </a:lnTo>
                                <a:lnTo>
                                  <a:pt x="453778" y="314706"/>
                                </a:lnTo>
                                <a:lnTo>
                                  <a:pt x="0" y="314706"/>
                                </a:lnTo>
                                <a:lnTo>
                                  <a:pt x="0" y="302514"/>
                                </a:lnTo>
                                <a:lnTo>
                                  <a:pt x="441585" y="302514"/>
                                </a:lnTo>
                                <a:lnTo>
                                  <a:pt x="441585"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1" name="Rectangle 2111"/>
                        <wps:cNvSpPr/>
                        <wps:spPr>
                          <a:xfrm>
                            <a:off x="8604498" y="366332"/>
                            <a:ext cx="569536" cy="172388"/>
                          </a:xfrm>
                          <a:prstGeom prst="rect">
                            <a:avLst/>
                          </a:prstGeom>
                          <a:ln>
                            <a:noFill/>
                          </a:ln>
                        </wps:spPr>
                        <wps:txbx>
                          <w:txbxContent>
                            <w:p w14:paraId="7D474922" w14:textId="77777777" w:rsidR="00945698" w:rsidRDefault="00945698">
                              <w:pPr>
                                <w:spacing w:after="160" w:line="259" w:lineRule="auto"/>
                                <w:ind w:left="0" w:firstLine="0"/>
                              </w:pPr>
                              <w:r>
                                <w:rPr>
                                  <w:sz w:val="20"/>
                                </w:rPr>
                                <w:t>SOCIETY</w:t>
                              </w:r>
                            </w:p>
                          </w:txbxContent>
                        </wps:txbx>
                        <wps:bodyPr horzOverflow="overflow" vert="horz" lIns="0" tIns="0" rIns="0" bIns="0" rtlCol="0">
                          <a:noAutofit/>
                        </wps:bodyPr>
                      </wps:wsp>
                      <wps:wsp>
                        <wps:cNvPr id="2112" name="Rectangle 2112"/>
                        <wps:cNvSpPr/>
                        <wps:spPr>
                          <a:xfrm>
                            <a:off x="9032742" y="350821"/>
                            <a:ext cx="56348" cy="190519"/>
                          </a:xfrm>
                          <a:prstGeom prst="rect">
                            <a:avLst/>
                          </a:prstGeom>
                          <a:ln>
                            <a:noFill/>
                          </a:ln>
                        </wps:spPr>
                        <wps:txbx>
                          <w:txbxContent>
                            <w:p w14:paraId="7F7EB92E"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6" name="Shape 32196"/>
                        <wps:cNvSpPr/>
                        <wps:spPr>
                          <a:xfrm>
                            <a:off x="8660118" y="1038606"/>
                            <a:ext cx="403860" cy="1041654"/>
                          </a:xfrm>
                          <a:custGeom>
                            <a:avLst/>
                            <a:gdLst/>
                            <a:ahLst/>
                            <a:cxnLst/>
                            <a:rect l="0" t="0" r="0" b="0"/>
                            <a:pathLst>
                              <a:path w="403860" h="1041654">
                                <a:moveTo>
                                  <a:pt x="0" y="0"/>
                                </a:moveTo>
                                <a:lnTo>
                                  <a:pt x="403860" y="0"/>
                                </a:lnTo>
                                <a:lnTo>
                                  <a:pt x="403860" y="1041654"/>
                                </a:lnTo>
                                <a:lnTo>
                                  <a:pt x="0" y="104165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4" name="Shape 2114"/>
                        <wps:cNvSpPr/>
                        <wps:spPr>
                          <a:xfrm>
                            <a:off x="8650987" y="1028700"/>
                            <a:ext cx="211455" cy="1060704"/>
                          </a:xfrm>
                          <a:custGeom>
                            <a:avLst/>
                            <a:gdLst/>
                            <a:ahLst/>
                            <a:cxnLst/>
                            <a:rect l="0" t="0" r="0" b="0"/>
                            <a:pathLst>
                              <a:path w="211455" h="1060704">
                                <a:moveTo>
                                  <a:pt x="0" y="0"/>
                                </a:moveTo>
                                <a:lnTo>
                                  <a:pt x="211455" y="0"/>
                                </a:lnTo>
                                <a:lnTo>
                                  <a:pt x="211455" y="19050"/>
                                </a:lnTo>
                                <a:lnTo>
                                  <a:pt x="19050" y="19050"/>
                                </a:lnTo>
                                <a:lnTo>
                                  <a:pt x="19050" y="1041654"/>
                                </a:lnTo>
                                <a:lnTo>
                                  <a:pt x="211455" y="1041654"/>
                                </a:lnTo>
                                <a:lnTo>
                                  <a:pt x="211455" y="1060704"/>
                                </a:lnTo>
                                <a:lnTo>
                                  <a:pt x="0" y="10607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 name="Shape 2115"/>
                        <wps:cNvSpPr/>
                        <wps:spPr>
                          <a:xfrm>
                            <a:off x="8862442" y="1028700"/>
                            <a:ext cx="211455" cy="1060704"/>
                          </a:xfrm>
                          <a:custGeom>
                            <a:avLst/>
                            <a:gdLst/>
                            <a:ahLst/>
                            <a:cxnLst/>
                            <a:rect l="0" t="0" r="0" b="0"/>
                            <a:pathLst>
                              <a:path w="211455" h="1060704">
                                <a:moveTo>
                                  <a:pt x="0" y="0"/>
                                </a:moveTo>
                                <a:lnTo>
                                  <a:pt x="211455" y="0"/>
                                </a:lnTo>
                                <a:lnTo>
                                  <a:pt x="211455" y="1060704"/>
                                </a:lnTo>
                                <a:lnTo>
                                  <a:pt x="0" y="1060704"/>
                                </a:lnTo>
                                <a:lnTo>
                                  <a:pt x="0" y="1041654"/>
                                </a:lnTo>
                                <a:lnTo>
                                  <a:pt x="192405" y="1041654"/>
                                </a:lnTo>
                                <a:lnTo>
                                  <a:pt x="192405" y="19050"/>
                                </a:lnTo>
                                <a:lnTo>
                                  <a:pt x="0" y="190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6" name="Rectangle 2116"/>
                        <wps:cNvSpPr/>
                        <wps:spPr>
                          <a:xfrm rot="-5399999">
                            <a:off x="8543764" y="1390890"/>
                            <a:ext cx="660760" cy="172388"/>
                          </a:xfrm>
                          <a:prstGeom prst="rect">
                            <a:avLst/>
                          </a:prstGeom>
                          <a:ln>
                            <a:noFill/>
                          </a:ln>
                        </wps:spPr>
                        <wps:txbx>
                          <w:txbxContent>
                            <w:p w14:paraId="3DB3EB90" w14:textId="77777777" w:rsidR="00945698" w:rsidRDefault="00945698">
                              <w:pPr>
                                <w:spacing w:after="160" w:line="259" w:lineRule="auto"/>
                                <w:ind w:left="0" w:firstLine="0"/>
                              </w:pPr>
                              <w:r>
                                <w:rPr>
                                  <w:sz w:val="20"/>
                                </w:rPr>
                                <w:t>MARINER</w:t>
                              </w:r>
                            </w:p>
                          </w:txbxContent>
                        </wps:txbx>
                        <wps:bodyPr horzOverflow="overflow" vert="horz" lIns="0" tIns="0" rIns="0" bIns="0" rtlCol="0">
                          <a:noAutofit/>
                        </wps:bodyPr>
                      </wps:wsp>
                      <wps:wsp>
                        <wps:cNvPr id="2117" name="Rectangle 2117"/>
                        <wps:cNvSpPr/>
                        <wps:spPr>
                          <a:xfrm rot="-5399999">
                            <a:off x="8839522" y="1187969"/>
                            <a:ext cx="56349" cy="190519"/>
                          </a:xfrm>
                          <a:prstGeom prst="rect">
                            <a:avLst/>
                          </a:prstGeom>
                          <a:ln>
                            <a:noFill/>
                          </a:ln>
                        </wps:spPr>
                        <wps:txbx>
                          <w:txbxContent>
                            <w:p w14:paraId="2BB04AEE"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7" name="Shape 32197"/>
                        <wps:cNvSpPr/>
                        <wps:spPr>
                          <a:xfrm>
                            <a:off x="8507718" y="2370583"/>
                            <a:ext cx="1139952" cy="273558"/>
                          </a:xfrm>
                          <a:custGeom>
                            <a:avLst/>
                            <a:gdLst/>
                            <a:ahLst/>
                            <a:cxnLst/>
                            <a:rect l="0" t="0" r="0" b="0"/>
                            <a:pathLst>
                              <a:path w="1139952" h="273558">
                                <a:moveTo>
                                  <a:pt x="0" y="0"/>
                                </a:moveTo>
                                <a:lnTo>
                                  <a:pt x="1139952" y="0"/>
                                </a:lnTo>
                                <a:lnTo>
                                  <a:pt x="1139952" y="273558"/>
                                </a:lnTo>
                                <a:lnTo>
                                  <a:pt x="0" y="27355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9" name="Shape 2119"/>
                        <wps:cNvSpPr/>
                        <wps:spPr>
                          <a:xfrm>
                            <a:off x="8500872" y="2364486"/>
                            <a:ext cx="576828" cy="286512"/>
                          </a:xfrm>
                          <a:custGeom>
                            <a:avLst/>
                            <a:gdLst/>
                            <a:ahLst/>
                            <a:cxnLst/>
                            <a:rect l="0" t="0" r="0" b="0"/>
                            <a:pathLst>
                              <a:path w="576828" h="286512">
                                <a:moveTo>
                                  <a:pt x="0" y="0"/>
                                </a:moveTo>
                                <a:lnTo>
                                  <a:pt x="576828" y="0"/>
                                </a:lnTo>
                                <a:lnTo>
                                  <a:pt x="576828" y="12954"/>
                                </a:lnTo>
                                <a:lnTo>
                                  <a:pt x="12941" y="12954"/>
                                </a:lnTo>
                                <a:lnTo>
                                  <a:pt x="12941" y="273558"/>
                                </a:lnTo>
                                <a:lnTo>
                                  <a:pt x="576828" y="273558"/>
                                </a:lnTo>
                                <a:lnTo>
                                  <a:pt x="576828" y="286512"/>
                                </a:lnTo>
                                <a:lnTo>
                                  <a:pt x="0" y="2865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0" name="Shape 2120"/>
                        <wps:cNvSpPr/>
                        <wps:spPr>
                          <a:xfrm>
                            <a:off x="9077700" y="2364486"/>
                            <a:ext cx="576078" cy="286512"/>
                          </a:xfrm>
                          <a:custGeom>
                            <a:avLst/>
                            <a:gdLst/>
                            <a:ahLst/>
                            <a:cxnLst/>
                            <a:rect l="0" t="0" r="0" b="0"/>
                            <a:pathLst>
                              <a:path w="576078" h="286512">
                                <a:moveTo>
                                  <a:pt x="0" y="0"/>
                                </a:moveTo>
                                <a:lnTo>
                                  <a:pt x="576078" y="0"/>
                                </a:lnTo>
                                <a:lnTo>
                                  <a:pt x="576078" y="286512"/>
                                </a:lnTo>
                                <a:lnTo>
                                  <a:pt x="0" y="286512"/>
                                </a:lnTo>
                                <a:lnTo>
                                  <a:pt x="0" y="273558"/>
                                </a:lnTo>
                                <a:lnTo>
                                  <a:pt x="563887" y="273558"/>
                                </a:lnTo>
                                <a:lnTo>
                                  <a:pt x="563887"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1" name="Rectangle 2121"/>
                        <wps:cNvSpPr/>
                        <wps:spPr>
                          <a:xfrm>
                            <a:off x="8604498" y="2447354"/>
                            <a:ext cx="1060456" cy="172388"/>
                          </a:xfrm>
                          <a:prstGeom prst="rect">
                            <a:avLst/>
                          </a:prstGeom>
                          <a:ln>
                            <a:noFill/>
                          </a:ln>
                        </wps:spPr>
                        <wps:txbx>
                          <w:txbxContent>
                            <w:p w14:paraId="1BFAC07A" w14:textId="77777777" w:rsidR="00945698" w:rsidRDefault="00945698">
                              <w:pPr>
                                <w:spacing w:after="160" w:line="259" w:lineRule="auto"/>
                                <w:ind w:left="0" w:firstLine="0"/>
                              </w:pPr>
                              <w:r>
                                <w:rPr>
                                  <w:sz w:val="20"/>
                                </w:rPr>
                                <w:t>ENVIRONMENT</w:t>
                              </w:r>
                            </w:p>
                          </w:txbxContent>
                        </wps:txbx>
                        <wps:bodyPr horzOverflow="overflow" vert="horz" lIns="0" tIns="0" rIns="0" bIns="0" rtlCol="0">
                          <a:noAutofit/>
                        </wps:bodyPr>
                      </wps:wsp>
                      <wps:wsp>
                        <wps:cNvPr id="2122" name="Rectangle 2122"/>
                        <wps:cNvSpPr/>
                        <wps:spPr>
                          <a:xfrm>
                            <a:off x="9401550" y="2431843"/>
                            <a:ext cx="56348" cy="190519"/>
                          </a:xfrm>
                          <a:prstGeom prst="rect">
                            <a:avLst/>
                          </a:prstGeom>
                          <a:ln>
                            <a:noFill/>
                          </a:ln>
                        </wps:spPr>
                        <wps:txbx>
                          <w:txbxContent>
                            <w:p w14:paraId="64E6A7B3"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4" name="Shape 2124"/>
                        <wps:cNvSpPr/>
                        <wps:spPr>
                          <a:xfrm>
                            <a:off x="0" y="67818"/>
                            <a:ext cx="242697" cy="3048000"/>
                          </a:xfrm>
                          <a:custGeom>
                            <a:avLst/>
                            <a:gdLst/>
                            <a:ahLst/>
                            <a:cxnLst/>
                            <a:rect l="0" t="0" r="0" b="0"/>
                            <a:pathLst>
                              <a:path w="242697" h="3048000">
                                <a:moveTo>
                                  <a:pt x="0" y="0"/>
                                </a:moveTo>
                                <a:lnTo>
                                  <a:pt x="242697" y="0"/>
                                </a:lnTo>
                                <a:lnTo>
                                  <a:pt x="242697" y="28194"/>
                                </a:lnTo>
                                <a:lnTo>
                                  <a:pt x="28194" y="28194"/>
                                </a:lnTo>
                                <a:lnTo>
                                  <a:pt x="28194" y="3019806"/>
                                </a:lnTo>
                                <a:lnTo>
                                  <a:pt x="242697" y="3019806"/>
                                </a:lnTo>
                                <a:lnTo>
                                  <a:pt x="242697" y="3048000"/>
                                </a:lnTo>
                                <a:lnTo>
                                  <a:pt x="0" y="3048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5" name="Shape 2125"/>
                        <wps:cNvSpPr/>
                        <wps:spPr>
                          <a:xfrm>
                            <a:off x="242697" y="67818"/>
                            <a:ext cx="242697" cy="3048000"/>
                          </a:xfrm>
                          <a:custGeom>
                            <a:avLst/>
                            <a:gdLst/>
                            <a:ahLst/>
                            <a:cxnLst/>
                            <a:rect l="0" t="0" r="0" b="0"/>
                            <a:pathLst>
                              <a:path w="242697" h="3048000">
                                <a:moveTo>
                                  <a:pt x="0" y="0"/>
                                </a:moveTo>
                                <a:lnTo>
                                  <a:pt x="242697" y="0"/>
                                </a:lnTo>
                                <a:lnTo>
                                  <a:pt x="242697" y="3048000"/>
                                </a:lnTo>
                                <a:lnTo>
                                  <a:pt x="0" y="3048000"/>
                                </a:lnTo>
                                <a:lnTo>
                                  <a:pt x="0" y="3019806"/>
                                </a:lnTo>
                                <a:lnTo>
                                  <a:pt x="214503" y="3019806"/>
                                </a:lnTo>
                                <a:lnTo>
                                  <a:pt x="214503"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6" name="Rectangle 2126"/>
                        <wps:cNvSpPr/>
                        <wps:spPr>
                          <a:xfrm rot="-5399999">
                            <a:off x="14679" y="1406181"/>
                            <a:ext cx="528520" cy="240517"/>
                          </a:xfrm>
                          <a:prstGeom prst="rect">
                            <a:avLst/>
                          </a:prstGeom>
                          <a:ln>
                            <a:noFill/>
                          </a:ln>
                        </wps:spPr>
                        <wps:txbx>
                          <w:txbxContent>
                            <w:p w14:paraId="1623557E" w14:textId="77777777" w:rsidR="00945698" w:rsidRDefault="00945698">
                              <w:pPr>
                                <w:spacing w:after="160" w:line="259" w:lineRule="auto"/>
                                <w:ind w:left="0" w:firstLine="0"/>
                              </w:pPr>
                              <w:r>
                                <w:rPr>
                                  <w:sz w:val="28"/>
                                </w:rPr>
                                <w:t>NEED</w:t>
                              </w:r>
                            </w:p>
                          </w:txbxContent>
                        </wps:txbx>
                        <wps:bodyPr horzOverflow="overflow" vert="horz" lIns="0" tIns="0" rIns="0" bIns="0" rtlCol="0">
                          <a:noAutofit/>
                        </wps:bodyPr>
                      </wps:wsp>
                      <wps:wsp>
                        <wps:cNvPr id="2127" name="Rectangle 2127"/>
                        <wps:cNvSpPr/>
                        <wps:spPr>
                          <a:xfrm rot="-5399999">
                            <a:off x="247974" y="1269502"/>
                            <a:ext cx="56348" cy="190519"/>
                          </a:xfrm>
                          <a:prstGeom prst="rect">
                            <a:avLst/>
                          </a:prstGeom>
                          <a:ln>
                            <a:noFill/>
                          </a:ln>
                        </wps:spPr>
                        <wps:txbx>
                          <w:txbxContent>
                            <w:p w14:paraId="7282E3F7"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8" name="Shape 2128"/>
                        <wps:cNvSpPr/>
                        <wps:spPr>
                          <a:xfrm>
                            <a:off x="471678" y="1245108"/>
                            <a:ext cx="457200" cy="442722"/>
                          </a:xfrm>
                          <a:custGeom>
                            <a:avLst/>
                            <a:gdLst/>
                            <a:ahLst/>
                            <a:cxnLst/>
                            <a:rect l="0" t="0" r="0" b="0"/>
                            <a:pathLst>
                              <a:path w="457200" h="442722">
                                <a:moveTo>
                                  <a:pt x="342900" y="0"/>
                                </a:moveTo>
                                <a:lnTo>
                                  <a:pt x="457200" y="221742"/>
                                </a:lnTo>
                                <a:lnTo>
                                  <a:pt x="342900" y="442722"/>
                                </a:lnTo>
                                <a:lnTo>
                                  <a:pt x="342900" y="332232"/>
                                </a:lnTo>
                                <a:lnTo>
                                  <a:pt x="0" y="332232"/>
                                </a:lnTo>
                                <a:lnTo>
                                  <a:pt x="0" y="110490"/>
                                </a:lnTo>
                                <a:lnTo>
                                  <a:pt x="342900" y="110490"/>
                                </a:lnTo>
                                <a:lnTo>
                                  <a:pt x="3429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9" name="Shape 2129"/>
                        <wps:cNvSpPr/>
                        <wps:spPr>
                          <a:xfrm>
                            <a:off x="467106" y="1351026"/>
                            <a:ext cx="233441" cy="230886"/>
                          </a:xfrm>
                          <a:custGeom>
                            <a:avLst/>
                            <a:gdLst/>
                            <a:ahLst/>
                            <a:cxnLst/>
                            <a:rect l="0" t="0" r="0" b="0"/>
                            <a:pathLst>
                              <a:path w="233441" h="230886">
                                <a:moveTo>
                                  <a:pt x="0" y="0"/>
                                </a:moveTo>
                                <a:lnTo>
                                  <a:pt x="233441" y="0"/>
                                </a:lnTo>
                                <a:lnTo>
                                  <a:pt x="233441" y="9906"/>
                                </a:lnTo>
                                <a:lnTo>
                                  <a:pt x="9906" y="9906"/>
                                </a:lnTo>
                                <a:lnTo>
                                  <a:pt x="9906" y="220980"/>
                                </a:lnTo>
                                <a:lnTo>
                                  <a:pt x="233441" y="220980"/>
                                </a:lnTo>
                                <a:lnTo>
                                  <a:pt x="233441"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0" name="Shape 2130"/>
                        <wps:cNvSpPr/>
                        <wps:spPr>
                          <a:xfrm>
                            <a:off x="700547" y="1226058"/>
                            <a:ext cx="233665" cy="481584"/>
                          </a:xfrm>
                          <a:custGeom>
                            <a:avLst/>
                            <a:gdLst/>
                            <a:ahLst/>
                            <a:cxnLst/>
                            <a:rect l="0" t="0" r="0" b="0"/>
                            <a:pathLst>
                              <a:path w="233665" h="481584">
                                <a:moveTo>
                                  <a:pt x="109459" y="0"/>
                                </a:moveTo>
                                <a:lnTo>
                                  <a:pt x="119294" y="19067"/>
                                </a:lnTo>
                                <a:lnTo>
                                  <a:pt x="119365" y="19050"/>
                                </a:lnTo>
                                <a:lnTo>
                                  <a:pt x="119365" y="19204"/>
                                </a:lnTo>
                                <a:lnTo>
                                  <a:pt x="233665" y="240792"/>
                                </a:lnTo>
                                <a:lnTo>
                                  <a:pt x="109459" y="481584"/>
                                </a:lnTo>
                                <a:lnTo>
                                  <a:pt x="109459" y="355854"/>
                                </a:lnTo>
                                <a:lnTo>
                                  <a:pt x="0" y="355854"/>
                                </a:lnTo>
                                <a:lnTo>
                                  <a:pt x="0" y="345948"/>
                                </a:lnTo>
                                <a:lnTo>
                                  <a:pt x="119365" y="345948"/>
                                </a:lnTo>
                                <a:lnTo>
                                  <a:pt x="119365" y="441808"/>
                                </a:lnTo>
                                <a:lnTo>
                                  <a:pt x="223535" y="240411"/>
                                </a:lnTo>
                                <a:lnTo>
                                  <a:pt x="119365" y="39014"/>
                                </a:lnTo>
                                <a:lnTo>
                                  <a:pt x="119365" y="134874"/>
                                </a:lnTo>
                                <a:lnTo>
                                  <a:pt x="0" y="134874"/>
                                </a:lnTo>
                                <a:lnTo>
                                  <a:pt x="0" y="124968"/>
                                </a:lnTo>
                                <a:lnTo>
                                  <a:pt x="109459" y="124968"/>
                                </a:lnTo>
                                <a:lnTo>
                                  <a:pt x="1094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1" name="Shape 2131"/>
                        <wps:cNvSpPr/>
                        <wps:spPr>
                          <a:xfrm>
                            <a:off x="7599414" y="1370838"/>
                            <a:ext cx="438150" cy="441960"/>
                          </a:xfrm>
                          <a:custGeom>
                            <a:avLst/>
                            <a:gdLst/>
                            <a:ahLst/>
                            <a:cxnLst/>
                            <a:rect l="0" t="0" r="0" b="0"/>
                            <a:pathLst>
                              <a:path w="438150" h="441960">
                                <a:moveTo>
                                  <a:pt x="328422" y="0"/>
                                </a:moveTo>
                                <a:lnTo>
                                  <a:pt x="438150" y="220980"/>
                                </a:lnTo>
                                <a:lnTo>
                                  <a:pt x="328422" y="441960"/>
                                </a:lnTo>
                                <a:lnTo>
                                  <a:pt x="328422" y="331470"/>
                                </a:lnTo>
                                <a:lnTo>
                                  <a:pt x="0" y="331470"/>
                                </a:lnTo>
                                <a:lnTo>
                                  <a:pt x="0" y="110490"/>
                                </a:lnTo>
                                <a:lnTo>
                                  <a:pt x="328422" y="110490"/>
                                </a:lnTo>
                                <a:lnTo>
                                  <a:pt x="3284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2" name="Shape 2132"/>
                        <wps:cNvSpPr/>
                        <wps:spPr>
                          <a:xfrm>
                            <a:off x="7594842" y="1476756"/>
                            <a:ext cx="223080" cy="230886"/>
                          </a:xfrm>
                          <a:custGeom>
                            <a:avLst/>
                            <a:gdLst/>
                            <a:ahLst/>
                            <a:cxnLst/>
                            <a:rect l="0" t="0" r="0" b="0"/>
                            <a:pathLst>
                              <a:path w="223080" h="230886">
                                <a:moveTo>
                                  <a:pt x="0" y="0"/>
                                </a:moveTo>
                                <a:lnTo>
                                  <a:pt x="223080" y="0"/>
                                </a:lnTo>
                                <a:lnTo>
                                  <a:pt x="223080" y="9144"/>
                                </a:lnTo>
                                <a:lnTo>
                                  <a:pt x="9144" y="9144"/>
                                </a:lnTo>
                                <a:lnTo>
                                  <a:pt x="9144" y="220980"/>
                                </a:lnTo>
                                <a:lnTo>
                                  <a:pt x="223080" y="220980"/>
                                </a:lnTo>
                                <a:lnTo>
                                  <a:pt x="22308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3" name="Shape 2133"/>
                        <wps:cNvSpPr/>
                        <wps:spPr>
                          <a:xfrm>
                            <a:off x="7817922" y="1350265"/>
                            <a:ext cx="224976" cy="483108"/>
                          </a:xfrm>
                          <a:custGeom>
                            <a:avLst/>
                            <a:gdLst/>
                            <a:ahLst/>
                            <a:cxnLst/>
                            <a:rect l="0" t="0" r="0" b="0"/>
                            <a:pathLst>
                              <a:path w="224976" h="483108">
                                <a:moveTo>
                                  <a:pt x="105342" y="0"/>
                                </a:moveTo>
                                <a:lnTo>
                                  <a:pt x="224976" y="241554"/>
                                </a:lnTo>
                                <a:lnTo>
                                  <a:pt x="105342" y="483108"/>
                                </a:lnTo>
                                <a:lnTo>
                                  <a:pt x="105342" y="461010"/>
                                </a:lnTo>
                                <a:lnTo>
                                  <a:pt x="105342" y="357378"/>
                                </a:lnTo>
                                <a:lnTo>
                                  <a:pt x="0" y="357378"/>
                                </a:lnTo>
                                <a:lnTo>
                                  <a:pt x="0" y="347472"/>
                                </a:lnTo>
                                <a:lnTo>
                                  <a:pt x="114486" y="347472"/>
                                </a:lnTo>
                                <a:lnTo>
                                  <a:pt x="114486" y="442531"/>
                                </a:lnTo>
                                <a:lnTo>
                                  <a:pt x="213937" y="241558"/>
                                </a:lnTo>
                                <a:lnTo>
                                  <a:pt x="114486" y="41276"/>
                                </a:lnTo>
                                <a:lnTo>
                                  <a:pt x="114486" y="135636"/>
                                </a:lnTo>
                                <a:lnTo>
                                  <a:pt x="0" y="135636"/>
                                </a:lnTo>
                                <a:lnTo>
                                  <a:pt x="0" y="126492"/>
                                </a:lnTo>
                                <a:lnTo>
                                  <a:pt x="105342" y="126492"/>
                                </a:lnTo>
                                <a:lnTo>
                                  <a:pt x="105342" y="22860"/>
                                </a:lnTo>
                                <a:lnTo>
                                  <a:pt x="10534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 name="Shape 2134"/>
                        <wps:cNvSpPr/>
                        <wps:spPr>
                          <a:xfrm>
                            <a:off x="2399538" y="1210056"/>
                            <a:ext cx="479298" cy="512826"/>
                          </a:xfrm>
                          <a:custGeom>
                            <a:avLst/>
                            <a:gdLst/>
                            <a:ahLst/>
                            <a:cxnLst/>
                            <a:rect l="0" t="0" r="0" b="0"/>
                            <a:pathLst>
                              <a:path w="479298" h="512826">
                                <a:moveTo>
                                  <a:pt x="359664" y="0"/>
                                </a:moveTo>
                                <a:lnTo>
                                  <a:pt x="479298" y="256794"/>
                                </a:lnTo>
                                <a:lnTo>
                                  <a:pt x="359664" y="512826"/>
                                </a:lnTo>
                                <a:lnTo>
                                  <a:pt x="359664" y="384810"/>
                                </a:lnTo>
                                <a:lnTo>
                                  <a:pt x="0" y="384810"/>
                                </a:lnTo>
                                <a:lnTo>
                                  <a:pt x="0" y="128778"/>
                                </a:lnTo>
                                <a:lnTo>
                                  <a:pt x="359664" y="128778"/>
                                </a:lnTo>
                                <a:lnTo>
                                  <a:pt x="3596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 name="Shape 2135"/>
                        <wps:cNvSpPr/>
                        <wps:spPr>
                          <a:xfrm>
                            <a:off x="2394204" y="1333500"/>
                            <a:ext cx="244538" cy="265938"/>
                          </a:xfrm>
                          <a:custGeom>
                            <a:avLst/>
                            <a:gdLst/>
                            <a:ahLst/>
                            <a:cxnLst/>
                            <a:rect l="0" t="0" r="0" b="0"/>
                            <a:pathLst>
                              <a:path w="244538" h="265938">
                                <a:moveTo>
                                  <a:pt x="0" y="0"/>
                                </a:moveTo>
                                <a:lnTo>
                                  <a:pt x="244538" y="0"/>
                                </a:lnTo>
                                <a:lnTo>
                                  <a:pt x="244538" y="9906"/>
                                </a:lnTo>
                                <a:lnTo>
                                  <a:pt x="9906" y="9906"/>
                                </a:lnTo>
                                <a:lnTo>
                                  <a:pt x="9906" y="256032"/>
                                </a:lnTo>
                                <a:lnTo>
                                  <a:pt x="244538" y="256032"/>
                                </a:lnTo>
                                <a:lnTo>
                                  <a:pt x="244538" y="265938"/>
                                </a:lnTo>
                                <a:lnTo>
                                  <a:pt x="0" y="26593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6" name="Shape 2136"/>
                        <wps:cNvSpPr/>
                        <wps:spPr>
                          <a:xfrm>
                            <a:off x="2638742" y="1188720"/>
                            <a:ext cx="245428" cy="555498"/>
                          </a:xfrm>
                          <a:custGeom>
                            <a:avLst/>
                            <a:gdLst/>
                            <a:ahLst/>
                            <a:cxnLst/>
                            <a:rect l="0" t="0" r="0" b="0"/>
                            <a:pathLst>
                              <a:path w="245428" h="555498">
                                <a:moveTo>
                                  <a:pt x="115888" y="0"/>
                                </a:moveTo>
                                <a:lnTo>
                                  <a:pt x="245428" y="278130"/>
                                </a:lnTo>
                                <a:lnTo>
                                  <a:pt x="115888" y="555498"/>
                                </a:lnTo>
                                <a:lnTo>
                                  <a:pt x="115888" y="531876"/>
                                </a:lnTo>
                                <a:lnTo>
                                  <a:pt x="115888" y="410718"/>
                                </a:lnTo>
                                <a:lnTo>
                                  <a:pt x="0" y="410718"/>
                                </a:lnTo>
                                <a:lnTo>
                                  <a:pt x="0" y="400812"/>
                                </a:lnTo>
                                <a:lnTo>
                                  <a:pt x="125032" y="400812"/>
                                </a:lnTo>
                                <a:lnTo>
                                  <a:pt x="125032" y="512307"/>
                                </a:lnTo>
                                <a:lnTo>
                                  <a:pt x="234632" y="277749"/>
                                </a:lnTo>
                                <a:lnTo>
                                  <a:pt x="125032" y="43191"/>
                                </a:lnTo>
                                <a:lnTo>
                                  <a:pt x="125032" y="154686"/>
                                </a:lnTo>
                                <a:lnTo>
                                  <a:pt x="0" y="154686"/>
                                </a:lnTo>
                                <a:lnTo>
                                  <a:pt x="0" y="144780"/>
                                </a:lnTo>
                                <a:lnTo>
                                  <a:pt x="115888" y="144780"/>
                                </a:lnTo>
                                <a:lnTo>
                                  <a:pt x="115888" y="23622"/>
                                </a:lnTo>
                                <a:lnTo>
                                  <a:pt x="115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7" name="Shape 2137"/>
                        <wps:cNvSpPr/>
                        <wps:spPr>
                          <a:xfrm>
                            <a:off x="3810001" y="877824"/>
                            <a:ext cx="771144" cy="442722"/>
                          </a:xfrm>
                          <a:custGeom>
                            <a:avLst/>
                            <a:gdLst/>
                            <a:ahLst/>
                            <a:cxnLst/>
                            <a:rect l="0" t="0" r="0" b="0"/>
                            <a:pathLst>
                              <a:path w="771144" h="442722">
                                <a:moveTo>
                                  <a:pt x="578358" y="0"/>
                                </a:moveTo>
                                <a:lnTo>
                                  <a:pt x="771144" y="220980"/>
                                </a:lnTo>
                                <a:lnTo>
                                  <a:pt x="578358" y="442722"/>
                                </a:lnTo>
                                <a:lnTo>
                                  <a:pt x="578358" y="332232"/>
                                </a:lnTo>
                                <a:lnTo>
                                  <a:pt x="0" y="332232"/>
                                </a:lnTo>
                                <a:lnTo>
                                  <a:pt x="0" y="110490"/>
                                </a:lnTo>
                                <a:lnTo>
                                  <a:pt x="578358" y="110490"/>
                                </a:lnTo>
                                <a:lnTo>
                                  <a:pt x="5783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8" name="Shape 2138"/>
                        <wps:cNvSpPr/>
                        <wps:spPr>
                          <a:xfrm>
                            <a:off x="3804666" y="983742"/>
                            <a:ext cx="389960" cy="230886"/>
                          </a:xfrm>
                          <a:custGeom>
                            <a:avLst/>
                            <a:gdLst/>
                            <a:ahLst/>
                            <a:cxnLst/>
                            <a:rect l="0" t="0" r="0" b="0"/>
                            <a:pathLst>
                              <a:path w="389960" h="230886">
                                <a:moveTo>
                                  <a:pt x="0" y="0"/>
                                </a:moveTo>
                                <a:lnTo>
                                  <a:pt x="389960" y="0"/>
                                </a:lnTo>
                                <a:lnTo>
                                  <a:pt x="389960" y="9144"/>
                                </a:lnTo>
                                <a:lnTo>
                                  <a:pt x="9906" y="9144"/>
                                </a:lnTo>
                                <a:lnTo>
                                  <a:pt x="9906" y="220980"/>
                                </a:lnTo>
                                <a:lnTo>
                                  <a:pt x="389960" y="220980"/>
                                </a:lnTo>
                                <a:lnTo>
                                  <a:pt x="38996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9" name="Shape 2139"/>
                        <wps:cNvSpPr/>
                        <wps:spPr>
                          <a:xfrm>
                            <a:off x="4194626" y="864870"/>
                            <a:ext cx="392614" cy="467868"/>
                          </a:xfrm>
                          <a:custGeom>
                            <a:avLst/>
                            <a:gdLst/>
                            <a:ahLst/>
                            <a:cxnLst/>
                            <a:rect l="0" t="0" r="0" b="0"/>
                            <a:pathLst>
                              <a:path w="392614" h="467868">
                                <a:moveTo>
                                  <a:pt x="189161" y="0"/>
                                </a:moveTo>
                                <a:lnTo>
                                  <a:pt x="392614" y="233934"/>
                                </a:lnTo>
                                <a:lnTo>
                                  <a:pt x="189161" y="467868"/>
                                </a:lnTo>
                                <a:lnTo>
                                  <a:pt x="189161" y="349758"/>
                                </a:lnTo>
                                <a:lnTo>
                                  <a:pt x="0" y="349758"/>
                                </a:lnTo>
                                <a:lnTo>
                                  <a:pt x="0" y="339852"/>
                                </a:lnTo>
                                <a:lnTo>
                                  <a:pt x="198305" y="339852"/>
                                </a:lnTo>
                                <a:lnTo>
                                  <a:pt x="198305" y="442987"/>
                                </a:lnTo>
                                <a:lnTo>
                                  <a:pt x="380054" y="233939"/>
                                </a:lnTo>
                                <a:lnTo>
                                  <a:pt x="198305" y="25610"/>
                                </a:lnTo>
                                <a:lnTo>
                                  <a:pt x="198305" y="128016"/>
                                </a:lnTo>
                                <a:lnTo>
                                  <a:pt x="0" y="128016"/>
                                </a:lnTo>
                                <a:lnTo>
                                  <a:pt x="0" y="118872"/>
                                </a:lnTo>
                                <a:lnTo>
                                  <a:pt x="189161" y="118872"/>
                                </a:lnTo>
                                <a:lnTo>
                                  <a:pt x="1891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0" name="Shape 2140"/>
                        <wps:cNvSpPr/>
                        <wps:spPr>
                          <a:xfrm>
                            <a:off x="5244084" y="1239774"/>
                            <a:ext cx="609600" cy="442722"/>
                          </a:xfrm>
                          <a:custGeom>
                            <a:avLst/>
                            <a:gdLst/>
                            <a:ahLst/>
                            <a:cxnLst/>
                            <a:rect l="0" t="0" r="0" b="0"/>
                            <a:pathLst>
                              <a:path w="609600" h="442722">
                                <a:moveTo>
                                  <a:pt x="457200" y="0"/>
                                </a:moveTo>
                                <a:lnTo>
                                  <a:pt x="609600" y="221742"/>
                                </a:lnTo>
                                <a:lnTo>
                                  <a:pt x="457200" y="442722"/>
                                </a:lnTo>
                                <a:lnTo>
                                  <a:pt x="457200" y="332232"/>
                                </a:lnTo>
                                <a:lnTo>
                                  <a:pt x="0" y="332232"/>
                                </a:lnTo>
                                <a:lnTo>
                                  <a:pt x="0" y="110490"/>
                                </a:lnTo>
                                <a:lnTo>
                                  <a:pt x="457200" y="110490"/>
                                </a:lnTo>
                                <a:lnTo>
                                  <a:pt x="457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1" name="Shape 2141"/>
                        <wps:cNvSpPr/>
                        <wps:spPr>
                          <a:xfrm>
                            <a:off x="5238751" y="1345692"/>
                            <a:ext cx="309219" cy="230886"/>
                          </a:xfrm>
                          <a:custGeom>
                            <a:avLst/>
                            <a:gdLst/>
                            <a:ahLst/>
                            <a:cxnLst/>
                            <a:rect l="0" t="0" r="0" b="0"/>
                            <a:pathLst>
                              <a:path w="309219" h="230886">
                                <a:moveTo>
                                  <a:pt x="0" y="0"/>
                                </a:moveTo>
                                <a:lnTo>
                                  <a:pt x="309219" y="0"/>
                                </a:lnTo>
                                <a:lnTo>
                                  <a:pt x="309219" y="9906"/>
                                </a:lnTo>
                                <a:lnTo>
                                  <a:pt x="9906" y="9906"/>
                                </a:lnTo>
                                <a:lnTo>
                                  <a:pt x="9906" y="220980"/>
                                </a:lnTo>
                                <a:lnTo>
                                  <a:pt x="309219" y="220980"/>
                                </a:lnTo>
                                <a:lnTo>
                                  <a:pt x="309219"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2" name="Shape 2142"/>
                        <wps:cNvSpPr/>
                        <wps:spPr>
                          <a:xfrm>
                            <a:off x="5547970" y="1224534"/>
                            <a:ext cx="311049" cy="473202"/>
                          </a:xfrm>
                          <a:custGeom>
                            <a:avLst/>
                            <a:gdLst/>
                            <a:ahLst/>
                            <a:cxnLst/>
                            <a:rect l="0" t="0" r="0" b="0"/>
                            <a:pathLst>
                              <a:path w="311049" h="473202">
                                <a:moveTo>
                                  <a:pt x="147981" y="0"/>
                                </a:moveTo>
                                <a:lnTo>
                                  <a:pt x="311049" y="236982"/>
                                </a:lnTo>
                                <a:lnTo>
                                  <a:pt x="147981" y="473202"/>
                                </a:lnTo>
                                <a:lnTo>
                                  <a:pt x="147981" y="352044"/>
                                </a:lnTo>
                                <a:lnTo>
                                  <a:pt x="0" y="352044"/>
                                </a:lnTo>
                                <a:lnTo>
                                  <a:pt x="0" y="342138"/>
                                </a:lnTo>
                                <a:lnTo>
                                  <a:pt x="157887" y="342138"/>
                                </a:lnTo>
                                <a:lnTo>
                                  <a:pt x="157887" y="442699"/>
                                </a:lnTo>
                                <a:lnTo>
                                  <a:pt x="299313" y="236601"/>
                                </a:lnTo>
                                <a:lnTo>
                                  <a:pt x="157887" y="30503"/>
                                </a:lnTo>
                                <a:lnTo>
                                  <a:pt x="157887" y="131064"/>
                                </a:lnTo>
                                <a:lnTo>
                                  <a:pt x="0" y="131064"/>
                                </a:lnTo>
                                <a:lnTo>
                                  <a:pt x="0" y="121158"/>
                                </a:lnTo>
                                <a:lnTo>
                                  <a:pt x="147981" y="121158"/>
                                </a:lnTo>
                                <a:lnTo>
                                  <a:pt x="1479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3" name="Shape 2143"/>
                        <wps:cNvSpPr/>
                        <wps:spPr>
                          <a:xfrm>
                            <a:off x="3900678" y="2080260"/>
                            <a:ext cx="585216" cy="390906"/>
                          </a:xfrm>
                          <a:custGeom>
                            <a:avLst/>
                            <a:gdLst/>
                            <a:ahLst/>
                            <a:cxnLst/>
                            <a:rect l="0" t="0" r="0" b="0"/>
                            <a:pathLst>
                              <a:path w="585216" h="390906">
                                <a:moveTo>
                                  <a:pt x="358140" y="0"/>
                                </a:moveTo>
                                <a:lnTo>
                                  <a:pt x="585216" y="195072"/>
                                </a:lnTo>
                                <a:lnTo>
                                  <a:pt x="358140" y="390906"/>
                                </a:lnTo>
                                <a:lnTo>
                                  <a:pt x="358140" y="302514"/>
                                </a:lnTo>
                                <a:lnTo>
                                  <a:pt x="0" y="302514"/>
                                </a:lnTo>
                                <a:lnTo>
                                  <a:pt x="0" y="88392"/>
                                </a:lnTo>
                                <a:lnTo>
                                  <a:pt x="358140" y="88392"/>
                                </a:lnTo>
                                <a:lnTo>
                                  <a:pt x="3581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4" name="Shape 2144"/>
                        <wps:cNvSpPr/>
                        <wps:spPr>
                          <a:xfrm>
                            <a:off x="3896106" y="2163318"/>
                            <a:ext cx="295951" cy="224028"/>
                          </a:xfrm>
                          <a:custGeom>
                            <a:avLst/>
                            <a:gdLst/>
                            <a:ahLst/>
                            <a:cxnLst/>
                            <a:rect l="0" t="0" r="0" b="0"/>
                            <a:pathLst>
                              <a:path w="295951" h="224028">
                                <a:moveTo>
                                  <a:pt x="0" y="0"/>
                                </a:moveTo>
                                <a:lnTo>
                                  <a:pt x="295951" y="0"/>
                                </a:lnTo>
                                <a:lnTo>
                                  <a:pt x="295951" y="9906"/>
                                </a:lnTo>
                                <a:lnTo>
                                  <a:pt x="9144" y="9906"/>
                                </a:lnTo>
                                <a:lnTo>
                                  <a:pt x="9144" y="214884"/>
                                </a:lnTo>
                                <a:lnTo>
                                  <a:pt x="295951" y="214884"/>
                                </a:lnTo>
                                <a:lnTo>
                                  <a:pt x="295951" y="224028"/>
                                </a:lnTo>
                                <a:lnTo>
                                  <a:pt x="0" y="2240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5" name="Shape 2145"/>
                        <wps:cNvSpPr/>
                        <wps:spPr>
                          <a:xfrm>
                            <a:off x="4192057" y="2069592"/>
                            <a:ext cx="301458" cy="412242"/>
                          </a:xfrm>
                          <a:custGeom>
                            <a:avLst/>
                            <a:gdLst/>
                            <a:ahLst/>
                            <a:cxnLst/>
                            <a:rect l="0" t="0" r="0" b="0"/>
                            <a:pathLst>
                              <a:path w="301458" h="412242">
                                <a:moveTo>
                                  <a:pt x="62190" y="0"/>
                                </a:moveTo>
                                <a:lnTo>
                                  <a:pt x="301458" y="205740"/>
                                </a:lnTo>
                                <a:lnTo>
                                  <a:pt x="62190" y="412242"/>
                                </a:lnTo>
                                <a:lnTo>
                                  <a:pt x="62190" y="317754"/>
                                </a:lnTo>
                                <a:lnTo>
                                  <a:pt x="0" y="317754"/>
                                </a:lnTo>
                                <a:lnTo>
                                  <a:pt x="0" y="308610"/>
                                </a:lnTo>
                                <a:lnTo>
                                  <a:pt x="71334" y="308610"/>
                                </a:lnTo>
                                <a:lnTo>
                                  <a:pt x="71334" y="391218"/>
                                </a:lnTo>
                                <a:lnTo>
                                  <a:pt x="286806" y="206115"/>
                                </a:lnTo>
                                <a:lnTo>
                                  <a:pt x="71334" y="20288"/>
                                </a:lnTo>
                                <a:lnTo>
                                  <a:pt x="71334" y="103632"/>
                                </a:lnTo>
                                <a:lnTo>
                                  <a:pt x="0" y="103632"/>
                                </a:lnTo>
                                <a:lnTo>
                                  <a:pt x="0" y="93726"/>
                                </a:lnTo>
                                <a:lnTo>
                                  <a:pt x="62190" y="93726"/>
                                </a:lnTo>
                                <a:lnTo>
                                  <a:pt x="621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4" name="Shape 2154"/>
                        <wps:cNvSpPr/>
                        <wps:spPr>
                          <a:xfrm>
                            <a:off x="917448" y="0"/>
                            <a:ext cx="3340608" cy="3152394"/>
                          </a:xfrm>
                          <a:custGeom>
                            <a:avLst/>
                            <a:gdLst/>
                            <a:ahLst/>
                            <a:cxnLst/>
                            <a:rect l="0" t="0" r="0" b="0"/>
                            <a:pathLst>
                              <a:path w="3340608" h="3152394">
                                <a:moveTo>
                                  <a:pt x="0" y="0"/>
                                </a:moveTo>
                                <a:lnTo>
                                  <a:pt x="3340608" y="0"/>
                                </a:lnTo>
                                <a:lnTo>
                                  <a:pt x="3340608" y="28194"/>
                                </a:lnTo>
                                <a:lnTo>
                                  <a:pt x="28956" y="28194"/>
                                </a:lnTo>
                                <a:lnTo>
                                  <a:pt x="28956" y="3123438"/>
                                </a:lnTo>
                                <a:lnTo>
                                  <a:pt x="3340608" y="3123438"/>
                                </a:lnTo>
                                <a:lnTo>
                                  <a:pt x="3340608"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5" name="Shape 2155"/>
                        <wps:cNvSpPr/>
                        <wps:spPr>
                          <a:xfrm>
                            <a:off x="4258056" y="0"/>
                            <a:ext cx="3340609" cy="3152394"/>
                          </a:xfrm>
                          <a:custGeom>
                            <a:avLst/>
                            <a:gdLst/>
                            <a:ahLst/>
                            <a:cxnLst/>
                            <a:rect l="0" t="0" r="0" b="0"/>
                            <a:pathLst>
                              <a:path w="3340609" h="3152394">
                                <a:moveTo>
                                  <a:pt x="0" y="0"/>
                                </a:moveTo>
                                <a:lnTo>
                                  <a:pt x="3340609" y="0"/>
                                </a:lnTo>
                                <a:lnTo>
                                  <a:pt x="3340609" y="3152394"/>
                                </a:lnTo>
                                <a:lnTo>
                                  <a:pt x="0" y="3152394"/>
                                </a:lnTo>
                                <a:lnTo>
                                  <a:pt x="0" y="3123438"/>
                                </a:lnTo>
                                <a:lnTo>
                                  <a:pt x="3311652" y="3123438"/>
                                </a:lnTo>
                                <a:lnTo>
                                  <a:pt x="3311652"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6" name="Shape 2156"/>
                        <wps:cNvSpPr/>
                        <wps:spPr>
                          <a:xfrm>
                            <a:off x="1507236" y="706374"/>
                            <a:ext cx="892302" cy="1684782"/>
                          </a:xfrm>
                          <a:custGeom>
                            <a:avLst/>
                            <a:gdLst/>
                            <a:ahLst/>
                            <a:cxnLst/>
                            <a:rect l="0" t="0" r="0" b="0"/>
                            <a:pathLst>
                              <a:path w="892302" h="1684782">
                                <a:moveTo>
                                  <a:pt x="0" y="0"/>
                                </a:moveTo>
                                <a:lnTo>
                                  <a:pt x="892302" y="0"/>
                                </a:lnTo>
                                <a:lnTo>
                                  <a:pt x="892302"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57" name="Shape 2157"/>
                        <wps:cNvSpPr/>
                        <wps:spPr>
                          <a:xfrm>
                            <a:off x="1500378" y="699516"/>
                            <a:ext cx="452628" cy="1697736"/>
                          </a:xfrm>
                          <a:custGeom>
                            <a:avLst/>
                            <a:gdLst/>
                            <a:ahLst/>
                            <a:cxnLst/>
                            <a:rect l="0" t="0" r="0" b="0"/>
                            <a:pathLst>
                              <a:path w="452628" h="1697736">
                                <a:moveTo>
                                  <a:pt x="0" y="0"/>
                                </a:moveTo>
                                <a:lnTo>
                                  <a:pt x="452628" y="0"/>
                                </a:lnTo>
                                <a:lnTo>
                                  <a:pt x="452628" y="12954"/>
                                </a:lnTo>
                                <a:lnTo>
                                  <a:pt x="12954" y="12954"/>
                                </a:lnTo>
                                <a:lnTo>
                                  <a:pt x="12954" y="1684782"/>
                                </a:lnTo>
                                <a:lnTo>
                                  <a:pt x="452628" y="1684782"/>
                                </a:lnTo>
                                <a:lnTo>
                                  <a:pt x="452628" y="1697736"/>
                                </a:lnTo>
                                <a:lnTo>
                                  <a:pt x="0" y="16977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8" name="Shape 2158"/>
                        <wps:cNvSpPr/>
                        <wps:spPr>
                          <a:xfrm>
                            <a:off x="1953006" y="699516"/>
                            <a:ext cx="452628" cy="1697736"/>
                          </a:xfrm>
                          <a:custGeom>
                            <a:avLst/>
                            <a:gdLst/>
                            <a:ahLst/>
                            <a:cxnLst/>
                            <a:rect l="0" t="0" r="0" b="0"/>
                            <a:pathLst>
                              <a:path w="452628" h="1697736">
                                <a:moveTo>
                                  <a:pt x="0" y="0"/>
                                </a:moveTo>
                                <a:lnTo>
                                  <a:pt x="452628" y="0"/>
                                </a:lnTo>
                                <a:lnTo>
                                  <a:pt x="452628" y="1697736"/>
                                </a:lnTo>
                                <a:lnTo>
                                  <a:pt x="0" y="1697736"/>
                                </a:lnTo>
                                <a:lnTo>
                                  <a:pt x="0" y="1684782"/>
                                </a:lnTo>
                                <a:lnTo>
                                  <a:pt x="439674" y="1684782"/>
                                </a:lnTo>
                                <a:lnTo>
                                  <a:pt x="439674"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9" name="Rectangle 2159"/>
                        <wps:cNvSpPr/>
                        <wps:spPr>
                          <a:xfrm rot="-5399999">
                            <a:off x="802855" y="1170229"/>
                            <a:ext cx="1920921" cy="240517"/>
                          </a:xfrm>
                          <a:prstGeom prst="rect">
                            <a:avLst/>
                          </a:prstGeom>
                          <a:ln>
                            <a:noFill/>
                          </a:ln>
                        </wps:spPr>
                        <wps:txbx>
                          <w:txbxContent>
                            <w:p w14:paraId="09DA626F" w14:textId="77777777" w:rsidR="00945698" w:rsidRDefault="00945698">
                              <w:pPr>
                                <w:spacing w:after="160" w:line="259" w:lineRule="auto"/>
                                <w:ind w:left="0" w:firstLine="0"/>
                              </w:pPr>
                              <w:r>
                                <w:rPr>
                                  <w:sz w:val="28"/>
                                </w:rPr>
                                <w:t xml:space="preserve">A to N DESIGN AND </w:t>
                              </w:r>
                            </w:p>
                          </w:txbxContent>
                        </wps:txbx>
                        <wps:bodyPr horzOverflow="overflow" vert="horz" lIns="0" tIns="0" rIns="0" bIns="0" rtlCol="0">
                          <a:noAutofit/>
                        </wps:bodyPr>
                      </wps:wsp>
                      <wps:wsp>
                        <wps:cNvPr id="2160" name="Rectangle 2160"/>
                        <wps:cNvSpPr/>
                        <wps:spPr>
                          <a:xfrm rot="-5399999">
                            <a:off x="1529490" y="1315454"/>
                            <a:ext cx="914177" cy="240517"/>
                          </a:xfrm>
                          <a:prstGeom prst="rect">
                            <a:avLst/>
                          </a:prstGeom>
                          <a:ln>
                            <a:noFill/>
                          </a:ln>
                        </wps:spPr>
                        <wps:txbx>
                          <w:txbxContent>
                            <w:p w14:paraId="0AA07AAC" w14:textId="77777777" w:rsidR="00945698" w:rsidRDefault="00945698">
                              <w:pPr>
                                <w:spacing w:after="160" w:line="259" w:lineRule="auto"/>
                                <w:ind w:left="0" w:firstLine="0"/>
                              </w:pPr>
                              <w:r>
                                <w:rPr>
                                  <w:sz w:val="28"/>
                                </w:rPr>
                                <w:t>REVISION</w:t>
                              </w:r>
                            </w:p>
                          </w:txbxContent>
                        </wps:txbx>
                        <wps:bodyPr horzOverflow="overflow" vert="horz" lIns="0" tIns="0" rIns="0" bIns="0" rtlCol="0">
                          <a:noAutofit/>
                        </wps:bodyPr>
                      </wps:wsp>
                      <wps:wsp>
                        <wps:cNvPr id="2161" name="Rectangle 2161"/>
                        <wps:cNvSpPr/>
                        <wps:spPr>
                          <a:xfrm rot="-5399999">
                            <a:off x="1955615" y="1081288"/>
                            <a:ext cx="56348" cy="190519"/>
                          </a:xfrm>
                          <a:prstGeom prst="rect">
                            <a:avLst/>
                          </a:prstGeom>
                          <a:ln>
                            <a:noFill/>
                          </a:ln>
                        </wps:spPr>
                        <wps:txbx>
                          <w:txbxContent>
                            <w:p w14:paraId="234C4233"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62" name="Shape 2162"/>
                        <wps:cNvSpPr/>
                        <wps:spPr>
                          <a:xfrm>
                            <a:off x="2889504" y="682752"/>
                            <a:ext cx="1000506" cy="1684782"/>
                          </a:xfrm>
                          <a:custGeom>
                            <a:avLst/>
                            <a:gdLst/>
                            <a:ahLst/>
                            <a:cxnLst/>
                            <a:rect l="0" t="0" r="0" b="0"/>
                            <a:pathLst>
                              <a:path w="1000506" h="1684782">
                                <a:moveTo>
                                  <a:pt x="0" y="0"/>
                                </a:moveTo>
                                <a:lnTo>
                                  <a:pt x="1000506" y="0"/>
                                </a:lnTo>
                                <a:lnTo>
                                  <a:pt x="1000506"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3" name="Shape 2163"/>
                        <wps:cNvSpPr/>
                        <wps:spPr>
                          <a:xfrm>
                            <a:off x="2884919" y="677418"/>
                            <a:ext cx="505218" cy="1694688"/>
                          </a:xfrm>
                          <a:custGeom>
                            <a:avLst/>
                            <a:gdLst/>
                            <a:ahLst/>
                            <a:cxnLst/>
                            <a:rect l="0" t="0" r="0" b="0"/>
                            <a:pathLst>
                              <a:path w="505218" h="1694688">
                                <a:moveTo>
                                  <a:pt x="0" y="0"/>
                                </a:moveTo>
                                <a:lnTo>
                                  <a:pt x="505218" y="0"/>
                                </a:lnTo>
                                <a:lnTo>
                                  <a:pt x="505218" y="9906"/>
                                </a:lnTo>
                                <a:lnTo>
                                  <a:pt x="9919" y="9906"/>
                                </a:lnTo>
                                <a:lnTo>
                                  <a:pt x="9918" y="1684782"/>
                                </a:lnTo>
                                <a:lnTo>
                                  <a:pt x="505218" y="1684782"/>
                                </a:lnTo>
                                <a:lnTo>
                                  <a:pt x="505218" y="1694688"/>
                                </a:lnTo>
                                <a:lnTo>
                                  <a:pt x="0" y="169468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4" name="Shape 2164"/>
                        <wps:cNvSpPr/>
                        <wps:spPr>
                          <a:xfrm>
                            <a:off x="3390138" y="677418"/>
                            <a:ext cx="504432" cy="1694688"/>
                          </a:xfrm>
                          <a:custGeom>
                            <a:avLst/>
                            <a:gdLst/>
                            <a:ahLst/>
                            <a:cxnLst/>
                            <a:rect l="0" t="0" r="0" b="0"/>
                            <a:pathLst>
                              <a:path w="504432" h="1694688">
                                <a:moveTo>
                                  <a:pt x="0" y="0"/>
                                </a:moveTo>
                                <a:lnTo>
                                  <a:pt x="504432" y="0"/>
                                </a:lnTo>
                                <a:lnTo>
                                  <a:pt x="504432" y="1694688"/>
                                </a:lnTo>
                                <a:lnTo>
                                  <a:pt x="0" y="1694688"/>
                                </a:lnTo>
                                <a:lnTo>
                                  <a:pt x="0" y="1684782"/>
                                </a:lnTo>
                                <a:lnTo>
                                  <a:pt x="495300" y="1684782"/>
                                </a:lnTo>
                                <a:lnTo>
                                  <a:pt x="4953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5" name="Rectangle 2165"/>
                        <wps:cNvSpPr/>
                        <wps:spPr>
                          <a:xfrm rot="-5399999">
                            <a:off x="2634897" y="1278627"/>
                            <a:ext cx="1019849" cy="240517"/>
                          </a:xfrm>
                          <a:prstGeom prst="rect">
                            <a:avLst/>
                          </a:prstGeom>
                          <a:ln>
                            <a:noFill/>
                          </a:ln>
                        </wps:spPr>
                        <wps:txbx>
                          <w:txbxContent>
                            <w:p w14:paraId="6B174F7B" w14:textId="77777777" w:rsidR="00945698" w:rsidRDefault="00945698">
                              <w:pPr>
                                <w:spacing w:after="160" w:line="259" w:lineRule="auto"/>
                                <w:ind w:left="0" w:firstLine="0"/>
                              </w:pPr>
                              <w:r>
                                <w:rPr>
                                  <w:sz w:val="28"/>
                                </w:rPr>
                                <w:t>APPROVAL</w:t>
                              </w:r>
                            </w:p>
                          </w:txbxContent>
                        </wps:txbx>
                        <wps:bodyPr horzOverflow="overflow" vert="horz" lIns="0" tIns="0" rIns="0" bIns="0" rtlCol="0">
                          <a:noAutofit/>
                        </wps:bodyPr>
                      </wps:wsp>
                      <wps:wsp>
                        <wps:cNvPr id="2166" name="Rectangle 2166"/>
                        <wps:cNvSpPr/>
                        <wps:spPr>
                          <a:xfrm rot="-5399999">
                            <a:off x="3113856" y="1018043"/>
                            <a:ext cx="56348" cy="190518"/>
                          </a:xfrm>
                          <a:prstGeom prst="rect">
                            <a:avLst/>
                          </a:prstGeom>
                          <a:ln>
                            <a:noFill/>
                          </a:ln>
                        </wps:spPr>
                        <wps:txbx>
                          <w:txbxContent>
                            <w:p w14:paraId="4B637832"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8" name="Shape 32198"/>
                        <wps:cNvSpPr/>
                        <wps:spPr>
                          <a:xfrm>
                            <a:off x="4586478" y="672084"/>
                            <a:ext cx="619506" cy="1490472"/>
                          </a:xfrm>
                          <a:custGeom>
                            <a:avLst/>
                            <a:gdLst/>
                            <a:ahLst/>
                            <a:cxnLst/>
                            <a:rect l="0" t="0" r="0" b="0"/>
                            <a:pathLst>
                              <a:path w="619506" h="1490472">
                                <a:moveTo>
                                  <a:pt x="0" y="0"/>
                                </a:moveTo>
                                <a:lnTo>
                                  <a:pt x="619506" y="0"/>
                                </a:lnTo>
                                <a:lnTo>
                                  <a:pt x="619506" y="1490472"/>
                                </a:lnTo>
                                <a:lnTo>
                                  <a:pt x="0" y="14904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8" name="Shape 2168"/>
                        <wps:cNvSpPr/>
                        <wps:spPr>
                          <a:xfrm>
                            <a:off x="4581907" y="666750"/>
                            <a:ext cx="313944" cy="1500378"/>
                          </a:xfrm>
                          <a:custGeom>
                            <a:avLst/>
                            <a:gdLst/>
                            <a:ahLst/>
                            <a:cxnLst/>
                            <a:rect l="0" t="0" r="0" b="0"/>
                            <a:pathLst>
                              <a:path w="313944" h="1500378">
                                <a:moveTo>
                                  <a:pt x="0" y="0"/>
                                </a:moveTo>
                                <a:lnTo>
                                  <a:pt x="313944" y="0"/>
                                </a:lnTo>
                                <a:lnTo>
                                  <a:pt x="313944" y="9906"/>
                                </a:lnTo>
                                <a:lnTo>
                                  <a:pt x="9144" y="9906"/>
                                </a:lnTo>
                                <a:lnTo>
                                  <a:pt x="9144" y="1490472"/>
                                </a:lnTo>
                                <a:lnTo>
                                  <a:pt x="313944" y="1490472"/>
                                </a:lnTo>
                                <a:lnTo>
                                  <a:pt x="313944" y="1500378"/>
                                </a:lnTo>
                                <a:lnTo>
                                  <a:pt x="0" y="1500378"/>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9" name="Shape 2169"/>
                        <wps:cNvSpPr/>
                        <wps:spPr>
                          <a:xfrm>
                            <a:off x="4895851" y="666750"/>
                            <a:ext cx="314706" cy="1500378"/>
                          </a:xfrm>
                          <a:custGeom>
                            <a:avLst/>
                            <a:gdLst/>
                            <a:ahLst/>
                            <a:cxnLst/>
                            <a:rect l="0" t="0" r="0" b="0"/>
                            <a:pathLst>
                              <a:path w="314706" h="1500378">
                                <a:moveTo>
                                  <a:pt x="0" y="0"/>
                                </a:moveTo>
                                <a:lnTo>
                                  <a:pt x="314706" y="0"/>
                                </a:lnTo>
                                <a:lnTo>
                                  <a:pt x="314706" y="1500378"/>
                                </a:lnTo>
                                <a:lnTo>
                                  <a:pt x="0" y="1500378"/>
                                </a:lnTo>
                                <a:lnTo>
                                  <a:pt x="0" y="1490472"/>
                                </a:lnTo>
                                <a:lnTo>
                                  <a:pt x="304800" y="1490472"/>
                                </a:lnTo>
                                <a:lnTo>
                                  <a:pt x="3048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0" name="Rectangle 2170"/>
                        <wps:cNvSpPr/>
                        <wps:spPr>
                          <a:xfrm rot="-5399999">
                            <a:off x="3931242" y="1050973"/>
                            <a:ext cx="1821106" cy="240517"/>
                          </a:xfrm>
                          <a:prstGeom prst="rect">
                            <a:avLst/>
                          </a:prstGeom>
                          <a:ln>
                            <a:noFill/>
                          </a:ln>
                        </wps:spPr>
                        <wps:txbx>
                          <w:txbxContent>
                            <w:p w14:paraId="0F89B285" w14:textId="77777777" w:rsidR="00945698" w:rsidRDefault="00945698">
                              <w:pPr>
                                <w:spacing w:after="160" w:line="259" w:lineRule="auto"/>
                                <w:ind w:left="0" w:firstLine="0"/>
                              </w:pPr>
                              <w:r>
                                <w:rPr>
                                  <w:sz w:val="28"/>
                                </w:rPr>
                                <w:t xml:space="preserve">IMPLEMENTATION </w:t>
                              </w:r>
                            </w:p>
                          </w:txbxContent>
                        </wps:txbx>
                        <wps:bodyPr horzOverflow="overflow" vert="horz" lIns="0" tIns="0" rIns="0" bIns="0" rtlCol="0">
                          <a:noAutofit/>
                        </wps:bodyPr>
                      </wps:wsp>
                      <wps:wsp>
                        <wps:cNvPr id="2171" name="Rectangle 2171"/>
                        <wps:cNvSpPr/>
                        <wps:spPr>
                          <a:xfrm rot="-5399999">
                            <a:off x="4810829" y="589037"/>
                            <a:ext cx="56348" cy="190519"/>
                          </a:xfrm>
                          <a:prstGeom prst="rect">
                            <a:avLst/>
                          </a:prstGeom>
                          <a:ln>
                            <a:noFill/>
                          </a:ln>
                        </wps:spPr>
                        <wps:txbx>
                          <w:txbxContent>
                            <w:p w14:paraId="28EC7086"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2" name="Shape 2172"/>
                        <wps:cNvSpPr/>
                        <wps:spPr>
                          <a:xfrm>
                            <a:off x="5870449" y="706374"/>
                            <a:ext cx="700278" cy="1231392"/>
                          </a:xfrm>
                          <a:custGeom>
                            <a:avLst/>
                            <a:gdLst/>
                            <a:ahLst/>
                            <a:cxnLst/>
                            <a:rect l="0" t="0" r="0" b="0"/>
                            <a:pathLst>
                              <a:path w="700278" h="1231392">
                                <a:moveTo>
                                  <a:pt x="0" y="0"/>
                                </a:moveTo>
                                <a:lnTo>
                                  <a:pt x="700278" y="0"/>
                                </a:lnTo>
                                <a:lnTo>
                                  <a:pt x="700278" y="1231392"/>
                                </a:lnTo>
                                <a:lnTo>
                                  <a:pt x="0" y="12313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3" name="Shape 2173"/>
                        <wps:cNvSpPr/>
                        <wps:spPr>
                          <a:xfrm>
                            <a:off x="5865864" y="701040"/>
                            <a:ext cx="354718" cy="1241298"/>
                          </a:xfrm>
                          <a:custGeom>
                            <a:avLst/>
                            <a:gdLst/>
                            <a:ahLst/>
                            <a:cxnLst/>
                            <a:rect l="0" t="0" r="0" b="0"/>
                            <a:pathLst>
                              <a:path w="354718" h="1241298">
                                <a:moveTo>
                                  <a:pt x="0" y="0"/>
                                </a:moveTo>
                                <a:lnTo>
                                  <a:pt x="354718" y="0"/>
                                </a:lnTo>
                                <a:lnTo>
                                  <a:pt x="354718" y="9906"/>
                                </a:lnTo>
                                <a:lnTo>
                                  <a:pt x="9156" y="9906"/>
                                </a:lnTo>
                                <a:lnTo>
                                  <a:pt x="9156" y="1232154"/>
                                </a:lnTo>
                                <a:lnTo>
                                  <a:pt x="354718" y="1232154"/>
                                </a:lnTo>
                                <a:lnTo>
                                  <a:pt x="354718" y="1241298"/>
                                </a:lnTo>
                                <a:lnTo>
                                  <a:pt x="0" y="12412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4" name="Shape 2174"/>
                        <wps:cNvSpPr/>
                        <wps:spPr>
                          <a:xfrm>
                            <a:off x="6220581" y="701041"/>
                            <a:ext cx="354705" cy="1241298"/>
                          </a:xfrm>
                          <a:custGeom>
                            <a:avLst/>
                            <a:gdLst/>
                            <a:ahLst/>
                            <a:cxnLst/>
                            <a:rect l="0" t="0" r="0" b="0"/>
                            <a:pathLst>
                              <a:path w="354705" h="1241298">
                                <a:moveTo>
                                  <a:pt x="0" y="0"/>
                                </a:moveTo>
                                <a:lnTo>
                                  <a:pt x="354705" y="0"/>
                                </a:lnTo>
                                <a:lnTo>
                                  <a:pt x="354705" y="1241298"/>
                                </a:lnTo>
                                <a:lnTo>
                                  <a:pt x="0" y="1241298"/>
                                </a:lnTo>
                                <a:lnTo>
                                  <a:pt x="0" y="1232154"/>
                                </a:lnTo>
                                <a:lnTo>
                                  <a:pt x="345560" y="1232154"/>
                                </a:lnTo>
                                <a:lnTo>
                                  <a:pt x="34556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5" name="Rectangle 2175"/>
                        <wps:cNvSpPr/>
                        <wps:spPr>
                          <a:xfrm rot="-5399999">
                            <a:off x="5706181" y="1077883"/>
                            <a:ext cx="837646" cy="240517"/>
                          </a:xfrm>
                          <a:prstGeom prst="rect">
                            <a:avLst/>
                          </a:prstGeom>
                          <a:ln>
                            <a:noFill/>
                          </a:ln>
                        </wps:spPr>
                        <wps:txbx>
                          <w:txbxContent>
                            <w:p w14:paraId="2E5CB462" w14:textId="77777777" w:rsidR="00945698" w:rsidRDefault="00945698">
                              <w:pPr>
                                <w:spacing w:after="160" w:line="259" w:lineRule="auto"/>
                                <w:ind w:left="0" w:firstLine="0"/>
                              </w:pPr>
                              <w:r>
                                <w:rPr>
                                  <w:sz w:val="28"/>
                                </w:rPr>
                                <w:t xml:space="preserve">SERVICE </w:t>
                              </w:r>
                            </w:p>
                          </w:txbxContent>
                        </wps:txbx>
                        <wps:bodyPr horzOverflow="overflow" vert="horz" lIns="0" tIns="0" rIns="0" bIns="0" rtlCol="0">
                          <a:noAutofit/>
                        </wps:bodyPr>
                      </wps:wsp>
                      <wps:wsp>
                        <wps:cNvPr id="2176" name="Rectangle 2176"/>
                        <wps:cNvSpPr/>
                        <wps:spPr>
                          <a:xfrm rot="-5399999">
                            <a:off x="5786004" y="1062453"/>
                            <a:ext cx="1124528" cy="240517"/>
                          </a:xfrm>
                          <a:prstGeom prst="rect">
                            <a:avLst/>
                          </a:prstGeom>
                          <a:ln>
                            <a:noFill/>
                          </a:ln>
                        </wps:spPr>
                        <wps:txbx>
                          <w:txbxContent>
                            <w:p w14:paraId="03AD2303" w14:textId="77777777" w:rsidR="00945698" w:rsidRDefault="00945698">
                              <w:pPr>
                                <w:spacing w:after="160" w:line="259" w:lineRule="auto"/>
                                <w:ind w:left="0" w:firstLine="0"/>
                              </w:pPr>
                              <w:r>
                                <w:rPr>
                                  <w:sz w:val="28"/>
                                </w:rPr>
                                <w:t>OPERATION</w:t>
                              </w:r>
                            </w:p>
                          </w:txbxContent>
                        </wps:txbx>
                        <wps:bodyPr horzOverflow="overflow" vert="horz" lIns="0" tIns="0" rIns="0" bIns="0" rtlCol="0">
                          <a:noAutofit/>
                        </wps:bodyPr>
                      </wps:wsp>
                      <wps:wsp>
                        <wps:cNvPr id="2177" name="Rectangle 2177"/>
                        <wps:cNvSpPr/>
                        <wps:spPr>
                          <a:xfrm rot="-5399999">
                            <a:off x="6317305" y="775727"/>
                            <a:ext cx="56348" cy="190519"/>
                          </a:xfrm>
                          <a:prstGeom prst="rect">
                            <a:avLst/>
                          </a:prstGeom>
                          <a:ln>
                            <a:noFill/>
                          </a:ln>
                        </wps:spPr>
                        <wps:txbx>
                          <w:txbxContent>
                            <w:p w14:paraId="147074CA"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8" name="Shape 2178"/>
                        <wps:cNvSpPr/>
                        <wps:spPr>
                          <a:xfrm>
                            <a:off x="4485894" y="2206752"/>
                            <a:ext cx="1200150" cy="310896"/>
                          </a:xfrm>
                          <a:custGeom>
                            <a:avLst/>
                            <a:gdLst/>
                            <a:ahLst/>
                            <a:cxnLst/>
                            <a:rect l="0" t="0" r="0" b="0"/>
                            <a:pathLst>
                              <a:path w="1200150" h="310896">
                                <a:moveTo>
                                  <a:pt x="0" y="0"/>
                                </a:moveTo>
                                <a:lnTo>
                                  <a:pt x="1200150" y="0"/>
                                </a:lnTo>
                                <a:lnTo>
                                  <a:pt x="1200150" y="310896"/>
                                </a:lnTo>
                                <a:lnTo>
                                  <a:pt x="0" y="31089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9" name="Shape 2179"/>
                        <wps:cNvSpPr/>
                        <wps:spPr>
                          <a:xfrm>
                            <a:off x="4481322" y="2201418"/>
                            <a:ext cx="605028" cy="320802"/>
                          </a:xfrm>
                          <a:custGeom>
                            <a:avLst/>
                            <a:gdLst/>
                            <a:ahLst/>
                            <a:cxnLst/>
                            <a:rect l="0" t="0" r="0" b="0"/>
                            <a:pathLst>
                              <a:path w="605028" h="320802">
                                <a:moveTo>
                                  <a:pt x="0" y="0"/>
                                </a:moveTo>
                                <a:lnTo>
                                  <a:pt x="605028" y="0"/>
                                </a:lnTo>
                                <a:lnTo>
                                  <a:pt x="605028" y="9906"/>
                                </a:lnTo>
                                <a:lnTo>
                                  <a:pt x="9906" y="9906"/>
                                </a:lnTo>
                                <a:lnTo>
                                  <a:pt x="9906" y="311658"/>
                                </a:lnTo>
                                <a:lnTo>
                                  <a:pt x="605028" y="311658"/>
                                </a:lnTo>
                                <a:lnTo>
                                  <a:pt x="605028" y="320802"/>
                                </a:lnTo>
                                <a:lnTo>
                                  <a:pt x="0" y="32080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0" name="Shape 2180"/>
                        <wps:cNvSpPr/>
                        <wps:spPr>
                          <a:xfrm>
                            <a:off x="5086350" y="2201418"/>
                            <a:ext cx="605028" cy="320802"/>
                          </a:xfrm>
                          <a:custGeom>
                            <a:avLst/>
                            <a:gdLst/>
                            <a:ahLst/>
                            <a:cxnLst/>
                            <a:rect l="0" t="0" r="0" b="0"/>
                            <a:pathLst>
                              <a:path w="605028" h="320802">
                                <a:moveTo>
                                  <a:pt x="0" y="0"/>
                                </a:moveTo>
                                <a:lnTo>
                                  <a:pt x="605028" y="0"/>
                                </a:lnTo>
                                <a:lnTo>
                                  <a:pt x="605028" y="320802"/>
                                </a:lnTo>
                                <a:lnTo>
                                  <a:pt x="0" y="320802"/>
                                </a:lnTo>
                                <a:lnTo>
                                  <a:pt x="0" y="311658"/>
                                </a:lnTo>
                                <a:lnTo>
                                  <a:pt x="595122" y="311658"/>
                                </a:lnTo>
                                <a:lnTo>
                                  <a:pt x="59512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1" name="Rectangle 2181"/>
                        <wps:cNvSpPr/>
                        <wps:spPr>
                          <a:xfrm>
                            <a:off x="4581900" y="2292287"/>
                            <a:ext cx="1167457" cy="240517"/>
                          </a:xfrm>
                          <a:prstGeom prst="rect">
                            <a:avLst/>
                          </a:prstGeom>
                          <a:ln>
                            <a:noFill/>
                          </a:ln>
                        </wps:spPr>
                        <wps:txbx>
                          <w:txbxContent>
                            <w:p w14:paraId="7E22F8DF" w14:textId="77777777" w:rsidR="00945698" w:rsidRDefault="00945698">
                              <w:pPr>
                                <w:spacing w:after="160" w:line="259" w:lineRule="auto"/>
                                <w:ind w:left="0" w:firstLine="0"/>
                              </w:pPr>
                              <w:r>
                                <w:rPr>
                                  <w:sz w:val="28"/>
                                </w:rPr>
                                <w:t>INSPECTION</w:t>
                              </w:r>
                            </w:p>
                          </w:txbxContent>
                        </wps:txbx>
                        <wps:bodyPr horzOverflow="overflow" vert="horz" lIns="0" tIns="0" rIns="0" bIns="0" rtlCol="0">
                          <a:noAutofit/>
                        </wps:bodyPr>
                      </wps:wsp>
                      <wps:wsp>
                        <wps:cNvPr id="2182" name="Rectangle 2182"/>
                        <wps:cNvSpPr/>
                        <wps:spPr>
                          <a:xfrm>
                            <a:off x="5459724" y="2330006"/>
                            <a:ext cx="38250" cy="172388"/>
                          </a:xfrm>
                          <a:prstGeom prst="rect">
                            <a:avLst/>
                          </a:prstGeom>
                          <a:ln>
                            <a:noFill/>
                          </a:ln>
                        </wps:spPr>
                        <wps:txbx>
                          <w:txbxContent>
                            <w:p w14:paraId="243578FE" w14:textId="77777777" w:rsidR="00945698" w:rsidRDefault="00945698">
                              <w:pPr>
                                <w:spacing w:after="160" w:line="259" w:lineRule="auto"/>
                                <w:ind w:left="0" w:firstLine="0"/>
                              </w:pPr>
                              <w:r>
                                <w:rPr>
                                  <w:sz w:val="20"/>
                                </w:rPr>
                                <w:t xml:space="preserve"> </w:t>
                              </w:r>
                            </w:p>
                          </w:txbxContent>
                        </wps:txbx>
                        <wps:bodyPr horzOverflow="overflow" vert="horz" lIns="0" tIns="0" rIns="0" bIns="0" rtlCol="0">
                          <a:noAutofit/>
                        </wps:bodyPr>
                      </wps:wsp>
                      <wps:wsp>
                        <wps:cNvPr id="2183" name="Rectangle 2183"/>
                        <wps:cNvSpPr/>
                        <wps:spPr>
                          <a:xfrm>
                            <a:off x="5487918" y="2314495"/>
                            <a:ext cx="56348" cy="190519"/>
                          </a:xfrm>
                          <a:prstGeom prst="rect">
                            <a:avLst/>
                          </a:prstGeom>
                          <a:ln>
                            <a:noFill/>
                          </a:ln>
                        </wps:spPr>
                        <wps:txbx>
                          <w:txbxContent>
                            <w:p w14:paraId="22CF58EA"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9" name="Shape 32199"/>
                        <wps:cNvSpPr/>
                        <wps:spPr>
                          <a:xfrm>
                            <a:off x="1019556" y="2644140"/>
                            <a:ext cx="800100" cy="372618"/>
                          </a:xfrm>
                          <a:custGeom>
                            <a:avLst/>
                            <a:gdLst/>
                            <a:ahLst/>
                            <a:cxnLst/>
                            <a:rect l="0" t="0" r="0" b="0"/>
                            <a:pathLst>
                              <a:path w="800100" h="372618">
                                <a:moveTo>
                                  <a:pt x="0" y="0"/>
                                </a:moveTo>
                                <a:lnTo>
                                  <a:pt x="800100" y="0"/>
                                </a:lnTo>
                                <a:lnTo>
                                  <a:pt x="800100" y="372618"/>
                                </a:lnTo>
                                <a:lnTo>
                                  <a:pt x="0" y="37261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5" name="Rectangle 2185"/>
                        <wps:cNvSpPr/>
                        <wps:spPr>
                          <a:xfrm>
                            <a:off x="1110990" y="2714815"/>
                            <a:ext cx="587425" cy="172388"/>
                          </a:xfrm>
                          <a:prstGeom prst="rect">
                            <a:avLst/>
                          </a:prstGeom>
                          <a:ln>
                            <a:noFill/>
                          </a:ln>
                        </wps:spPr>
                        <wps:txbx>
                          <w:txbxContent>
                            <w:p w14:paraId="3151A67D" w14:textId="77777777" w:rsidR="00945698" w:rsidRDefault="00945698">
                              <w:pPr>
                                <w:spacing w:after="160" w:line="259" w:lineRule="auto"/>
                                <w:ind w:left="0" w:firstLine="0"/>
                              </w:pPr>
                              <w:r>
                                <w:rPr>
                                  <w:sz w:val="20"/>
                                </w:rPr>
                                <w:t xml:space="preserve">Support </w:t>
                              </w:r>
                            </w:p>
                          </w:txbxContent>
                        </wps:txbx>
                        <wps:bodyPr horzOverflow="overflow" vert="horz" lIns="0" tIns="0" rIns="0" bIns="0" rtlCol="0">
                          <a:noAutofit/>
                        </wps:bodyPr>
                      </wps:wsp>
                      <wps:wsp>
                        <wps:cNvPr id="2186" name="Rectangle 2186"/>
                        <wps:cNvSpPr/>
                        <wps:spPr>
                          <a:xfrm>
                            <a:off x="1110990" y="2869505"/>
                            <a:ext cx="711179" cy="172388"/>
                          </a:xfrm>
                          <a:prstGeom prst="rect">
                            <a:avLst/>
                          </a:prstGeom>
                          <a:ln>
                            <a:noFill/>
                          </a:ln>
                        </wps:spPr>
                        <wps:txbx>
                          <w:txbxContent>
                            <w:p w14:paraId="746D2653" w14:textId="77777777" w:rsidR="00945698" w:rsidRDefault="00945698">
                              <w:pPr>
                                <w:spacing w:after="160" w:line="259" w:lineRule="auto"/>
                                <w:ind w:left="0" w:firstLine="0"/>
                              </w:pPr>
                              <w:r>
                                <w:rPr>
                                  <w:sz w:val="20"/>
                                </w:rPr>
                                <w:t xml:space="preserve">Processes </w:t>
                              </w:r>
                            </w:p>
                          </w:txbxContent>
                        </wps:txbx>
                        <wps:bodyPr horzOverflow="overflow" vert="horz" lIns="0" tIns="0" rIns="0" bIns="0" rtlCol="0">
                          <a:noAutofit/>
                        </wps:bodyPr>
                      </wps:wsp>
                      <wps:wsp>
                        <wps:cNvPr id="2187" name="Shape 2187"/>
                        <wps:cNvSpPr/>
                        <wps:spPr>
                          <a:xfrm>
                            <a:off x="1046226" y="224028"/>
                            <a:ext cx="817626" cy="372618"/>
                          </a:xfrm>
                          <a:custGeom>
                            <a:avLst/>
                            <a:gdLst/>
                            <a:ahLst/>
                            <a:cxnLst/>
                            <a:rect l="0" t="0" r="0" b="0"/>
                            <a:pathLst>
                              <a:path w="817626" h="372618">
                                <a:moveTo>
                                  <a:pt x="0" y="0"/>
                                </a:moveTo>
                                <a:lnTo>
                                  <a:pt x="817626" y="0"/>
                                </a:lnTo>
                                <a:lnTo>
                                  <a:pt x="817626" y="372618"/>
                                </a:lnTo>
                                <a:lnTo>
                                  <a:pt x="0" y="372618"/>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8" name="Rectangle 2188"/>
                        <wps:cNvSpPr/>
                        <wps:spPr>
                          <a:xfrm>
                            <a:off x="1136898" y="294704"/>
                            <a:ext cx="643836" cy="172388"/>
                          </a:xfrm>
                          <a:prstGeom prst="rect">
                            <a:avLst/>
                          </a:prstGeom>
                          <a:ln>
                            <a:noFill/>
                          </a:ln>
                        </wps:spPr>
                        <wps:txbx>
                          <w:txbxContent>
                            <w:p w14:paraId="4176BD40" w14:textId="77777777" w:rsidR="00945698" w:rsidRDefault="00945698">
                              <w:pPr>
                                <w:spacing w:after="160" w:line="259" w:lineRule="auto"/>
                                <w:ind w:left="0" w:firstLine="0"/>
                              </w:pPr>
                              <w:r>
                                <w:rPr>
                                  <w:sz w:val="20"/>
                                </w:rPr>
                                <w:t xml:space="preserve">Strategic </w:t>
                              </w:r>
                            </w:p>
                          </w:txbxContent>
                        </wps:txbx>
                        <wps:bodyPr horzOverflow="overflow" vert="horz" lIns="0" tIns="0" rIns="0" bIns="0" rtlCol="0">
                          <a:noAutofit/>
                        </wps:bodyPr>
                      </wps:wsp>
                      <wps:wsp>
                        <wps:cNvPr id="2189" name="Rectangle 2189"/>
                        <wps:cNvSpPr/>
                        <wps:spPr>
                          <a:xfrm>
                            <a:off x="1136898" y="450157"/>
                            <a:ext cx="673369" cy="172388"/>
                          </a:xfrm>
                          <a:prstGeom prst="rect">
                            <a:avLst/>
                          </a:prstGeom>
                          <a:ln>
                            <a:noFill/>
                          </a:ln>
                        </wps:spPr>
                        <wps:txbx>
                          <w:txbxContent>
                            <w:p w14:paraId="0621A929" w14:textId="77777777" w:rsidR="00945698" w:rsidRDefault="00945698">
                              <w:pPr>
                                <w:spacing w:after="160" w:line="259" w:lineRule="auto"/>
                                <w:ind w:left="0" w:firstLine="0"/>
                              </w:pPr>
                              <w:r>
                                <w:rPr>
                                  <w:sz w:val="20"/>
                                </w:rPr>
                                <w:t>Processes</w:t>
                              </w:r>
                            </w:p>
                          </w:txbxContent>
                        </wps:txbx>
                        <wps:bodyPr horzOverflow="overflow" vert="horz" lIns="0" tIns="0" rIns="0" bIns="0" rtlCol="0">
                          <a:noAutofit/>
                        </wps:bodyPr>
                      </wps:wsp>
                      <wps:wsp>
                        <wps:cNvPr id="32200" name="Shape 32200"/>
                        <wps:cNvSpPr/>
                        <wps:spPr>
                          <a:xfrm>
                            <a:off x="1825752" y="2644902"/>
                            <a:ext cx="916686" cy="371856"/>
                          </a:xfrm>
                          <a:custGeom>
                            <a:avLst/>
                            <a:gdLst/>
                            <a:ahLst/>
                            <a:cxnLst/>
                            <a:rect l="0" t="0" r="0" b="0"/>
                            <a:pathLst>
                              <a:path w="916686" h="371856">
                                <a:moveTo>
                                  <a:pt x="0" y="0"/>
                                </a:moveTo>
                                <a:lnTo>
                                  <a:pt x="916686" y="0"/>
                                </a:lnTo>
                                <a:lnTo>
                                  <a:pt x="91668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1" name="Shape 2191"/>
                        <wps:cNvSpPr/>
                        <wps:spPr>
                          <a:xfrm>
                            <a:off x="1821180" y="2640330"/>
                            <a:ext cx="463296" cy="381000"/>
                          </a:xfrm>
                          <a:custGeom>
                            <a:avLst/>
                            <a:gdLst/>
                            <a:ahLst/>
                            <a:cxnLst/>
                            <a:rect l="0" t="0" r="0" b="0"/>
                            <a:pathLst>
                              <a:path w="463296" h="381000">
                                <a:moveTo>
                                  <a:pt x="0" y="0"/>
                                </a:moveTo>
                                <a:lnTo>
                                  <a:pt x="463296" y="0"/>
                                </a:lnTo>
                                <a:lnTo>
                                  <a:pt x="463296" y="9906"/>
                                </a:lnTo>
                                <a:lnTo>
                                  <a:pt x="9906" y="9906"/>
                                </a:lnTo>
                                <a:lnTo>
                                  <a:pt x="9906" y="371094"/>
                                </a:lnTo>
                                <a:lnTo>
                                  <a:pt x="463296" y="371094"/>
                                </a:lnTo>
                                <a:lnTo>
                                  <a:pt x="46329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2" name="Shape 2192"/>
                        <wps:cNvSpPr/>
                        <wps:spPr>
                          <a:xfrm>
                            <a:off x="2284476" y="2640330"/>
                            <a:ext cx="462534" cy="381000"/>
                          </a:xfrm>
                          <a:custGeom>
                            <a:avLst/>
                            <a:gdLst/>
                            <a:ahLst/>
                            <a:cxnLst/>
                            <a:rect l="0" t="0" r="0" b="0"/>
                            <a:pathLst>
                              <a:path w="462534" h="381000">
                                <a:moveTo>
                                  <a:pt x="0" y="0"/>
                                </a:moveTo>
                                <a:lnTo>
                                  <a:pt x="462534" y="0"/>
                                </a:lnTo>
                                <a:lnTo>
                                  <a:pt x="462534" y="381000"/>
                                </a:lnTo>
                                <a:lnTo>
                                  <a:pt x="0" y="381000"/>
                                </a:lnTo>
                                <a:lnTo>
                                  <a:pt x="0" y="371094"/>
                                </a:lnTo>
                                <a:lnTo>
                                  <a:pt x="453390" y="371094"/>
                                </a:lnTo>
                                <a:lnTo>
                                  <a:pt x="45339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3" name="Rectangle 2193"/>
                        <wps:cNvSpPr/>
                        <wps:spPr>
                          <a:xfrm>
                            <a:off x="1921758" y="2720911"/>
                            <a:ext cx="664704" cy="172388"/>
                          </a:xfrm>
                          <a:prstGeom prst="rect">
                            <a:avLst/>
                          </a:prstGeom>
                          <a:ln>
                            <a:noFill/>
                          </a:ln>
                        </wps:spPr>
                        <wps:txbx>
                          <w:txbxContent>
                            <w:p w14:paraId="772F30ED" w14:textId="77777777" w:rsidR="00945698" w:rsidRDefault="00945698">
                              <w:pPr>
                                <w:spacing w:after="160" w:line="259" w:lineRule="auto"/>
                                <w:ind w:left="0" w:firstLine="0"/>
                              </w:pPr>
                              <w:r>
                                <w:rPr>
                                  <w:sz w:val="20"/>
                                </w:rPr>
                                <w:t xml:space="preserve">Purchase </w:t>
                              </w:r>
                            </w:p>
                          </w:txbxContent>
                        </wps:txbx>
                        <wps:bodyPr horzOverflow="overflow" vert="horz" lIns="0" tIns="0" rIns="0" bIns="0" rtlCol="0">
                          <a:noAutofit/>
                        </wps:bodyPr>
                      </wps:wsp>
                      <wps:wsp>
                        <wps:cNvPr id="2194" name="Rectangle 2194"/>
                        <wps:cNvSpPr/>
                        <wps:spPr>
                          <a:xfrm>
                            <a:off x="1921758" y="2875597"/>
                            <a:ext cx="924567" cy="172388"/>
                          </a:xfrm>
                          <a:prstGeom prst="rect">
                            <a:avLst/>
                          </a:prstGeom>
                          <a:ln>
                            <a:noFill/>
                          </a:ln>
                        </wps:spPr>
                        <wps:txbx>
                          <w:txbxContent>
                            <w:p w14:paraId="7E2FC264" w14:textId="77777777" w:rsidR="00945698" w:rsidRDefault="00945698">
                              <w:pPr>
                                <w:spacing w:after="160" w:line="259" w:lineRule="auto"/>
                                <w:ind w:left="0" w:firstLine="0"/>
                              </w:pPr>
                              <w:r>
                                <w:rPr>
                                  <w:sz w:val="20"/>
                                </w:rPr>
                                <w:t>Management</w:t>
                              </w:r>
                            </w:p>
                          </w:txbxContent>
                        </wps:txbx>
                        <wps:bodyPr horzOverflow="overflow" vert="horz" lIns="0" tIns="0" rIns="0" bIns="0" rtlCol="0">
                          <a:noAutofit/>
                        </wps:bodyPr>
                      </wps:wsp>
                      <wps:wsp>
                        <wps:cNvPr id="32201" name="Shape 32201"/>
                        <wps:cNvSpPr/>
                        <wps:spPr>
                          <a:xfrm>
                            <a:off x="2740152" y="2644902"/>
                            <a:ext cx="963930" cy="371856"/>
                          </a:xfrm>
                          <a:custGeom>
                            <a:avLst/>
                            <a:gdLst/>
                            <a:ahLst/>
                            <a:cxnLst/>
                            <a:rect l="0" t="0" r="0" b="0"/>
                            <a:pathLst>
                              <a:path w="963930" h="371856">
                                <a:moveTo>
                                  <a:pt x="0" y="0"/>
                                </a:moveTo>
                                <a:lnTo>
                                  <a:pt x="963930" y="0"/>
                                </a:lnTo>
                                <a:lnTo>
                                  <a:pt x="96393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6" name="Shape 2196"/>
                        <wps:cNvSpPr/>
                        <wps:spPr>
                          <a:xfrm>
                            <a:off x="2735580" y="2640330"/>
                            <a:ext cx="486156" cy="381000"/>
                          </a:xfrm>
                          <a:custGeom>
                            <a:avLst/>
                            <a:gdLst/>
                            <a:ahLst/>
                            <a:cxnLst/>
                            <a:rect l="0" t="0" r="0" b="0"/>
                            <a:pathLst>
                              <a:path w="486156" h="381000">
                                <a:moveTo>
                                  <a:pt x="0" y="0"/>
                                </a:moveTo>
                                <a:lnTo>
                                  <a:pt x="486156" y="0"/>
                                </a:lnTo>
                                <a:lnTo>
                                  <a:pt x="486156" y="9906"/>
                                </a:lnTo>
                                <a:lnTo>
                                  <a:pt x="9144" y="9906"/>
                                </a:lnTo>
                                <a:lnTo>
                                  <a:pt x="9144" y="371094"/>
                                </a:lnTo>
                                <a:lnTo>
                                  <a:pt x="486156" y="371094"/>
                                </a:lnTo>
                                <a:lnTo>
                                  <a:pt x="48615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7" name="Shape 2197"/>
                        <wps:cNvSpPr/>
                        <wps:spPr>
                          <a:xfrm>
                            <a:off x="3221736" y="2640330"/>
                            <a:ext cx="486918" cy="381000"/>
                          </a:xfrm>
                          <a:custGeom>
                            <a:avLst/>
                            <a:gdLst/>
                            <a:ahLst/>
                            <a:cxnLst/>
                            <a:rect l="0" t="0" r="0" b="0"/>
                            <a:pathLst>
                              <a:path w="486918" h="381000">
                                <a:moveTo>
                                  <a:pt x="0" y="0"/>
                                </a:moveTo>
                                <a:lnTo>
                                  <a:pt x="486918" y="0"/>
                                </a:lnTo>
                                <a:lnTo>
                                  <a:pt x="486918" y="381000"/>
                                </a:lnTo>
                                <a:lnTo>
                                  <a:pt x="0" y="381000"/>
                                </a:lnTo>
                                <a:lnTo>
                                  <a:pt x="0" y="371094"/>
                                </a:lnTo>
                                <a:lnTo>
                                  <a:pt x="477012" y="371094"/>
                                </a:lnTo>
                                <a:lnTo>
                                  <a:pt x="47701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8" name="Rectangle 2198"/>
                        <wps:cNvSpPr/>
                        <wps:spPr>
                          <a:xfrm>
                            <a:off x="2835396" y="2720911"/>
                            <a:ext cx="1048186" cy="172388"/>
                          </a:xfrm>
                          <a:prstGeom prst="rect">
                            <a:avLst/>
                          </a:prstGeom>
                          <a:ln>
                            <a:noFill/>
                          </a:ln>
                        </wps:spPr>
                        <wps:txbx>
                          <w:txbxContent>
                            <w:p w14:paraId="7CB57134" w14:textId="77777777" w:rsidR="00945698" w:rsidRDefault="00945698">
                              <w:pPr>
                                <w:spacing w:after="160" w:line="259" w:lineRule="auto"/>
                                <w:ind w:left="0" w:firstLine="0"/>
                              </w:pPr>
                              <w:r>
                                <w:rPr>
                                  <w:sz w:val="20"/>
                                </w:rPr>
                                <w:t xml:space="preserve">Maintenance / </w:t>
                              </w:r>
                            </w:p>
                          </w:txbxContent>
                        </wps:txbx>
                        <wps:bodyPr horzOverflow="overflow" vert="horz" lIns="0" tIns="0" rIns="0" bIns="0" rtlCol="0">
                          <a:noAutofit/>
                        </wps:bodyPr>
                      </wps:wsp>
                      <wps:wsp>
                        <wps:cNvPr id="2199" name="Rectangle 2199"/>
                        <wps:cNvSpPr/>
                        <wps:spPr>
                          <a:xfrm>
                            <a:off x="2835396" y="2875597"/>
                            <a:ext cx="904968" cy="172388"/>
                          </a:xfrm>
                          <a:prstGeom prst="rect">
                            <a:avLst/>
                          </a:prstGeom>
                          <a:ln>
                            <a:noFill/>
                          </a:ln>
                        </wps:spPr>
                        <wps:txbx>
                          <w:txbxContent>
                            <w:p w14:paraId="392F3CFE" w14:textId="77777777" w:rsidR="00945698" w:rsidRDefault="00945698">
                              <w:pPr>
                                <w:spacing w:after="160" w:line="259" w:lineRule="auto"/>
                                <w:ind w:left="0" w:firstLine="0"/>
                              </w:pPr>
                              <w:r>
                                <w:rPr>
                                  <w:sz w:val="20"/>
                                </w:rPr>
                                <w:t>Replacement</w:t>
                              </w:r>
                            </w:p>
                          </w:txbxContent>
                        </wps:txbx>
                        <wps:bodyPr horzOverflow="overflow" vert="horz" lIns="0" tIns="0" rIns="0" bIns="0" rtlCol="0">
                          <a:noAutofit/>
                        </wps:bodyPr>
                      </wps:wsp>
                      <wps:wsp>
                        <wps:cNvPr id="2200" name="Shape 2200"/>
                        <wps:cNvSpPr/>
                        <wps:spPr>
                          <a:xfrm>
                            <a:off x="3700272" y="2647950"/>
                            <a:ext cx="663702" cy="371094"/>
                          </a:xfrm>
                          <a:custGeom>
                            <a:avLst/>
                            <a:gdLst/>
                            <a:ahLst/>
                            <a:cxnLst/>
                            <a:rect l="0" t="0" r="0" b="0"/>
                            <a:pathLst>
                              <a:path w="663702" h="371094">
                                <a:moveTo>
                                  <a:pt x="0" y="0"/>
                                </a:moveTo>
                                <a:lnTo>
                                  <a:pt x="663702" y="0"/>
                                </a:lnTo>
                                <a:lnTo>
                                  <a:pt x="663702" y="371094"/>
                                </a:lnTo>
                                <a:lnTo>
                                  <a:pt x="0" y="371094"/>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1" name="Shape 2201"/>
                        <wps:cNvSpPr/>
                        <wps:spPr>
                          <a:xfrm>
                            <a:off x="3695700" y="2642616"/>
                            <a:ext cx="336042" cy="381000"/>
                          </a:xfrm>
                          <a:custGeom>
                            <a:avLst/>
                            <a:gdLst/>
                            <a:ahLst/>
                            <a:cxnLst/>
                            <a:rect l="0" t="0" r="0" b="0"/>
                            <a:pathLst>
                              <a:path w="336042" h="381000">
                                <a:moveTo>
                                  <a:pt x="0" y="0"/>
                                </a:moveTo>
                                <a:lnTo>
                                  <a:pt x="336042" y="0"/>
                                </a:lnTo>
                                <a:lnTo>
                                  <a:pt x="336042" y="9906"/>
                                </a:lnTo>
                                <a:lnTo>
                                  <a:pt x="9144" y="9906"/>
                                </a:lnTo>
                                <a:lnTo>
                                  <a:pt x="9144" y="371856"/>
                                </a:lnTo>
                                <a:lnTo>
                                  <a:pt x="336042" y="371856"/>
                                </a:lnTo>
                                <a:lnTo>
                                  <a:pt x="33604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2" name="Shape 2202"/>
                        <wps:cNvSpPr/>
                        <wps:spPr>
                          <a:xfrm>
                            <a:off x="4031742" y="2642616"/>
                            <a:ext cx="336804" cy="381000"/>
                          </a:xfrm>
                          <a:custGeom>
                            <a:avLst/>
                            <a:gdLst/>
                            <a:ahLst/>
                            <a:cxnLst/>
                            <a:rect l="0" t="0" r="0" b="0"/>
                            <a:pathLst>
                              <a:path w="336804" h="381000">
                                <a:moveTo>
                                  <a:pt x="0" y="0"/>
                                </a:moveTo>
                                <a:lnTo>
                                  <a:pt x="336804" y="0"/>
                                </a:lnTo>
                                <a:lnTo>
                                  <a:pt x="336804" y="381000"/>
                                </a:lnTo>
                                <a:lnTo>
                                  <a:pt x="0" y="381000"/>
                                </a:lnTo>
                                <a:lnTo>
                                  <a:pt x="0" y="371856"/>
                                </a:lnTo>
                                <a:lnTo>
                                  <a:pt x="326898" y="371856"/>
                                </a:lnTo>
                                <a:lnTo>
                                  <a:pt x="32689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3" name="Rectangle 2203"/>
                        <wps:cNvSpPr/>
                        <wps:spPr>
                          <a:xfrm>
                            <a:off x="3796278" y="2723197"/>
                            <a:ext cx="361513" cy="172389"/>
                          </a:xfrm>
                          <a:prstGeom prst="rect">
                            <a:avLst/>
                          </a:prstGeom>
                          <a:ln>
                            <a:noFill/>
                          </a:ln>
                        </wps:spPr>
                        <wps:txbx>
                          <w:txbxContent>
                            <w:p w14:paraId="59E000A3" w14:textId="77777777" w:rsidR="00945698" w:rsidRDefault="00945698">
                              <w:pPr>
                                <w:spacing w:after="160" w:line="259" w:lineRule="auto"/>
                                <w:ind w:left="0" w:firstLine="0"/>
                              </w:pPr>
                              <w:r>
                                <w:rPr>
                                  <w:sz w:val="20"/>
                                </w:rPr>
                                <w:t xml:space="preserve">Data </w:t>
                              </w:r>
                            </w:p>
                          </w:txbxContent>
                        </wps:txbx>
                        <wps:bodyPr horzOverflow="overflow" vert="horz" lIns="0" tIns="0" rIns="0" bIns="0" rtlCol="0">
                          <a:noAutofit/>
                        </wps:bodyPr>
                      </wps:wsp>
                      <wps:wsp>
                        <wps:cNvPr id="2204" name="Rectangle 2204"/>
                        <wps:cNvSpPr/>
                        <wps:spPr>
                          <a:xfrm>
                            <a:off x="3796278" y="2877883"/>
                            <a:ext cx="323247" cy="172389"/>
                          </a:xfrm>
                          <a:prstGeom prst="rect">
                            <a:avLst/>
                          </a:prstGeom>
                          <a:ln>
                            <a:noFill/>
                          </a:ln>
                        </wps:spPr>
                        <wps:txbx>
                          <w:txbxContent>
                            <w:p w14:paraId="5B5D65D4" w14:textId="77777777" w:rsidR="00945698" w:rsidRDefault="00945698">
                              <w:pPr>
                                <w:spacing w:after="160" w:line="259" w:lineRule="auto"/>
                                <w:ind w:left="0" w:firstLine="0"/>
                              </w:pPr>
                              <w:r>
                                <w:rPr>
                                  <w:sz w:val="20"/>
                                </w:rPr>
                                <w:t>Base</w:t>
                              </w:r>
                            </w:p>
                          </w:txbxContent>
                        </wps:txbx>
                        <wps:bodyPr horzOverflow="overflow" vert="horz" lIns="0" tIns="0" rIns="0" bIns="0" rtlCol="0">
                          <a:noAutofit/>
                        </wps:bodyPr>
                      </wps:wsp>
                      <wps:wsp>
                        <wps:cNvPr id="32202" name="Shape 32202"/>
                        <wps:cNvSpPr/>
                        <wps:spPr>
                          <a:xfrm>
                            <a:off x="4362450" y="2647951"/>
                            <a:ext cx="779526" cy="371094"/>
                          </a:xfrm>
                          <a:custGeom>
                            <a:avLst/>
                            <a:gdLst/>
                            <a:ahLst/>
                            <a:cxnLst/>
                            <a:rect l="0" t="0" r="0" b="0"/>
                            <a:pathLst>
                              <a:path w="779526" h="371094">
                                <a:moveTo>
                                  <a:pt x="0" y="0"/>
                                </a:moveTo>
                                <a:lnTo>
                                  <a:pt x="779526" y="0"/>
                                </a:lnTo>
                                <a:lnTo>
                                  <a:pt x="77952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6" name="Shape 2206"/>
                        <wps:cNvSpPr/>
                        <wps:spPr>
                          <a:xfrm>
                            <a:off x="4357116" y="2642616"/>
                            <a:ext cx="395097" cy="381000"/>
                          </a:xfrm>
                          <a:custGeom>
                            <a:avLst/>
                            <a:gdLst/>
                            <a:ahLst/>
                            <a:cxnLst/>
                            <a:rect l="0" t="0" r="0" b="0"/>
                            <a:pathLst>
                              <a:path w="395097" h="381000">
                                <a:moveTo>
                                  <a:pt x="0" y="0"/>
                                </a:moveTo>
                                <a:lnTo>
                                  <a:pt x="395097" y="0"/>
                                </a:lnTo>
                                <a:lnTo>
                                  <a:pt x="395097" y="9906"/>
                                </a:lnTo>
                                <a:lnTo>
                                  <a:pt x="9906" y="9906"/>
                                </a:lnTo>
                                <a:lnTo>
                                  <a:pt x="9906" y="371856"/>
                                </a:lnTo>
                                <a:lnTo>
                                  <a:pt x="395097" y="371856"/>
                                </a:lnTo>
                                <a:lnTo>
                                  <a:pt x="395097"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7" name="Shape 2207"/>
                        <wps:cNvSpPr/>
                        <wps:spPr>
                          <a:xfrm>
                            <a:off x="4752213" y="2642616"/>
                            <a:ext cx="394335" cy="381000"/>
                          </a:xfrm>
                          <a:custGeom>
                            <a:avLst/>
                            <a:gdLst/>
                            <a:ahLst/>
                            <a:cxnLst/>
                            <a:rect l="0" t="0" r="0" b="0"/>
                            <a:pathLst>
                              <a:path w="394335" h="381000">
                                <a:moveTo>
                                  <a:pt x="0" y="0"/>
                                </a:moveTo>
                                <a:lnTo>
                                  <a:pt x="394335" y="0"/>
                                </a:lnTo>
                                <a:lnTo>
                                  <a:pt x="394335" y="381000"/>
                                </a:lnTo>
                                <a:lnTo>
                                  <a:pt x="0" y="381000"/>
                                </a:lnTo>
                                <a:lnTo>
                                  <a:pt x="0" y="371856"/>
                                </a:lnTo>
                                <a:lnTo>
                                  <a:pt x="385191" y="371856"/>
                                </a:lnTo>
                                <a:lnTo>
                                  <a:pt x="38519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8" name="Rectangle 2208"/>
                        <wps:cNvSpPr/>
                        <wps:spPr>
                          <a:xfrm>
                            <a:off x="4458456" y="2723198"/>
                            <a:ext cx="443497" cy="172388"/>
                          </a:xfrm>
                          <a:prstGeom prst="rect">
                            <a:avLst/>
                          </a:prstGeom>
                          <a:ln>
                            <a:noFill/>
                          </a:ln>
                        </wps:spPr>
                        <wps:txbx>
                          <w:txbxContent>
                            <w:p w14:paraId="194691B5" w14:textId="77777777" w:rsidR="00945698" w:rsidRDefault="00945698">
                              <w:pPr>
                                <w:spacing w:after="160" w:line="259" w:lineRule="auto"/>
                                <w:ind w:left="0" w:firstLine="0"/>
                              </w:pPr>
                              <w:r>
                                <w:rPr>
                                  <w:sz w:val="20"/>
                                </w:rPr>
                                <w:t xml:space="preserve">Cost </w:t>
                              </w:r>
                              <w:r>
                                <w:rPr>
                                  <w:sz w:val="20"/>
                                </w:rPr>
                                <w:t xml:space="preserve">/ </w:t>
                              </w:r>
                            </w:p>
                          </w:txbxContent>
                        </wps:txbx>
                        <wps:bodyPr horzOverflow="overflow" vert="horz" lIns="0" tIns="0" rIns="0" bIns="0" rtlCol="0">
                          <a:noAutofit/>
                        </wps:bodyPr>
                      </wps:wsp>
                      <wps:wsp>
                        <wps:cNvPr id="2209" name="Rectangle 2209"/>
                        <wps:cNvSpPr/>
                        <wps:spPr>
                          <a:xfrm>
                            <a:off x="4458456" y="2877884"/>
                            <a:ext cx="770281" cy="172388"/>
                          </a:xfrm>
                          <a:prstGeom prst="rect">
                            <a:avLst/>
                          </a:prstGeom>
                          <a:ln>
                            <a:noFill/>
                          </a:ln>
                        </wps:spPr>
                        <wps:txbx>
                          <w:txbxContent>
                            <w:p w14:paraId="154C1387" w14:textId="77777777" w:rsidR="00945698" w:rsidRDefault="00945698">
                              <w:pPr>
                                <w:spacing w:after="160" w:line="259" w:lineRule="auto"/>
                                <w:ind w:left="0" w:firstLine="0"/>
                              </w:pPr>
                              <w:r>
                                <w:rPr>
                                  <w:sz w:val="20"/>
                                </w:rPr>
                                <w:t>Accounting</w:t>
                              </w:r>
                            </w:p>
                          </w:txbxContent>
                        </wps:txbx>
                        <wps:bodyPr horzOverflow="overflow" vert="horz" lIns="0" tIns="0" rIns="0" bIns="0" rtlCol="0">
                          <a:noAutofit/>
                        </wps:bodyPr>
                      </wps:wsp>
                      <wps:wsp>
                        <wps:cNvPr id="32203" name="Shape 32203"/>
                        <wps:cNvSpPr/>
                        <wps:spPr>
                          <a:xfrm>
                            <a:off x="5148072" y="2647951"/>
                            <a:ext cx="798576" cy="371094"/>
                          </a:xfrm>
                          <a:custGeom>
                            <a:avLst/>
                            <a:gdLst/>
                            <a:ahLst/>
                            <a:cxnLst/>
                            <a:rect l="0" t="0" r="0" b="0"/>
                            <a:pathLst>
                              <a:path w="798576" h="371094">
                                <a:moveTo>
                                  <a:pt x="0" y="0"/>
                                </a:moveTo>
                                <a:lnTo>
                                  <a:pt x="798576" y="0"/>
                                </a:lnTo>
                                <a:lnTo>
                                  <a:pt x="79857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1" name="Shape 2211"/>
                        <wps:cNvSpPr/>
                        <wps:spPr>
                          <a:xfrm>
                            <a:off x="5143500" y="2642616"/>
                            <a:ext cx="403479" cy="381000"/>
                          </a:xfrm>
                          <a:custGeom>
                            <a:avLst/>
                            <a:gdLst/>
                            <a:ahLst/>
                            <a:cxnLst/>
                            <a:rect l="0" t="0" r="0" b="0"/>
                            <a:pathLst>
                              <a:path w="403479" h="381000">
                                <a:moveTo>
                                  <a:pt x="0" y="0"/>
                                </a:moveTo>
                                <a:lnTo>
                                  <a:pt x="403479" y="0"/>
                                </a:lnTo>
                                <a:lnTo>
                                  <a:pt x="403479" y="9906"/>
                                </a:lnTo>
                                <a:lnTo>
                                  <a:pt x="9144" y="9906"/>
                                </a:lnTo>
                                <a:lnTo>
                                  <a:pt x="9144" y="371856"/>
                                </a:lnTo>
                                <a:lnTo>
                                  <a:pt x="403479" y="371856"/>
                                </a:lnTo>
                                <a:lnTo>
                                  <a:pt x="4034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2" name="Shape 2212"/>
                        <wps:cNvSpPr/>
                        <wps:spPr>
                          <a:xfrm>
                            <a:off x="5546979" y="2642616"/>
                            <a:ext cx="404241" cy="381000"/>
                          </a:xfrm>
                          <a:custGeom>
                            <a:avLst/>
                            <a:gdLst/>
                            <a:ahLst/>
                            <a:cxnLst/>
                            <a:rect l="0" t="0" r="0" b="0"/>
                            <a:pathLst>
                              <a:path w="404241" h="381000">
                                <a:moveTo>
                                  <a:pt x="0" y="0"/>
                                </a:moveTo>
                                <a:lnTo>
                                  <a:pt x="404241" y="0"/>
                                </a:lnTo>
                                <a:lnTo>
                                  <a:pt x="404241" y="381000"/>
                                </a:lnTo>
                                <a:lnTo>
                                  <a:pt x="0" y="381000"/>
                                </a:lnTo>
                                <a:lnTo>
                                  <a:pt x="0" y="371856"/>
                                </a:lnTo>
                                <a:lnTo>
                                  <a:pt x="394335" y="371856"/>
                                </a:lnTo>
                                <a:lnTo>
                                  <a:pt x="39433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3" name="Rectangle 2213"/>
                        <wps:cNvSpPr/>
                        <wps:spPr>
                          <a:xfrm>
                            <a:off x="5244078" y="2723198"/>
                            <a:ext cx="392655" cy="172388"/>
                          </a:xfrm>
                          <a:prstGeom prst="rect">
                            <a:avLst/>
                          </a:prstGeom>
                          <a:ln>
                            <a:noFill/>
                          </a:ln>
                        </wps:spPr>
                        <wps:txbx>
                          <w:txbxContent>
                            <w:p w14:paraId="7F1DB90A" w14:textId="77777777" w:rsidR="00945698" w:rsidRDefault="00945698">
                              <w:pPr>
                                <w:spacing w:after="160" w:line="259" w:lineRule="auto"/>
                                <w:ind w:left="0" w:firstLine="0"/>
                              </w:pPr>
                              <w:r>
                                <w:rPr>
                                  <w:sz w:val="20"/>
                                </w:rPr>
                                <w:t xml:space="preserve">Legal </w:t>
                              </w:r>
                            </w:p>
                          </w:txbxContent>
                        </wps:txbx>
                        <wps:bodyPr horzOverflow="overflow" vert="horz" lIns="0" tIns="0" rIns="0" bIns="0" rtlCol="0">
                          <a:noAutofit/>
                        </wps:bodyPr>
                      </wps:wsp>
                      <wps:wsp>
                        <wps:cNvPr id="2214" name="Rectangle 2214"/>
                        <wps:cNvSpPr/>
                        <wps:spPr>
                          <a:xfrm>
                            <a:off x="5244078" y="2877884"/>
                            <a:ext cx="753999" cy="172388"/>
                          </a:xfrm>
                          <a:prstGeom prst="rect">
                            <a:avLst/>
                          </a:prstGeom>
                          <a:ln>
                            <a:noFill/>
                          </a:ln>
                        </wps:spPr>
                        <wps:txbx>
                          <w:txbxContent>
                            <w:p w14:paraId="39A4652A" w14:textId="77777777" w:rsidR="00945698" w:rsidRDefault="00945698">
                              <w:pPr>
                                <w:spacing w:after="160" w:line="259" w:lineRule="auto"/>
                                <w:ind w:left="0" w:firstLine="0"/>
                              </w:pPr>
                              <w:r>
                                <w:rPr>
                                  <w:sz w:val="20"/>
                                </w:rPr>
                                <w:t>Assessmen</w:t>
                              </w:r>
                            </w:p>
                          </w:txbxContent>
                        </wps:txbx>
                        <wps:bodyPr horzOverflow="overflow" vert="horz" lIns="0" tIns="0" rIns="0" bIns="0" rtlCol="0">
                          <a:noAutofit/>
                        </wps:bodyPr>
                      </wps:wsp>
                      <wps:wsp>
                        <wps:cNvPr id="32204" name="Shape 32204"/>
                        <wps:cNvSpPr/>
                        <wps:spPr>
                          <a:xfrm>
                            <a:off x="5883402" y="2647951"/>
                            <a:ext cx="778002" cy="371094"/>
                          </a:xfrm>
                          <a:custGeom>
                            <a:avLst/>
                            <a:gdLst/>
                            <a:ahLst/>
                            <a:cxnLst/>
                            <a:rect l="0" t="0" r="0" b="0"/>
                            <a:pathLst>
                              <a:path w="778002" h="371094">
                                <a:moveTo>
                                  <a:pt x="0" y="0"/>
                                </a:moveTo>
                                <a:lnTo>
                                  <a:pt x="778002" y="0"/>
                                </a:lnTo>
                                <a:lnTo>
                                  <a:pt x="778002"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6" name="Shape 2216"/>
                        <wps:cNvSpPr/>
                        <wps:spPr>
                          <a:xfrm>
                            <a:off x="5878817" y="2642616"/>
                            <a:ext cx="393579" cy="381000"/>
                          </a:xfrm>
                          <a:custGeom>
                            <a:avLst/>
                            <a:gdLst/>
                            <a:ahLst/>
                            <a:cxnLst/>
                            <a:rect l="0" t="0" r="0" b="0"/>
                            <a:pathLst>
                              <a:path w="393579" h="381000">
                                <a:moveTo>
                                  <a:pt x="0" y="0"/>
                                </a:moveTo>
                                <a:lnTo>
                                  <a:pt x="393579" y="0"/>
                                </a:lnTo>
                                <a:lnTo>
                                  <a:pt x="393579" y="9906"/>
                                </a:lnTo>
                                <a:lnTo>
                                  <a:pt x="9157" y="9906"/>
                                </a:lnTo>
                                <a:lnTo>
                                  <a:pt x="9157" y="371856"/>
                                </a:lnTo>
                                <a:lnTo>
                                  <a:pt x="393579" y="371856"/>
                                </a:lnTo>
                                <a:lnTo>
                                  <a:pt x="3935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7" name="Shape 2217"/>
                        <wps:cNvSpPr/>
                        <wps:spPr>
                          <a:xfrm>
                            <a:off x="6272397" y="2642616"/>
                            <a:ext cx="393567" cy="381000"/>
                          </a:xfrm>
                          <a:custGeom>
                            <a:avLst/>
                            <a:gdLst/>
                            <a:ahLst/>
                            <a:cxnLst/>
                            <a:rect l="0" t="0" r="0" b="0"/>
                            <a:pathLst>
                              <a:path w="393567" h="381000">
                                <a:moveTo>
                                  <a:pt x="0" y="0"/>
                                </a:moveTo>
                                <a:lnTo>
                                  <a:pt x="393567" y="0"/>
                                </a:lnTo>
                                <a:lnTo>
                                  <a:pt x="393567" y="381000"/>
                                </a:lnTo>
                                <a:lnTo>
                                  <a:pt x="0" y="381000"/>
                                </a:lnTo>
                                <a:lnTo>
                                  <a:pt x="0" y="371856"/>
                                </a:lnTo>
                                <a:lnTo>
                                  <a:pt x="384423" y="371856"/>
                                </a:lnTo>
                                <a:lnTo>
                                  <a:pt x="3844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8" name="Rectangle 2218"/>
                        <wps:cNvSpPr/>
                        <wps:spPr>
                          <a:xfrm>
                            <a:off x="5978646" y="2723198"/>
                            <a:ext cx="724314" cy="172388"/>
                          </a:xfrm>
                          <a:prstGeom prst="rect">
                            <a:avLst/>
                          </a:prstGeom>
                          <a:ln>
                            <a:noFill/>
                          </a:ln>
                        </wps:spPr>
                        <wps:txbx>
                          <w:txbxContent>
                            <w:p w14:paraId="6EC055C5" w14:textId="77777777" w:rsidR="00945698" w:rsidRDefault="00945698">
                              <w:pPr>
                                <w:spacing w:after="160" w:line="259" w:lineRule="auto"/>
                                <w:ind w:left="0" w:firstLine="0"/>
                              </w:pPr>
                              <w:r>
                                <w:rPr>
                                  <w:sz w:val="20"/>
                                </w:rPr>
                                <w:t xml:space="preserve">Personnel </w:t>
                              </w:r>
                            </w:p>
                          </w:txbxContent>
                        </wps:txbx>
                        <wps:bodyPr horzOverflow="overflow" vert="horz" lIns="0" tIns="0" rIns="0" bIns="0" rtlCol="0">
                          <a:noAutofit/>
                        </wps:bodyPr>
                      </wps:wsp>
                      <wps:wsp>
                        <wps:cNvPr id="2219" name="Rectangle 2219"/>
                        <wps:cNvSpPr/>
                        <wps:spPr>
                          <a:xfrm>
                            <a:off x="5978646" y="2877884"/>
                            <a:ext cx="557147" cy="172388"/>
                          </a:xfrm>
                          <a:prstGeom prst="rect">
                            <a:avLst/>
                          </a:prstGeom>
                          <a:ln>
                            <a:noFill/>
                          </a:ln>
                        </wps:spPr>
                        <wps:txbx>
                          <w:txbxContent>
                            <w:p w14:paraId="3DA5CCA3" w14:textId="77777777" w:rsidR="00945698" w:rsidRDefault="00945698">
                              <w:pPr>
                                <w:spacing w:after="160" w:line="259" w:lineRule="auto"/>
                                <w:ind w:left="0" w:firstLine="0"/>
                              </w:pPr>
                              <w:r>
                                <w:rPr>
                                  <w:sz w:val="20"/>
                                </w:rPr>
                                <w:t>Training</w:t>
                              </w:r>
                            </w:p>
                          </w:txbxContent>
                        </wps:txbx>
                        <wps:bodyPr horzOverflow="overflow" vert="horz" lIns="0" tIns="0" rIns="0" bIns="0" rtlCol="0">
                          <a:noAutofit/>
                        </wps:bodyPr>
                      </wps:wsp>
                      <wps:wsp>
                        <wps:cNvPr id="32205" name="Shape 32205"/>
                        <wps:cNvSpPr/>
                        <wps:spPr>
                          <a:xfrm>
                            <a:off x="6661392" y="2647951"/>
                            <a:ext cx="797814" cy="371094"/>
                          </a:xfrm>
                          <a:custGeom>
                            <a:avLst/>
                            <a:gdLst/>
                            <a:ahLst/>
                            <a:cxnLst/>
                            <a:rect l="0" t="0" r="0" b="0"/>
                            <a:pathLst>
                              <a:path w="797814" h="371094">
                                <a:moveTo>
                                  <a:pt x="0" y="0"/>
                                </a:moveTo>
                                <a:lnTo>
                                  <a:pt x="797814" y="0"/>
                                </a:lnTo>
                                <a:lnTo>
                                  <a:pt x="797814"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1" name="Shape 2221"/>
                        <wps:cNvSpPr/>
                        <wps:spPr>
                          <a:xfrm>
                            <a:off x="6656820" y="2642616"/>
                            <a:ext cx="403485" cy="381000"/>
                          </a:xfrm>
                          <a:custGeom>
                            <a:avLst/>
                            <a:gdLst/>
                            <a:ahLst/>
                            <a:cxnLst/>
                            <a:rect l="0" t="0" r="0" b="0"/>
                            <a:pathLst>
                              <a:path w="403485" h="381000">
                                <a:moveTo>
                                  <a:pt x="0" y="0"/>
                                </a:moveTo>
                                <a:lnTo>
                                  <a:pt x="403485" y="0"/>
                                </a:lnTo>
                                <a:lnTo>
                                  <a:pt x="403485" y="9906"/>
                                </a:lnTo>
                                <a:lnTo>
                                  <a:pt x="9144" y="9906"/>
                                </a:lnTo>
                                <a:lnTo>
                                  <a:pt x="9144" y="371856"/>
                                </a:lnTo>
                                <a:lnTo>
                                  <a:pt x="403485" y="371856"/>
                                </a:lnTo>
                                <a:lnTo>
                                  <a:pt x="403485"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2" name="Shape 2222"/>
                        <wps:cNvSpPr/>
                        <wps:spPr>
                          <a:xfrm>
                            <a:off x="7060306" y="2642616"/>
                            <a:ext cx="403472" cy="381000"/>
                          </a:xfrm>
                          <a:custGeom>
                            <a:avLst/>
                            <a:gdLst/>
                            <a:ahLst/>
                            <a:cxnLst/>
                            <a:rect l="0" t="0" r="0" b="0"/>
                            <a:pathLst>
                              <a:path w="403472" h="381000">
                                <a:moveTo>
                                  <a:pt x="0" y="0"/>
                                </a:moveTo>
                                <a:lnTo>
                                  <a:pt x="403472" y="0"/>
                                </a:lnTo>
                                <a:lnTo>
                                  <a:pt x="403472" y="381000"/>
                                </a:lnTo>
                                <a:lnTo>
                                  <a:pt x="0" y="381000"/>
                                </a:lnTo>
                                <a:lnTo>
                                  <a:pt x="0" y="371856"/>
                                </a:lnTo>
                                <a:lnTo>
                                  <a:pt x="394341" y="371856"/>
                                </a:lnTo>
                                <a:lnTo>
                                  <a:pt x="39434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3" name="Rectangle 2223"/>
                        <wps:cNvSpPr/>
                        <wps:spPr>
                          <a:xfrm>
                            <a:off x="6757409" y="2723198"/>
                            <a:ext cx="605434" cy="172388"/>
                          </a:xfrm>
                          <a:prstGeom prst="rect">
                            <a:avLst/>
                          </a:prstGeom>
                          <a:ln>
                            <a:noFill/>
                          </a:ln>
                        </wps:spPr>
                        <wps:txbx>
                          <w:txbxContent>
                            <w:p w14:paraId="1F9003A6" w14:textId="77777777" w:rsidR="00945698" w:rsidRDefault="00945698">
                              <w:pPr>
                                <w:spacing w:after="160" w:line="259" w:lineRule="auto"/>
                                <w:ind w:left="0" w:firstLine="0"/>
                              </w:pPr>
                              <w:r>
                                <w:rPr>
                                  <w:sz w:val="20"/>
                                </w:rPr>
                                <w:t xml:space="preserve">Survey / </w:t>
                              </w:r>
                            </w:p>
                          </w:txbxContent>
                        </wps:txbx>
                        <wps:bodyPr horzOverflow="overflow" vert="horz" lIns="0" tIns="0" rIns="0" bIns="0" rtlCol="0">
                          <a:noAutofit/>
                        </wps:bodyPr>
                      </wps:wsp>
                      <wps:wsp>
                        <wps:cNvPr id="2224" name="Rectangle 2224"/>
                        <wps:cNvSpPr/>
                        <wps:spPr>
                          <a:xfrm>
                            <a:off x="6757409" y="2877884"/>
                            <a:ext cx="550648" cy="172388"/>
                          </a:xfrm>
                          <a:prstGeom prst="rect">
                            <a:avLst/>
                          </a:prstGeom>
                          <a:ln>
                            <a:noFill/>
                          </a:ln>
                        </wps:spPr>
                        <wps:txbx>
                          <w:txbxContent>
                            <w:p w14:paraId="6A303510" w14:textId="77777777" w:rsidR="00945698" w:rsidRDefault="00945698">
                              <w:pPr>
                                <w:spacing w:after="160" w:line="259" w:lineRule="auto"/>
                                <w:ind w:left="0" w:firstLine="0"/>
                              </w:pPr>
                              <w:r>
                                <w:rPr>
                                  <w:sz w:val="20"/>
                                </w:rPr>
                                <w:t>Records</w:t>
                              </w:r>
                            </w:p>
                          </w:txbxContent>
                        </wps:txbx>
                        <wps:bodyPr horzOverflow="overflow" vert="horz" lIns="0" tIns="0" rIns="0" bIns="0" rtlCol="0">
                          <a:noAutofit/>
                        </wps:bodyPr>
                      </wps:wsp>
                      <wps:wsp>
                        <wps:cNvPr id="32206" name="Shape 32206"/>
                        <wps:cNvSpPr/>
                        <wps:spPr>
                          <a:xfrm>
                            <a:off x="1863852" y="218694"/>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6" name="Shape 2226"/>
                        <wps:cNvSpPr/>
                        <wps:spPr>
                          <a:xfrm>
                            <a:off x="1858518" y="214122"/>
                            <a:ext cx="355854" cy="381000"/>
                          </a:xfrm>
                          <a:custGeom>
                            <a:avLst/>
                            <a:gdLst/>
                            <a:ahLst/>
                            <a:cxnLst/>
                            <a:rect l="0" t="0" r="0" b="0"/>
                            <a:pathLst>
                              <a:path w="355854" h="381000">
                                <a:moveTo>
                                  <a:pt x="0" y="0"/>
                                </a:moveTo>
                                <a:lnTo>
                                  <a:pt x="355854" y="0"/>
                                </a:lnTo>
                                <a:lnTo>
                                  <a:pt x="355854" y="9144"/>
                                </a:lnTo>
                                <a:lnTo>
                                  <a:pt x="9906" y="9144"/>
                                </a:lnTo>
                                <a:lnTo>
                                  <a:pt x="9906" y="371094"/>
                                </a:lnTo>
                                <a:lnTo>
                                  <a:pt x="355854" y="371094"/>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7" name="Shape 2227"/>
                        <wps:cNvSpPr/>
                        <wps:spPr>
                          <a:xfrm>
                            <a:off x="2214372" y="214122"/>
                            <a:ext cx="355854" cy="381000"/>
                          </a:xfrm>
                          <a:custGeom>
                            <a:avLst/>
                            <a:gdLst/>
                            <a:ahLst/>
                            <a:cxnLst/>
                            <a:rect l="0" t="0" r="0" b="0"/>
                            <a:pathLst>
                              <a:path w="355854" h="381000">
                                <a:moveTo>
                                  <a:pt x="0" y="0"/>
                                </a:moveTo>
                                <a:lnTo>
                                  <a:pt x="355854" y="0"/>
                                </a:lnTo>
                                <a:lnTo>
                                  <a:pt x="355854" y="381000"/>
                                </a:lnTo>
                                <a:lnTo>
                                  <a:pt x="0" y="381000"/>
                                </a:lnTo>
                                <a:lnTo>
                                  <a:pt x="0" y="371094"/>
                                </a:lnTo>
                                <a:lnTo>
                                  <a:pt x="345948" y="371094"/>
                                </a:lnTo>
                                <a:lnTo>
                                  <a:pt x="34594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8" name="Rectangle 2228"/>
                        <wps:cNvSpPr/>
                        <wps:spPr>
                          <a:xfrm>
                            <a:off x="1959096" y="293942"/>
                            <a:ext cx="580300" cy="172388"/>
                          </a:xfrm>
                          <a:prstGeom prst="rect">
                            <a:avLst/>
                          </a:prstGeom>
                          <a:ln>
                            <a:noFill/>
                          </a:ln>
                        </wps:spPr>
                        <wps:txbx>
                          <w:txbxContent>
                            <w:p w14:paraId="35C57F0C" w14:textId="77777777" w:rsidR="00945698" w:rsidRDefault="00945698">
                              <w:pPr>
                                <w:spacing w:after="160" w:line="259" w:lineRule="auto"/>
                                <w:ind w:left="0" w:firstLine="0"/>
                              </w:pPr>
                              <w:r>
                                <w:rPr>
                                  <w:sz w:val="20"/>
                                </w:rPr>
                                <w:t xml:space="preserve">General </w:t>
                              </w:r>
                            </w:p>
                          </w:txbxContent>
                        </wps:txbx>
                        <wps:bodyPr horzOverflow="overflow" vert="horz" lIns="0" tIns="0" rIns="0" bIns="0" rtlCol="0">
                          <a:noAutofit/>
                        </wps:bodyPr>
                      </wps:wsp>
                      <wps:wsp>
                        <wps:cNvPr id="2229" name="Rectangle 2229"/>
                        <wps:cNvSpPr/>
                        <wps:spPr>
                          <a:xfrm>
                            <a:off x="1959096" y="449390"/>
                            <a:ext cx="388678" cy="172388"/>
                          </a:xfrm>
                          <a:prstGeom prst="rect">
                            <a:avLst/>
                          </a:prstGeom>
                          <a:ln>
                            <a:noFill/>
                          </a:ln>
                        </wps:spPr>
                        <wps:txbx>
                          <w:txbxContent>
                            <w:p w14:paraId="16D97C40" w14:textId="77777777" w:rsidR="00945698" w:rsidRDefault="00945698">
                              <w:pPr>
                                <w:spacing w:after="160" w:line="259" w:lineRule="auto"/>
                                <w:ind w:left="0" w:firstLine="0"/>
                              </w:pPr>
                              <w:r>
                                <w:rPr>
                                  <w:sz w:val="20"/>
                                </w:rPr>
                                <w:t>Study</w:t>
                              </w:r>
                            </w:p>
                          </w:txbxContent>
                        </wps:txbx>
                        <wps:bodyPr horzOverflow="overflow" vert="horz" lIns="0" tIns="0" rIns="0" bIns="0" rtlCol="0">
                          <a:noAutofit/>
                        </wps:bodyPr>
                      </wps:wsp>
                      <wps:wsp>
                        <wps:cNvPr id="32207" name="Shape 32207"/>
                        <wps:cNvSpPr/>
                        <wps:spPr>
                          <a:xfrm>
                            <a:off x="2560320" y="224790"/>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1" name="Shape 2231"/>
                        <wps:cNvSpPr/>
                        <wps:spPr>
                          <a:xfrm>
                            <a:off x="2555748" y="220218"/>
                            <a:ext cx="355854" cy="381000"/>
                          </a:xfrm>
                          <a:custGeom>
                            <a:avLst/>
                            <a:gdLst/>
                            <a:ahLst/>
                            <a:cxnLst/>
                            <a:rect l="0" t="0" r="0" b="0"/>
                            <a:pathLst>
                              <a:path w="355854" h="381000">
                                <a:moveTo>
                                  <a:pt x="0" y="0"/>
                                </a:moveTo>
                                <a:lnTo>
                                  <a:pt x="355854" y="0"/>
                                </a:lnTo>
                                <a:lnTo>
                                  <a:pt x="355854" y="9906"/>
                                </a:lnTo>
                                <a:lnTo>
                                  <a:pt x="9906" y="9906"/>
                                </a:lnTo>
                                <a:lnTo>
                                  <a:pt x="9906" y="371856"/>
                                </a:lnTo>
                                <a:lnTo>
                                  <a:pt x="355854" y="371856"/>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2" name="Shape 2232"/>
                        <wps:cNvSpPr/>
                        <wps:spPr>
                          <a:xfrm>
                            <a:off x="2911602" y="220218"/>
                            <a:ext cx="355092" cy="381000"/>
                          </a:xfrm>
                          <a:custGeom>
                            <a:avLst/>
                            <a:gdLst/>
                            <a:ahLst/>
                            <a:cxnLst/>
                            <a:rect l="0" t="0" r="0" b="0"/>
                            <a:pathLst>
                              <a:path w="355092" h="381000">
                                <a:moveTo>
                                  <a:pt x="0" y="0"/>
                                </a:moveTo>
                                <a:lnTo>
                                  <a:pt x="355092" y="0"/>
                                </a:lnTo>
                                <a:lnTo>
                                  <a:pt x="355092" y="381000"/>
                                </a:lnTo>
                                <a:lnTo>
                                  <a:pt x="0" y="381000"/>
                                </a:lnTo>
                                <a:lnTo>
                                  <a:pt x="0" y="371856"/>
                                </a:lnTo>
                                <a:lnTo>
                                  <a:pt x="345948" y="371856"/>
                                </a:lnTo>
                                <a:lnTo>
                                  <a:pt x="34594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3" name="Rectangle 2233"/>
                        <wps:cNvSpPr/>
                        <wps:spPr>
                          <a:xfrm>
                            <a:off x="2656326" y="300800"/>
                            <a:ext cx="630127" cy="172388"/>
                          </a:xfrm>
                          <a:prstGeom prst="rect">
                            <a:avLst/>
                          </a:prstGeom>
                          <a:ln>
                            <a:noFill/>
                          </a:ln>
                        </wps:spPr>
                        <wps:txbx>
                          <w:txbxContent>
                            <w:p w14:paraId="5A05E575" w14:textId="77777777" w:rsidR="00945698" w:rsidRDefault="00945698">
                              <w:pPr>
                                <w:spacing w:after="160" w:line="259" w:lineRule="auto"/>
                                <w:ind w:left="0" w:firstLine="0"/>
                              </w:pPr>
                              <w:r>
                                <w:rPr>
                                  <w:sz w:val="20"/>
                                </w:rPr>
                                <w:t xml:space="preserve">Planning </w:t>
                              </w:r>
                            </w:p>
                          </w:txbxContent>
                        </wps:txbx>
                        <wps:bodyPr horzOverflow="overflow" vert="horz" lIns="0" tIns="0" rIns="0" bIns="0" rtlCol="0">
                          <a:noAutofit/>
                        </wps:bodyPr>
                      </wps:wsp>
                      <wps:wsp>
                        <wps:cNvPr id="2234" name="Rectangle 2234"/>
                        <wps:cNvSpPr/>
                        <wps:spPr>
                          <a:xfrm>
                            <a:off x="2656326" y="455486"/>
                            <a:ext cx="571381" cy="172388"/>
                          </a:xfrm>
                          <a:prstGeom prst="rect">
                            <a:avLst/>
                          </a:prstGeom>
                          <a:ln>
                            <a:noFill/>
                          </a:ln>
                        </wps:spPr>
                        <wps:txbx>
                          <w:txbxContent>
                            <w:p w14:paraId="464988AB" w14:textId="77777777" w:rsidR="00945698" w:rsidRDefault="00945698">
                              <w:pPr>
                                <w:spacing w:after="160" w:line="259" w:lineRule="auto"/>
                                <w:ind w:left="0" w:firstLine="0"/>
                              </w:pPr>
                              <w:r>
                                <w:rPr>
                                  <w:sz w:val="20"/>
                                </w:rPr>
                                <w:t>Strategy</w:t>
                              </w:r>
                            </w:p>
                          </w:txbxContent>
                        </wps:txbx>
                        <wps:bodyPr horzOverflow="overflow" vert="horz" lIns="0" tIns="0" rIns="0" bIns="0" rtlCol="0">
                          <a:noAutofit/>
                        </wps:bodyPr>
                      </wps:wsp>
                      <wps:wsp>
                        <wps:cNvPr id="32208" name="Shape 32208"/>
                        <wps:cNvSpPr/>
                        <wps:spPr>
                          <a:xfrm>
                            <a:off x="3252978" y="221742"/>
                            <a:ext cx="882396" cy="371856"/>
                          </a:xfrm>
                          <a:custGeom>
                            <a:avLst/>
                            <a:gdLst/>
                            <a:ahLst/>
                            <a:cxnLst/>
                            <a:rect l="0" t="0" r="0" b="0"/>
                            <a:pathLst>
                              <a:path w="882396" h="371856">
                                <a:moveTo>
                                  <a:pt x="0" y="0"/>
                                </a:moveTo>
                                <a:lnTo>
                                  <a:pt x="882396" y="0"/>
                                </a:lnTo>
                                <a:lnTo>
                                  <a:pt x="88239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6" name="Shape 2236"/>
                        <wps:cNvSpPr/>
                        <wps:spPr>
                          <a:xfrm>
                            <a:off x="3247645" y="217170"/>
                            <a:ext cx="446532" cy="381000"/>
                          </a:xfrm>
                          <a:custGeom>
                            <a:avLst/>
                            <a:gdLst/>
                            <a:ahLst/>
                            <a:cxnLst/>
                            <a:rect l="0" t="0" r="0" b="0"/>
                            <a:pathLst>
                              <a:path w="446532" h="381000">
                                <a:moveTo>
                                  <a:pt x="0" y="0"/>
                                </a:moveTo>
                                <a:lnTo>
                                  <a:pt x="446532" y="0"/>
                                </a:lnTo>
                                <a:lnTo>
                                  <a:pt x="446532" y="9144"/>
                                </a:lnTo>
                                <a:lnTo>
                                  <a:pt x="9906" y="9144"/>
                                </a:lnTo>
                                <a:lnTo>
                                  <a:pt x="9906" y="371094"/>
                                </a:lnTo>
                                <a:lnTo>
                                  <a:pt x="446532" y="371094"/>
                                </a:lnTo>
                                <a:lnTo>
                                  <a:pt x="44653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7" name="Shape 2237"/>
                        <wps:cNvSpPr/>
                        <wps:spPr>
                          <a:xfrm>
                            <a:off x="3694177" y="217170"/>
                            <a:ext cx="445770" cy="381000"/>
                          </a:xfrm>
                          <a:custGeom>
                            <a:avLst/>
                            <a:gdLst/>
                            <a:ahLst/>
                            <a:cxnLst/>
                            <a:rect l="0" t="0" r="0" b="0"/>
                            <a:pathLst>
                              <a:path w="445770" h="381000">
                                <a:moveTo>
                                  <a:pt x="0" y="0"/>
                                </a:moveTo>
                                <a:lnTo>
                                  <a:pt x="445770" y="0"/>
                                </a:lnTo>
                                <a:lnTo>
                                  <a:pt x="445770" y="381000"/>
                                </a:lnTo>
                                <a:lnTo>
                                  <a:pt x="0" y="381000"/>
                                </a:lnTo>
                                <a:lnTo>
                                  <a:pt x="0" y="371094"/>
                                </a:lnTo>
                                <a:lnTo>
                                  <a:pt x="436626" y="371094"/>
                                </a:lnTo>
                                <a:lnTo>
                                  <a:pt x="436626"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8" name="Rectangle 2238"/>
                        <wps:cNvSpPr/>
                        <wps:spPr>
                          <a:xfrm>
                            <a:off x="3348222" y="297752"/>
                            <a:ext cx="878904" cy="172388"/>
                          </a:xfrm>
                          <a:prstGeom prst="rect">
                            <a:avLst/>
                          </a:prstGeom>
                          <a:ln>
                            <a:noFill/>
                          </a:ln>
                        </wps:spPr>
                        <wps:txbx>
                          <w:txbxContent>
                            <w:p w14:paraId="6AC7C269" w14:textId="77777777" w:rsidR="00945698" w:rsidRDefault="00945698">
                              <w:pPr>
                                <w:spacing w:after="160" w:line="259" w:lineRule="auto"/>
                                <w:ind w:left="0" w:firstLine="0"/>
                              </w:pPr>
                              <w:r>
                                <w:rPr>
                                  <w:sz w:val="20"/>
                                </w:rPr>
                                <w:t xml:space="preserve">Standards </w:t>
                              </w:r>
                              <w:r>
                                <w:rPr>
                                  <w:sz w:val="20"/>
                                </w:rPr>
                                <w:t xml:space="preserve">&amp; </w:t>
                              </w:r>
                            </w:p>
                          </w:txbxContent>
                        </wps:txbx>
                        <wps:bodyPr horzOverflow="overflow" vert="horz" lIns="0" tIns="0" rIns="0" bIns="0" rtlCol="0">
                          <a:noAutofit/>
                        </wps:bodyPr>
                      </wps:wsp>
                      <wps:wsp>
                        <wps:cNvPr id="2239" name="Rectangle 2239"/>
                        <wps:cNvSpPr/>
                        <wps:spPr>
                          <a:xfrm>
                            <a:off x="3348222" y="452438"/>
                            <a:ext cx="867802" cy="172388"/>
                          </a:xfrm>
                          <a:prstGeom prst="rect">
                            <a:avLst/>
                          </a:prstGeom>
                          <a:ln>
                            <a:noFill/>
                          </a:ln>
                        </wps:spPr>
                        <wps:txbx>
                          <w:txbxContent>
                            <w:p w14:paraId="1C0E9385" w14:textId="77777777" w:rsidR="00945698" w:rsidRDefault="00945698">
                              <w:pPr>
                                <w:spacing w:after="160" w:line="259" w:lineRule="auto"/>
                                <w:ind w:left="0" w:firstLine="0"/>
                              </w:pPr>
                              <w:r>
                                <w:rPr>
                                  <w:sz w:val="20"/>
                                </w:rPr>
                                <w:t>Recommend</w:t>
                              </w:r>
                            </w:p>
                          </w:txbxContent>
                        </wps:txbx>
                        <wps:bodyPr horzOverflow="overflow" vert="horz" lIns="0" tIns="0" rIns="0" bIns="0" rtlCol="0">
                          <a:noAutofit/>
                        </wps:bodyPr>
                      </wps:wsp>
                      <wps:wsp>
                        <wps:cNvPr id="32209" name="Shape 32209"/>
                        <wps:cNvSpPr/>
                        <wps:spPr>
                          <a:xfrm>
                            <a:off x="4133851" y="224790"/>
                            <a:ext cx="952500" cy="371856"/>
                          </a:xfrm>
                          <a:custGeom>
                            <a:avLst/>
                            <a:gdLst/>
                            <a:ahLst/>
                            <a:cxnLst/>
                            <a:rect l="0" t="0" r="0" b="0"/>
                            <a:pathLst>
                              <a:path w="952500" h="371856">
                                <a:moveTo>
                                  <a:pt x="0" y="0"/>
                                </a:moveTo>
                                <a:lnTo>
                                  <a:pt x="952500" y="0"/>
                                </a:lnTo>
                                <a:lnTo>
                                  <a:pt x="95250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1" name="Shape 2241"/>
                        <wps:cNvSpPr/>
                        <wps:spPr>
                          <a:xfrm>
                            <a:off x="4129278" y="220218"/>
                            <a:ext cx="480822" cy="381000"/>
                          </a:xfrm>
                          <a:custGeom>
                            <a:avLst/>
                            <a:gdLst/>
                            <a:ahLst/>
                            <a:cxnLst/>
                            <a:rect l="0" t="0" r="0" b="0"/>
                            <a:pathLst>
                              <a:path w="480822" h="381000">
                                <a:moveTo>
                                  <a:pt x="0" y="0"/>
                                </a:moveTo>
                                <a:lnTo>
                                  <a:pt x="480822" y="0"/>
                                </a:lnTo>
                                <a:lnTo>
                                  <a:pt x="480822" y="9906"/>
                                </a:lnTo>
                                <a:lnTo>
                                  <a:pt x="9144" y="9906"/>
                                </a:lnTo>
                                <a:lnTo>
                                  <a:pt x="9144" y="371856"/>
                                </a:lnTo>
                                <a:lnTo>
                                  <a:pt x="480822" y="371856"/>
                                </a:lnTo>
                                <a:lnTo>
                                  <a:pt x="48082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2" name="Shape 2242"/>
                        <wps:cNvSpPr/>
                        <wps:spPr>
                          <a:xfrm>
                            <a:off x="4610101" y="220218"/>
                            <a:ext cx="480822" cy="381000"/>
                          </a:xfrm>
                          <a:custGeom>
                            <a:avLst/>
                            <a:gdLst/>
                            <a:ahLst/>
                            <a:cxnLst/>
                            <a:rect l="0" t="0" r="0" b="0"/>
                            <a:pathLst>
                              <a:path w="480822" h="381000">
                                <a:moveTo>
                                  <a:pt x="0" y="0"/>
                                </a:moveTo>
                                <a:lnTo>
                                  <a:pt x="480822" y="0"/>
                                </a:lnTo>
                                <a:lnTo>
                                  <a:pt x="480822" y="381000"/>
                                </a:lnTo>
                                <a:lnTo>
                                  <a:pt x="0" y="381000"/>
                                </a:lnTo>
                                <a:lnTo>
                                  <a:pt x="0" y="371856"/>
                                </a:lnTo>
                                <a:lnTo>
                                  <a:pt x="471678" y="371856"/>
                                </a:lnTo>
                                <a:lnTo>
                                  <a:pt x="47167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3" name="Rectangle 2243"/>
                        <wps:cNvSpPr/>
                        <wps:spPr>
                          <a:xfrm>
                            <a:off x="4229856" y="300800"/>
                            <a:ext cx="962005" cy="172388"/>
                          </a:xfrm>
                          <a:prstGeom prst="rect">
                            <a:avLst/>
                          </a:prstGeom>
                          <a:ln>
                            <a:noFill/>
                          </a:ln>
                        </wps:spPr>
                        <wps:txbx>
                          <w:txbxContent>
                            <w:p w14:paraId="0EB373ED" w14:textId="77777777" w:rsidR="00945698" w:rsidRDefault="00945698">
                              <w:pPr>
                                <w:spacing w:after="160" w:line="259" w:lineRule="auto"/>
                                <w:ind w:left="0" w:firstLine="0"/>
                              </w:pPr>
                              <w:r>
                                <w:rPr>
                                  <w:sz w:val="20"/>
                                </w:rPr>
                                <w:t xml:space="preserve">Management </w:t>
                              </w:r>
                            </w:p>
                          </w:txbxContent>
                        </wps:txbx>
                        <wps:bodyPr horzOverflow="overflow" vert="horz" lIns="0" tIns="0" rIns="0" bIns="0" rtlCol="0">
                          <a:noAutofit/>
                        </wps:bodyPr>
                      </wps:wsp>
                      <wps:wsp>
                        <wps:cNvPr id="2244" name="Rectangle 2244"/>
                        <wps:cNvSpPr/>
                        <wps:spPr>
                          <a:xfrm>
                            <a:off x="4229856" y="455486"/>
                            <a:ext cx="511873" cy="172388"/>
                          </a:xfrm>
                          <a:prstGeom prst="rect">
                            <a:avLst/>
                          </a:prstGeom>
                          <a:ln>
                            <a:noFill/>
                          </a:ln>
                        </wps:spPr>
                        <wps:txbx>
                          <w:txbxContent>
                            <w:p w14:paraId="61DD1266" w14:textId="77777777" w:rsidR="00945698" w:rsidRDefault="00945698">
                              <w:pPr>
                                <w:spacing w:after="160" w:line="259" w:lineRule="auto"/>
                                <w:ind w:left="0" w:firstLine="0"/>
                              </w:pPr>
                              <w:r>
                                <w:rPr>
                                  <w:sz w:val="20"/>
                                </w:rPr>
                                <w:t>Control</w:t>
                              </w:r>
                            </w:p>
                          </w:txbxContent>
                        </wps:txbx>
                        <wps:bodyPr horzOverflow="overflow" vert="horz" lIns="0" tIns="0" rIns="0" bIns="0" rtlCol="0">
                          <a:noAutofit/>
                        </wps:bodyPr>
                      </wps:wsp>
                      <wps:wsp>
                        <wps:cNvPr id="32210" name="Shape 32210"/>
                        <wps:cNvSpPr/>
                        <wps:spPr>
                          <a:xfrm>
                            <a:off x="5086351" y="224790"/>
                            <a:ext cx="1042416" cy="371856"/>
                          </a:xfrm>
                          <a:custGeom>
                            <a:avLst/>
                            <a:gdLst/>
                            <a:ahLst/>
                            <a:cxnLst/>
                            <a:rect l="0" t="0" r="0" b="0"/>
                            <a:pathLst>
                              <a:path w="1042416" h="371856">
                                <a:moveTo>
                                  <a:pt x="0" y="0"/>
                                </a:moveTo>
                                <a:lnTo>
                                  <a:pt x="1042416" y="0"/>
                                </a:lnTo>
                                <a:lnTo>
                                  <a:pt x="104241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6" name="Shape 2246"/>
                        <wps:cNvSpPr/>
                        <wps:spPr>
                          <a:xfrm>
                            <a:off x="5081778" y="220218"/>
                            <a:ext cx="525774" cy="381000"/>
                          </a:xfrm>
                          <a:custGeom>
                            <a:avLst/>
                            <a:gdLst/>
                            <a:ahLst/>
                            <a:cxnLst/>
                            <a:rect l="0" t="0" r="0" b="0"/>
                            <a:pathLst>
                              <a:path w="525774" h="381000">
                                <a:moveTo>
                                  <a:pt x="0" y="0"/>
                                </a:moveTo>
                                <a:lnTo>
                                  <a:pt x="525774" y="0"/>
                                </a:lnTo>
                                <a:lnTo>
                                  <a:pt x="525774" y="9906"/>
                                </a:lnTo>
                                <a:lnTo>
                                  <a:pt x="9144" y="9906"/>
                                </a:lnTo>
                                <a:lnTo>
                                  <a:pt x="9144" y="371856"/>
                                </a:lnTo>
                                <a:lnTo>
                                  <a:pt x="525774" y="371856"/>
                                </a:lnTo>
                                <a:lnTo>
                                  <a:pt x="52577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7" name="Shape 2247"/>
                        <wps:cNvSpPr/>
                        <wps:spPr>
                          <a:xfrm>
                            <a:off x="5607552" y="220218"/>
                            <a:ext cx="525787" cy="381000"/>
                          </a:xfrm>
                          <a:custGeom>
                            <a:avLst/>
                            <a:gdLst/>
                            <a:ahLst/>
                            <a:cxnLst/>
                            <a:rect l="0" t="0" r="0" b="0"/>
                            <a:pathLst>
                              <a:path w="525787" h="381000">
                                <a:moveTo>
                                  <a:pt x="0" y="0"/>
                                </a:moveTo>
                                <a:lnTo>
                                  <a:pt x="525787" y="0"/>
                                </a:lnTo>
                                <a:lnTo>
                                  <a:pt x="525787" y="381000"/>
                                </a:lnTo>
                                <a:lnTo>
                                  <a:pt x="0" y="381000"/>
                                </a:lnTo>
                                <a:lnTo>
                                  <a:pt x="0" y="371856"/>
                                </a:lnTo>
                                <a:lnTo>
                                  <a:pt x="516630" y="371856"/>
                                </a:lnTo>
                                <a:lnTo>
                                  <a:pt x="5166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8" name="Rectangle 2248"/>
                        <wps:cNvSpPr/>
                        <wps:spPr>
                          <a:xfrm>
                            <a:off x="5182356" y="301562"/>
                            <a:ext cx="1129374" cy="172388"/>
                          </a:xfrm>
                          <a:prstGeom prst="rect">
                            <a:avLst/>
                          </a:prstGeom>
                          <a:ln>
                            <a:noFill/>
                          </a:ln>
                        </wps:spPr>
                        <wps:txbx>
                          <w:txbxContent>
                            <w:p w14:paraId="24B89A54" w14:textId="77777777" w:rsidR="00945698" w:rsidRDefault="00945698">
                              <w:pPr>
                                <w:spacing w:after="160" w:line="259" w:lineRule="auto"/>
                                <w:ind w:left="0" w:firstLine="0"/>
                              </w:pPr>
                              <w:r>
                                <w:rPr>
                                  <w:sz w:val="20"/>
                                </w:rPr>
                                <w:t xml:space="preserve">Communication </w:t>
                              </w:r>
                            </w:p>
                          </w:txbxContent>
                        </wps:txbx>
                        <wps:bodyPr horzOverflow="overflow" vert="horz" lIns="0" tIns="0" rIns="0" bIns="0" rtlCol="0">
                          <a:noAutofit/>
                        </wps:bodyPr>
                      </wps:wsp>
                      <wps:wsp>
                        <wps:cNvPr id="2249" name="Shape 2249"/>
                        <wps:cNvSpPr/>
                        <wps:spPr>
                          <a:xfrm>
                            <a:off x="6128754" y="224790"/>
                            <a:ext cx="918972" cy="371856"/>
                          </a:xfrm>
                          <a:custGeom>
                            <a:avLst/>
                            <a:gdLst/>
                            <a:ahLst/>
                            <a:cxnLst/>
                            <a:rect l="0" t="0" r="0" b="0"/>
                            <a:pathLst>
                              <a:path w="918972" h="371856">
                                <a:moveTo>
                                  <a:pt x="0" y="0"/>
                                </a:moveTo>
                                <a:lnTo>
                                  <a:pt x="918972" y="0"/>
                                </a:lnTo>
                                <a:lnTo>
                                  <a:pt x="918972" y="371856"/>
                                </a:lnTo>
                                <a:lnTo>
                                  <a:pt x="0" y="37185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0" name="Shape 2250"/>
                        <wps:cNvSpPr/>
                        <wps:spPr>
                          <a:xfrm>
                            <a:off x="6124182" y="220218"/>
                            <a:ext cx="464071" cy="381000"/>
                          </a:xfrm>
                          <a:custGeom>
                            <a:avLst/>
                            <a:gdLst/>
                            <a:ahLst/>
                            <a:cxnLst/>
                            <a:rect l="0" t="0" r="0" b="0"/>
                            <a:pathLst>
                              <a:path w="464071" h="381000">
                                <a:moveTo>
                                  <a:pt x="0" y="0"/>
                                </a:moveTo>
                                <a:lnTo>
                                  <a:pt x="464071" y="0"/>
                                </a:lnTo>
                                <a:lnTo>
                                  <a:pt x="464071" y="9906"/>
                                </a:lnTo>
                                <a:lnTo>
                                  <a:pt x="9157" y="9906"/>
                                </a:lnTo>
                                <a:lnTo>
                                  <a:pt x="9157" y="371856"/>
                                </a:lnTo>
                                <a:lnTo>
                                  <a:pt x="464071" y="371856"/>
                                </a:lnTo>
                                <a:lnTo>
                                  <a:pt x="464071"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1" name="Shape 2251"/>
                        <wps:cNvSpPr/>
                        <wps:spPr>
                          <a:xfrm>
                            <a:off x="6588252" y="220218"/>
                            <a:ext cx="464045" cy="381000"/>
                          </a:xfrm>
                          <a:custGeom>
                            <a:avLst/>
                            <a:gdLst/>
                            <a:ahLst/>
                            <a:cxnLst/>
                            <a:rect l="0" t="0" r="0" b="0"/>
                            <a:pathLst>
                              <a:path w="464045" h="381000">
                                <a:moveTo>
                                  <a:pt x="0" y="0"/>
                                </a:moveTo>
                                <a:lnTo>
                                  <a:pt x="464045" y="0"/>
                                </a:lnTo>
                                <a:lnTo>
                                  <a:pt x="464045" y="381000"/>
                                </a:lnTo>
                                <a:lnTo>
                                  <a:pt x="0" y="381000"/>
                                </a:lnTo>
                                <a:lnTo>
                                  <a:pt x="0" y="371856"/>
                                </a:lnTo>
                                <a:lnTo>
                                  <a:pt x="454914" y="371856"/>
                                </a:lnTo>
                                <a:lnTo>
                                  <a:pt x="454914"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2" name="Rectangle 2252"/>
                        <wps:cNvSpPr/>
                        <wps:spPr>
                          <a:xfrm>
                            <a:off x="6224010" y="301562"/>
                            <a:ext cx="876264" cy="172388"/>
                          </a:xfrm>
                          <a:prstGeom prst="rect">
                            <a:avLst/>
                          </a:prstGeom>
                          <a:ln>
                            <a:noFill/>
                          </a:ln>
                        </wps:spPr>
                        <wps:txbx>
                          <w:txbxContent>
                            <w:p w14:paraId="17462E6C" w14:textId="77777777" w:rsidR="00945698" w:rsidRDefault="00945698">
                              <w:pPr>
                                <w:spacing w:after="160" w:line="259" w:lineRule="auto"/>
                                <w:ind w:left="0" w:firstLine="0"/>
                              </w:pPr>
                              <w:r>
                                <w:rPr>
                                  <w:sz w:val="20"/>
                                </w:rPr>
                                <w:t>Participation</w:t>
                              </w:r>
                            </w:p>
                          </w:txbxContent>
                        </wps:txbx>
                        <wps:bodyPr horzOverflow="overflow" vert="horz" lIns="0" tIns="0" rIns="0" bIns="0" rtlCol="0">
                          <a:noAutofit/>
                        </wps:bodyPr>
                      </wps:wsp>
                    </wpg:wgp>
                  </a:graphicData>
                </a:graphic>
              </wp:inline>
            </w:drawing>
          </mc:Choice>
          <mc:Fallback>
            <w:pict>
              <v:group id="Group 27271" o:spid="_x0000_s1368" style="width:775.4pt;height:275.85pt;mso-position-horizontal-relative:char;mso-position-vertical-relative:line" coordsize="98473,35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">
                <v:rect id="Rectangle 2098" o:spid="_x0000_s1369" style="position:absolute;left:31325;top:24557;width:9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" filled="f" stroked="f">
                  <v:textbox inset="0,0,0,0">
                    <w:txbxContent>
                      <w:p w:rsidR="00945698" w:rsidRDefault="00945698">
                        <w:pPr>
                          <w:spacing w:after="160" w:line="259" w:lineRule="auto"/>
                          <w:ind w:left="0" w:firstLine="0"/>
                        </w:pPr>
                        <w:r>
                          <w:rPr>
                            <w:sz w:val="20"/>
                          </w:rPr>
                          <w:t xml:space="preserve">Key </w:t>
                        </w:r>
                        <w:proofErr w:type="spellStart"/>
                        <w:r>
                          <w:rPr>
                            <w:sz w:val="20"/>
                          </w:rPr>
                          <w:t>Processes</w:t>
                        </w:r>
                        <w:proofErr w:type="spellEnd"/>
                      </w:p>
                    </w:txbxContent>
                  </v:textbox>
                </v:rect>
                <v:rect id="Rectangle 2101" o:spid="_x0000_s1370" style="position:absolute;left:37680;top:33225;width:11322;height:2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" filled="f" stroked="f">
                  <v:textbox inset="0,0,0,0">
                    <w:txbxContent>
                      <w:p w:rsidR="00945698" w:rsidRDefault="00945698">
                        <w:pPr>
                          <w:spacing w:after="160" w:line="259" w:lineRule="auto"/>
                          <w:ind w:left="0" w:firstLine="0"/>
                        </w:pPr>
                        <w:r>
                          <w:rPr>
                            <w:sz w:val="28"/>
                          </w:rPr>
                          <w:t>RESOURCES</w:t>
                        </w:r>
                      </w:p>
                    </w:txbxContent>
                  </v:textbox>
                </v:rect>
                <v:rect id="Rectangle 2102" o:spid="_x0000_s1371" style="position:absolute;left:46192;top:33447;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2104" o:spid="_x0000_s1372" style="position:absolute;left:80299;top:678;width:9091;height:31524;visibility:visible;mso-wrap-style:square;v-text-anchor:top" coordsize="909072,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" path="m,l909072,r,28194l28969,28194r,3096006l909072,3124200r,28194l,3152394,,xe" fillcolor="black" stroked="f" strokeweight="0">
                  <v:stroke miterlimit="83231f" joinstyle="miter"/>
                  <v:path arrowok="t" textboxrect="0,0,909072,3152394"/>
                </v:shape>
                <v:shape id="Shape 2105" o:spid="_x0000_s1373" style="position:absolute;left:89390;top:678;width:9083;height:31524;visibility:visible;mso-wrap-style:square;v-text-anchor:top" coordsize="908297,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" path="m,l908297,r,3152394l,3152394r,-28194l880104,3124200r,-3096006l,28194,,xe" fillcolor="black" stroked="f" strokeweight="0">
                  <v:stroke miterlimit="83231f" joinstyle="miter"/>
                  <v:path arrowok="t" textboxrect="0,0,908297,3152394"/>
                </v:shape>
                <v:rect id="Rectangle 2106" o:spid="_x0000_s1374" style="position:absolute;left:80567;top:14608;width:5044;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" filled="f" stroked="f">
                  <v:textbox inset="0,0,0,0">
                    <w:txbxContent>
                      <w:p w:rsidR="00945698" w:rsidRDefault="00945698">
                        <w:pPr>
                          <w:spacing w:after="160" w:line="259" w:lineRule="auto"/>
                          <w:ind w:left="0" w:firstLine="0"/>
                        </w:pPr>
                        <w:r>
                          <w:rPr>
                            <w:sz w:val="28"/>
                          </w:rPr>
                          <w:t>USER</w:t>
                        </w:r>
                      </w:p>
                    </w:txbxContent>
                  </v:textbox>
                </v:rect>
                <v:rect id="Rectangle 2107" o:spid="_x0000_s1375" style="position:absolute;left:82779;top:13304;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32195" o:spid="_x0000_s1376" style="position:absolute;left:85077;top:2880;width:8953;height:3025;visibility:visible;mso-wrap-style:square;v-text-anchor:top" coordsize="895350,302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" path="m,l895350,r,302514l,302514,,e" stroked="f" strokeweight="0">
                  <v:stroke miterlimit="83231f" joinstyle="miter"/>
                  <v:path arrowok="t" textboxrect="0,0,895350,302514"/>
                </v:shape>
                <v:shape id="Shape 2109" o:spid="_x0000_s1377" style="position:absolute;left:85008;top:2819;width:4545;height:3147;visibility:visible;mso-wrap-style:square;v-text-anchor:top" coordsize="454527,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" path="m,l454527,r,12954l12941,12954r,289560l454527,302514r,12192l,314706,,xe" fillcolor="black" stroked="f" strokeweight="0">
                  <v:stroke miterlimit="83231f" joinstyle="miter"/>
                  <v:path arrowok="t" textboxrect="0,0,454527,314706"/>
                </v:shape>
                <v:shape id="Shape 2110" o:spid="_x0000_s1378" style="position:absolute;left:89553;top:2819;width:4538;height:3147;visibility:visible;mso-wrap-style:square;v-text-anchor:top" coordsize="453778,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" path="m,l453778,r,314706l,314706,,302514r441585,l441585,12954,,12954,,xe" fillcolor="black" stroked="f" strokeweight="0">
                  <v:stroke miterlimit="83231f" joinstyle="miter"/>
                  <v:path arrowok="t" textboxrect="0,0,453778,314706"/>
                </v:shape>
                <v:rect id="Rectangle 2111" o:spid="_x0000_s1379" style="position:absolute;left:86044;top:3663;width:569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" filled="f" stroked="f">
                  <v:textbox inset="0,0,0,0">
                    <w:txbxContent>
                      <w:p w:rsidR="00945698" w:rsidRDefault="00945698">
                        <w:pPr>
                          <w:spacing w:after="160" w:line="259" w:lineRule="auto"/>
                          <w:ind w:left="0" w:firstLine="0"/>
                        </w:pPr>
                        <w:r>
                          <w:rPr>
                            <w:sz w:val="20"/>
                          </w:rPr>
                          <w:t>SOCIETY</w:t>
                        </w:r>
                      </w:p>
                    </w:txbxContent>
                  </v:textbox>
                </v:rect>
                <v:rect id="Rectangle 2112" o:spid="_x0000_s1380" style="position:absolute;left:90327;top:350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32196" o:spid="_x0000_s1381" style="position:absolute;left:86601;top:10386;width:4038;height:10416;visibility:visible;mso-wrap-style:square;v-text-anchor:top" coordsize="403860,1041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" path="m,l403860,r,1041654l,1041654,,e" stroked="f" strokeweight="0">
                  <v:stroke miterlimit="83231f" joinstyle="miter"/>
                  <v:path arrowok="t" textboxrect="0,0,403860,1041654"/>
                </v:shape>
                <v:shape id="Shape 2114" o:spid="_x0000_s1382" style="position:absolute;left:86509;top:10287;width:2115;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" path="m,l211455,r,19050l19050,19050r,1022604l211455,1041654r,19050l,1060704,,xe" fillcolor="black" stroked="f" strokeweight="0">
                  <v:stroke miterlimit="83231f" joinstyle="miter"/>
                  <v:path arrowok="t" textboxrect="0,0,211455,1060704"/>
                </v:shape>
                <v:shape id="Shape 2115" o:spid="_x0000_s1383" style="position:absolute;left:88624;top:10287;width:2114;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" path="m,l211455,r,1060704l,1060704r,-19050l192405,1041654r,-1022604l,19050,,xe" fillcolor="black" stroked="f" strokeweight="0">
                  <v:stroke miterlimit="83231f" joinstyle="miter"/>
                  <v:path arrowok="t" textboxrect="0,0,211455,1060704"/>
                </v:shape>
                <v:rect id="Rectangle 2116" o:spid="_x0000_s1384" style="position:absolute;left:85437;top:13909;width:66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" filled="f" stroked="f">
                  <v:textbox inset="0,0,0,0">
                    <w:txbxContent>
                      <w:p w:rsidR="00945698" w:rsidRDefault="00945698">
                        <w:pPr>
                          <w:spacing w:after="160" w:line="259" w:lineRule="auto"/>
                          <w:ind w:left="0" w:firstLine="0"/>
                        </w:pPr>
                        <w:r>
                          <w:rPr>
                            <w:sz w:val="20"/>
                          </w:rPr>
                          <w:t>MARINER</w:t>
                        </w:r>
                      </w:p>
                    </w:txbxContent>
                  </v:textbox>
                </v:rect>
                <v:rect id="Rectangle 2117" o:spid="_x0000_s1385" style="position:absolute;left:88395;top:11879;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pOP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Al/b8ITkNkvAAAA//8DAFBLAQItABQABgAIAAAAIQDb4fbL7gAAAIUBAAATAAAAAAAA&#10;AAAAAAAAAAAAAABbQ29udGVudF9UeXBlc10ueG1sUEsBAi0AFAAGAAgAAAAhAFr0LFu/AAAAFQEA&#10;AAsAAAAAAAAAAAAAAAAAHwEAAF9yZWxzLy5yZWxzUEsBAi0AFAAGAAgAAAAhAJI+k4/HAAAA3QAA&#10;AA8AAAAAAAAAAAAAAAAABwIAAGRycy9kb3ducmV2LnhtbFBLBQYAAAAAAwADALcAAAD7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32197" o:spid="_x0000_s1386" style="position:absolute;left:85077;top:23705;width:11399;height:2736;visibility:visible;mso-wrap-style:square;v-text-anchor:top" coordsize="1139952,273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" path="m,l1139952,r,273558l,273558,,e" stroked="f" strokeweight="0">
                  <v:stroke miterlimit="83231f" joinstyle="miter"/>
                  <v:path arrowok="t" textboxrect="0,0,1139952,273558"/>
                </v:shape>
                <v:shape id="Shape 2119" o:spid="_x0000_s1387" style="position:absolute;left:85008;top:23644;width:5769;height:2865;visibility:visible;mso-wrap-style:square;v-text-anchor:top" coordsize="57682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" path="m,l576828,r,12954l12941,12954r,260604l576828,273558r,12954l,286512,,xe" fillcolor="black" stroked="f" strokeweight="0">
                  <v:stroke miterlimit="83231f" joinstyle="miter"/>
                  <v:path arrowok="t" textboxrect="0,0,576828,286512"/>
                </v:shape>
                <v:shape id="Shape 2120" o:spid="_x0000_s1388" style="position:absolute;left:90777;top:23644;width:5760;height:2865;visibility:visible;mso-wrap-style:square;v-text-anchor:top" coordsize="57607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" path="m,l576078,r,286512l,286512,,273558r563887,l563887,12954,,12954,,xe" fillcolor="black" stroked="f" strokeweight="0">
                  <v:stroke miterlimit="83231f" joinstyle="miter"/>
                  <v:path arrowok="t" textboxrect="0,0,576078,286512"/>
                </v:shape>
                <v:rect id="Rectangle 2121" o:spid="_x0000_s1389" style="position:absolute;left:86044;top:24473;width:10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" filled="f" stroked="f">
                  <v:textbox inset="0,0,0,0">
                    <w:txbxContent>
                      <w:p w:rsidR="00945698" w:rsidRDefault="00945698">
                        <w:pPr>
                          <w:spacing w:after="160" w:line="259" w:lineRule="auto"/>
                          <w:ind w:left="0" w:firstLine="0"/>
                        </w:pPr>
                        <w:r>
                          <w:rPr>
                            <w:sz w:val="20"/>
                          </w:rPr>
                          <w:t>ENVIRONMENT</w:t>
                        </w:r>
                      </w:p>
                    </w:txbxContent>
                  </v:textbox>
                </v:rect>
                <v:rect id="Rectangle 2122" o:spid="_x0000_s1390" style="position:absolute;left:94015;top:2431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2124" o:spid="_x0000_s1391" style="position:absolute;top:678;width:2426;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" path="m,l242697,r,28194l28194,28194r,2991612l242697,3019806r,28194l,3048000,,xe" fillcolor="black" stroked="f" strokeweight="0">
                  <v:stroke miterlimit="83231f" joinstyle="miter"/>
                  <v:path arrowok="t" textboxrect="0,0,242697,3048000"/>
                </v:shape>
                <v:shape id="Shape 2125" o:spid="_x0000_s1392" style="position:absolute;left:2426;top:678;width:2427;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" path="m,l242697,r,3048000l,3048000r,-28194l214503,3019806r,-2991612l,28194,,xe" fillcolor="black" stroked="f" strokeweight="0">
                  <v:stroke miterlimit="83231f" joinstyle="miter"/>
                  <v:path arrowok="t" textboxrect="0,0,242697,3048000"/>
                </v:shape>
                <v:rect id="Rectangle 2126" o:spid="_x0000_s1393" style="position:absolute;left:146;top:14061;width:528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" filled="f" stroked="f">
                  <v:textbox inset="0,0,0,0">
                    <w:txbxContent>
                      <w:p w:rsidR="00945698" w:rsidRDefault="00945698">
                        <w:pPr>
                          <w:spacing w:after="160" w:line="259" w:lineRule="auto"/>
                          <w:ind w:left="0" w:firstLine="0"/>
                        </w:pPr>
                        <w:r>
                          <w:rPr>
                            <w:sz w:val="28"/>
                          </w:rPr>
                          <w:t>NEED</w:t>
                        </w:r>
                      </w:p>
                    </w:txbxContent>
                  </v:textbox>
                </v:rect>
                <v:rect id="Rectangle 2127" o:spid="_x0000_s1394" style="position:absolute;left:2479;top:12694;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2128" o:spid="_x0000_s1395" style="position:absolute;left:4716;top:12451;width:4572;height:4427;visibility:visible;mso-wrap-style:square;v-text-anchor:top" coordsize="4572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" path="m342900,l457200,221742,342900,442722r,-110490l,332232,,110490r342900,l342900,xe" fillcolor="black" stroked="f" strokeweight="0">
                  <v:stroke miterlimit="83231f" joinstyle="miter"/>
                  <v:path arrowok="t" textboxrect="0,0,457200,442722"/>
                </v:shape>
                <v:shape id="Shape 2129" o:spid="_x0000_s1396" style="position:absolute;left:4671;top:13510;width:2334;height:2309;visibility:visible;mso-wrap-style:square;v-text-anchor:top" coordsize="233441,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" path="m,l233441,r,9906l9906,9906r,211074l233441,220980r,9906l,230886,,xe" fillcolor="black" stroked="f" strokeweight="0">
                  <v:stroke miterlimit="83231f" joinstyle="miter"/>
                  <v:path arrowok="t" textboxrect="0,0,233441,230886"/>
                </v:shape>
                <v:shape id="Shape 2130" o:spid="_x0000_s1397" style="position:absolute;left:7005;top:12260;width:2337;height:4816;visibility:visible;mso-wrap-style:square;v-text-anchor:top" coordsize="233665,48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" path="m109459,r9835,19067l119365,19050r,154l233665,240792,109459,481584r,-125730l,355854r,-9906l119365,345948r,95860l223535,240411,119365,39014r,95860l,134874r,-9906l109459,124968,109459,xe" fillcolor="black" stroked="f" strokeweight="0">
                  <v:stroke miterlimit="83231f" joinstyle="miter"/>
                  <v:path arrowok="t" textboxrect="0,0,233665,481584"/>
                </v:shape>
                <v:shape id="Shape 2131" o:spid="_x0000_s1398" style="position:absolute;left:75994;top:13708;width:4381;height:4419;visibility:visible;mso-wrap-style:square;v-text-anchor:top" coordsize="438150,441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" path="m328422,l438150,220980,328422,441960r,-110490l,331470,,110490r328422,l328422,xe" fillcolor="black" stroked="f" strokeweight="0">
                  <v:stroke miterlimit="83231f" joinstyle="miter"/>
                  <v:path arrowok="t" textboxrect="0,0,438150,441960"/>
                </v:shape>
                <v:shape id="Shape 2132" o:spid="_x0000_s1399" style="position:absolute;left:75948;top:14767;width:2231;height:2309;visibility:visible;mso-wrap-style:square;v-text-anchor:top" coordsize="22308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" path="m,l223080,r,9144l9144,9144r,211836l223080,220980r,9906l,230886,,xe" fillcolor="black" stroked="f" strokeweight="0">
                  <v:stroke miterlimit="83231f" joinstyle="miter"/>
                  <v:path arrowok="t" textboxrect="0,0,223080,230886"/>
                </v:shape>
                <v:shape id="Shape 2133" o:spid="_x0000_s1400" style="position:absolute;left:78179;top:13502;width:2249;height:4831;visibility:visible;mso-wrap-style:square;v-text-anchor:top" coordsize="224976,48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" path="m105342,l224976,241554,105342,483108r,-22098l105342,357378,,357378r,-9906l114486,347472r,95059l213937,241558,114486,41276r,94360l,135636r,-9144l105342,126492r,-103632l105342,xe" fillcolor="black" stroked="f" strokeweight="0">
                  <v:stroke miterlimit="83231f" joinstyle="miter"/>
                  <v:path arrowok="t" textboxrect="0,0,224976,483108"/>
                </v:shape>
                <v:shape id="Shape 2134" o:spid="_x0000_s1401" style="position:absolute;left:23995;top:12100;width:4793;height:5128;visibility:visible;mso-wrap-style:square;v-text-anchor:top" coordsize="479298,51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" path="m359664,l479298,256794,359664,512826r,-128016l,384810,,128778r359664,l359664,xe" fillcolor="black" stroked="f" strokeweight="0">
                  <v:stroke miterlimit="83231f" joinstyle="miter"/>
                  <v:path arrowok="t" textboxrect="0,0,479298,512826"/>
                </v:shape>
                <v:shape id="Shape 2135" o:spid="_x0000_s1402" style="position:absolute;left:23942;top:13335;width:2445;height:2659;visibility:visible;mso-wrap-style:square;v-text-anchor:top" coordsize="244538,265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" path="m,l244538,r,9906l9906,9906r,246126l244538,256032r,9906l,265938,,xe" fillcolor="black" stroked="f" strokeweight="0">
                  <v:stroke miterlimit="83231f" joinstyle="miter"/>
                  <v:path arrowok="t" textboxrect="0,0,244538,265938"/>
                </v:shape>
                <v:shape id="Shape 2136" o:spid="_x0000_s1403" style="position:absolute;left:26387;top:11887;width:2454;height:5555;visibility:visible;mso-wrap-style:square;v-text-anchor:top" coordsize="245428,555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" path="m115888,l245428,278130,115888,555498r,-23622l115888,410718,,410718r,-9906l125032,400812r,111495l234632,277749,125032,43191r,111495l,154686r,-9906l115888,144780r,-121158l115888,xe" fillcolor="black" stroked="f" strokeweight="0">
                  <v:stroke miterlimit="83231f" joinstyle="miter"/>
                  <v:path arrowok="t" textboxrect="0,0,245428,555498"/>
                </v:shape>
                <v:shape id="Shape 2137" o:spid="_x0000_s1404" style="position:absolute;left:38100;top:8778;width:7711;height:4427;visibility:visible;mso-wrap-style:square;v-text-anchor:top" coordsize="771144,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" path="m578358,l771144,220980,578358,442722r,-110490l,332232,,110490r578358,l578358,xe" fillcolor="black" stroked="f" strokeweight="0">
                  <v:stroke miterlimit="83231f" joinstyle="miter"/>
                  <v:path arrowok="t" textboxrect="0,0,771144,442722"/>
                </v:shape>
                <v:shape id="Shape 2138" o:spid="_x0000_s1405" style="position:absolute;left:38046;top:9837;width:3900;height:2309;visibility:visible;mso-wrap-style:square;v-text-anchor:top" coordsize="38996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" path="m,l389960,r,9144l9906,9144r,211836l389960,220980r,9906l,230886,,xe" fillcolor="black" stroked="f" strokeweight="0">
                  <v:stroke miterlimit="83231f" joinstyle="miter"/>
                  <v:path arrowok="t" textboxrect="0,0,389960,230886"/>
                </v:shape>
                <v:shape id="Shape 2139" o:spid="_x0000_s1406" style="position:absolute;left:41946;top:8648;width:3926;height:4679;visibility:visible;mso-wrap-style:square;v-text-anchor:top" coordsize="392614,467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" path="m189161,l392614,233934,189161,467868r,-118110l,349758r,-9906l198305,339852r,103135l380054,233939,198305,25610r,102406l,128016r,-9144l189161,118872,189161,xe" fillcolor="black" stroked="f" strokeweight="0">
                  <v:stroke miterlimit="83231f" joinstyle="miter"/>
                  <v:path arrowok="t" textboxrect="0,0,392614,467868"/>
                </v:shape>
                <v:shape id="Shape 2140" o:spid="_x0000_s1407" style="position:absolute;left:52440;top:12397;width:6096;height:4427;visibility:visible;mso-wrap-style:square;v-text-anchor:top" coordsize="6096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" path="m457200,l609600,221742,457200,442722r,-110490l,332232,,110490r457200,l457200,xe" fillcolor="black" stroked="f" strokeweight="0">
                  <v:stroke miterlimit="83231f" joinstyle="miter"/>
                  <v:path arrowok="t" textboxrect="0,0,609600,442722"/>
                </v:shape>
                <v:shape id="Shape 2141" o:spid="_x0000_s1408" style="position:absolute;left:52387;top:13456;width:3092;height:2309;visibility:visible;mso-wrap-style:square;v-text-anchor:top" coordsize="309219,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" path="m,l309219,r,9906l9906,9906r,211074l309219,220980r,9906l,230886,,xe" fillcolor="black" stroked="f" strokeweight="0">
                  <v:stroke miterlimit="83231f" joinstyle="miter"/>
                  <v:path arrowok="t" textboxrect="0,0,309219,230886"/>
                </v:shape>
                <v:shape id="Shape 2142" o:spid="_x0000_s1409" style="position:absolute;left:55479;top:12245;width:3111;height:4732;visibility:visible;mso-wrap-style:square;v-text-anchor:top" coordsize="311049,47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" path="m147981,l311049,236982,147981,473202r,-121158l,352044r,-9906l157887,342138r,100561l299313,236601,157887,30503r,100561l,131064r,-9906l147981,121158,147981,xe" fillcolor="black" stroked="f" strokeweight="0">
                  <v:stroke miterlimit="83231f" joinstyle="miter"/>
                  <v:path arrowok="t" textboxrect="0,0,311049,473202"/>
                </v:shape>
                <v:shape id="Shape 2143" o:spid="_x0000_s1410" style="position:absolute;left:39006;top:20802;width:5852;height:3909;visibility:visible;mso-wrap-style:square;v-text-anchor:top" coordsize="585216,390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" path="m358140,l585216,195072,358140,390906r,-88392l,302514,,88392r358140,l358140,xe" fillcolor="black" stroked="f" strokeweight="0">
                  <v:stroke miterlimit="83231f" joinstyle="miter"/>
                  <v:path arrowok="t" textboxrect="0,0,585216,390906"/>
                </v:shape>
                <v:shape id="Shape 2144" o:spid="_x0000_s1411" style="position:absolute;left:38961;top:21633;width:2959;height:2240;visibility:visible;mso-wrap-style:square;v-text-anchor:top" coordsize="295951,224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" path="m,l295951,r,9906l9144,9906r,204978l295951,214884r,9144l,224028,,xe" fillcolor="black" stroked="f" strokeweight="0">
                  <v:stroke miterlimit="83231f" joinstyle="miter"/>
                  <v:path arrowok="t" textboxrect="0,0,295951,224028"/>
                </v:shape>
                <v:shape id="Shape 2145" o:spid="_x0000_s1412" style="position:absolute;left:41920;top:20695;width:3015;height:4123;visibility:visible;mso-wrap-style:square;v-text-anchor:top" coordsize="301458,41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" path="m62190,l301458,205740,62190,412242r,-94488l,317754r,-9144l71334,308610r,82608l286806,206115,71334,20288r,83344l,103632,,93726r62190,l62190,xe" fillcolor="black" stroked="f" strokeweight="0">
                  <v:stroke miterlimit="83231f" joinstyle="miter"/>
                  <v:path arrowok="t" textboxrect="0,0,301458,412242"/>
                </v:shape>
                <v:shape id="Shape 2154" o:spid="_x0000_s1413" style="position:absolute;left:9174;width:33406;height:31523;visibility:visible;mso-wrap-style:square;v-text-anchor:top" coordsize="3340608,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" path="m,l3340608,r,28194l28956,28194r,3095244l3340608,3123438r,28956l,3152394,,xe" fillcolor="black" stroked="f" strokeweight="0">
                  <v:stroke miterlimit="83231f" joinstyle="miter"/>
                  <v:path arrowok="t" textboxrect="0,0,3340608,3152394"/>
                </v:shape>
                <v:shape id="Shape 2155" o:spid="_x0000_s1414" style="position:absolute;left:42580;width:33406;height:31523;visibility:visible;mso-wrap-style:square;v-text-anchor:top" coordsize="3340609,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" path="m,l3340609,r,3152394l,3152394r,-28956l3311652,3123438r,-3095244l,28194,,xe" fillcolor="black" stroked="f" strokeweight="0">
                  <v:stroke miterlimit="83231f" joinstyle="miter"/>
                  <v:path arrowok="t" textboxrect="0,0,3340609,3152394"/>
                </v:shape>
                <v:shape id="Shape 2156" o:spid="_x0000_s1415" style="position:absolute;left:15072;top:7063;width:8923;height:16848;visibility:visible;mso-wrap-style:square;v-text-anchor:top" coordsize="892302,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" path="m,l892302,r,1684782l,1684782,,xe" stroked="f" strokeweight="0">
                  <v:stroke miterlimit="83231f" joinstyle="miter"/>
                  <v:path arrowok="t" textboxrect="0,0,892302,1684782"/>
                </v:shape>
                <v:shape id="Shape 2157" o:spid="_x0000_s1416" style="position:absolute;left:15003;top:6995;width:4527;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" path="m,l452628,r,12954l12954,12954r,1671828l452628,1684782r,12954l,1697736,,xe" fillcolor="black" stroked="f" strokeweight="0">
                  <v:stroke miterlimit="83231f" joinstyle="miter"/>
                  <v:path arrowok="t" textboxrect="0,0,452628,1697736"/>
                </v:shape>
                <v:shape id="Shape 2158" o:spid="_x0000_s1417" style="position:absolute;left:19530;top:6995;width:4526;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" path="m,l452628,r,1697736l,1697736r,-12954l439674,1684782r,-1671828l,12954,,xe" fillcolor="black" stroked="f" strokeweight="0">
                  <v:stroke miterlimit="83231f" joinstyle="miter"/>
                  <v:path arrowok="t" textboxrect="0,0,452628,1697736"/>
                </v:shape>
                <v:rect id="Rectangle 2159" o:spid="_x0000_s1418" style="position:absolute;left:8028;top:11702;width:1920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" filled="f" stroked="f">
                  <v:textbox inset="0,0,0,0">
                    <w:txbxContent>
                      <w:p w:rsidR="00945698" w:rsidRDefault="00945698">
                        <w:pPr>
                          <w:spacing w:after="160" w:line="259" w:lineRule="auto"/>
                          <w:ind w:left="0" w:firstLine="0"/>
                        </w:pPr>
                        <w:r>
                          <w:rPr>
                            <w:sz w:val="28"/>
                          </w:rPr>
                          <w:t xml:space="preserve">A to N DESIGN AND </w:t>
                        </w:r>
                      </w:p>
                    </w:txbxContent>
                  </v:textbox>
                </v:rect>
                <v:rect id="Rectangle 2160" o:spid="_x0000_s1419" style="position:absolute;left:15295;top:13154;width:9142;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" filled="f" stroked="f">
                  <v:textbox inset="0,0,0,0">
                    <w:txbxContent>
                      <w:p w:rsidR="00945698" w:rsidRDefault="00945698">
                        <w:pPr>
                          <w:spacing w:after="160" w:line="259" w:lineRule="auto"/>
                          <w:ind w:left="0" w:firstLine="0"/>
                        </w:pPr>
                        <w:r>
                          <w:rPr>
                            <w:sz w:val="28"/>
                          </w:rPr>
                          <w:t>REVISION</w:t>
                        </w:r>
                      </w:p>
                    </w:txbxContent>
                  </v:textbox>
                </v:rect>
                <v:rect id="Rectangle 2161" o:spid="_x0000_s1420" style="position:absolute;left:19556;top:10812;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2162" o:spid="_x0000_s1421" style="position:absolute;left:28895;top:6827;width:10005;height:16848;visibility:visible;mso-wrap-style:square;v-text-anchor:top" coordsize="1000506,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" path="m,l1000506,r,1684782l,1684782,,xe" stroked="f" strokeweight="0">
                  <v:stroke miterlimit="83231f" joinstyle="miter"/>
                  <v:path arrowok="t" textboxrect="0,0,1000506,1684782"/>
                </v:shape>
                <v:shape id="Shape 2163" o:spid="_x0000_s1422" style="position:absolute;left:28849;top:6774;width:5052;height:16947;visibility:visible;mso-wrap-style:square;v-text-anchor:top" coordsize="505218,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" path="m,l505218,r,9906l9919,9906r-1,1674876l505218,1684782r,9906l,1694688,,xe" fillcolor="black" stroked="f" strokeweight="0">
                  <v:stroke miterlimit="83231f" joinstyle="miter"/>
                  <v:path arrowok="t" textboxrect="0,0,505218,1694688"/>
                </v:shape>
                <v:shape id="Shape 2164" o:spid="_x0000_s1423" style="position:absolute;left:33901;top:6774;width:5044;height:16947;visibility:visible;mso-wrap-style:square;v-text-anchor:top" coordsize="504432,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" path="m,l504432,r,1694688l,1694688r,-9906l495300,1684782r,-1674876l,9906,,xe" fillcolor="black" stroked="f" strokeweight="0">
                  <v:stroke miterlimit="83231f" joinstyle="miter"/>
                  <v:path arrowok="t" textboxrect="0,0,504432,1694688"/>
                </v:shape>
                <v:rect id="Rectangle 2165" o:spid="_x0000_s1424" style="position:absolute;left:26348;top:12786;width:1019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" filled="f" stroked="f">
                  <v:textbox inset="0,0,0,0">
                    <w:txbxContent>
                      <w:p w:rsidR="00945698" w:rsidRDefault="00945698">
                        <w:pPr>
                          <w:spacing w:after="160" w:line="259" w:lineRule="auto"/>
                          <w:ind w:left="0" w:firstLine="0"/>
                        </w:pPr>
                        <w:r>
                          <w:rPr>
                            <w:sz w:val="28"/>
                          </w:rPr>
                          <w:t>APPROVAL</w:t>
                        </w:r>
                      </w:p>
                    </w:txbxContent>
                  </v:textbox>
                </v:rect>
                <v:rect id="Rectangle 2166" o:spid="_x0000_s1425" style="position:absolute;left:31138;top:1018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32198" o:spid="_x0000_s1426" style="position:absolute;left:45864;top:6720;width:6195;height:14905;visibility:visible;mso-wrap-style:square;v-text-anchor:top" coordsize="619506,1490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" path="m,l619506,r,1490472l,1490472,,e" stroked="f" strokeweight="0">
                  <v:stroke miterlimit="83231f" joinstyle="miter"/>
                  <v:path arrowok="t" textboxrect="0,0,619506,1490472"/>
                </v:shape>
                <v:shape id="Shape 2168" o:spid="_x0000_s1427" style="position:absolute;left:45819;top:6667;width:3139;height:15004;visibility:visible;mso-wrap-style:square;v-text-anchor:top" coordsize="313944,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" path="m,l313944,r,9906l9144,9906r,1480566l313944,1490472r,9906l,1500378,,,,xe" fillcolor="black" stroked="f" strokeweight="0">
                  <v:stroke miterlimit="83231f" joinstyle="miter"/>
                  <v:path arrowok="t" textboxrect="0,0,313944,1500378"/>
                </v:shape>
                <v:shape id="Shape 2169" o:spid="_x0000_s1428" style="position:absolute;left:48958;top:6667;width:3147;height:15004;visibility:visible;mso-wrap-style:square;v-text-anchor:top" coordsize="314706,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" path="m,l314706,r,1500378l,1500378r,-9906l304800,1490472r,-1480566l,9906,,xe" fillcolor="black" stroked="f" strokeweight="0">
                  <v:stroke miterlimit="83231f" joinstyle="miter"/>
                  <v:path arrowok="t" textboxrect="0,0,314706,1500378"/>
                </v:shape>
                <v:rect id="Rectangle 2170" o:spid="_x0000_s1429" style="position:absolute;left:39312;top:10509;width:18211;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" filled="f" stroked="f">
                  <v:textbox inset="0,0,0,0">
                    <w:txbxContent>
                      <w:p w:rsidR="00945698" w:rsidRDefault="00945698">
                        <w:pPr>
                          <w:spacing w:after="160" w:line="259" w:lineRule="auto"/>
                          <w:ind w:left="0" w:firstLine="0"/>
                        </w:pPr>
                        <w:r>
                          <w:rPr>
                            <w:sz w:val="28"/>
                          </w:rPr>
                          <w:t xml:space="preserve">IMPLEMENTATION </w:t>
                        </w:r>
                      </w:p>
                    </w:txbxContent>
                  </v:textbox>
                </v:rect>
                <v:rect id="Rectangle 2171" o:spid="_x0000_s1430" style="position:absolute;left:48108;top:589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EvA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QJ/b8ITkNkvAAAA//8DAFBLAQItABQABgAIAAAAIQDb4fbL7gAAAIUBAAATAAAAAAAA&#10;AAAAAAAAAAAAAABbQ29udGVudF9UeXBlc10ueG1sUEsBAi0AFAAGAAgAAAAhAFr0LFu/AAAAFQEA&#10;AAsAAAAAAAAAAAAAAAAAHwEAAF9yZWxzLy5yZWxzUEsBAi0AFAAGAAgAAAAhAK9ES8DHAAAA3QAA&#10;AA8AAAAAAAAAAAAAAAAABwIAAGRycy9kb3ducmV2LnhtbFBLBQYAAAAAAwADALcAAAD7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2172" o:spid="_x0000_s1431" style="position:absolute;left:58704;top:7063;width:7003;height:12314;visibility:visible;mso-wrap-style:square;v-text-anchor:top" coordsize="700278,123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" path="m,l700278,r,1231392l,1231392,,xe" stroked="f" strokeweight="0">
                  <v:stroke miterlimit="83231f" joinstyle="miter"/>
                  <v:path arrowok="t" textboxrect="0,0,700278,1231392"/>
                </v:shape>
                <v:shape id="Shape 2173" o:spid="_x0000_s1432" style="position:absolute;left:58658;top:7010;width:3547;height:12413;visibility:visible;mso-wrap-style:square;v-text-anchor:top" coordsize="354718,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" path="m,l354718,r,9906l9156,9906r,1222248l354718,1232154r,9144l,1241298,,xe" fillcolor="black" stroked="f" strokeweight="0">
                  <v:stroke miterlimit="83231f" joinstyle="miter"/>
                  <v:path arrowok="t" textboxrect="0,0,354718,1241298"/>
                </v:shape>
                <v:shape id="Shape 2174" o:spid="_x0000_s1433" style="position:absolute;left:62205;top:7010;width:3547;height:12413;visibility:visible;mso-wrap-style:square;v-text-anchor:top" coordsize="354705,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" path="m,l354705,r,1241298l,1241298r,-9144l345560,1232154r,-1222248l,9906,,xe" fillcolor="black" stroked="f" strokeweight="0">
                  <v:stroke miterlimit="83231f" joinstyle="miter"/>
                  <v:path arrowok="t" textboxrect="0,0,354705,1241298"/>
                </v:shape>
                <v:rect id="Rectangle 2175" o:spid="_x0000_s1434" style="position:absolute;left:57062;top:10778;width:837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" filled="f" stroked="f">
                  <v:textbox inset="0,0,0,0">
                    <w:txbxContent>
                      <w:p w:rsidR="00945698" w:rsidRDefault="00945698">
                        <w:pPr>
                          <w:spacing w:after="160" w:line="259" w:lineRule="auto"/>
                          <w:ind w:left="0" w:firstLine="0"/>
                        </w:pPr>
                        <w:r>
                          <w:rPr>
                            <w:sz w:val="28"/>
                          </w:rPr>
                          <w:t xml:space="preserve">SERVICE </w:t>
                        </w:r>
                      </w:p>
                    </w:txbxContent>
                  </v:textbox>
                </v:rect>
                <v:rect id="Rectangle 2176" o:spid="_x0000_s1435" style="position:absolute;left:57860;top:10624;width:11245;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" filled="f" stroked="f">
                  <v:textbox inset="0,0,0,0">
                    <w:txbxContent>
                      <w:p w:rsidR="00945698" w:rsidRDefault="00945698">
                        <w:pPr>
                          <w:spacing w:after="160" w:line="259" w:lineRule="auto"/>
                          <w:ind w:left="0" w:firstLine="0"/>
                        </w:pPr>
                        <w:r>
                          <w:rPr>
                            <w:sz w:val="28"/>
                          </w:rPr>
                          <w:t>OPERATION</w:t>
                        </w:r>
                      </w:p>
                    </w:txbxContent>
                  </v:textbox>
                </v:rect>
                <v:rect id="Rectangle 2177" o:spid="_x0000_s1436" style="position:absolute;left:63173;top:7757;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2178" o:spid="_x0000_s1437" style="position:absolute;left:44858;top:22067;width:12002;height:3109;visibility:visible;mso-wrap-style:square;v-text-anchor:top" coordsize="1200150,310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" path="m,l1200150,r,310896l,310896,,xe" stroked="f" strokeweight="0">
                  <v:stroke miterlimit="83231f" joinstyle="miter"/>
                  <v:path arrowok="t" textboxrect="0,0,1200150,310896"/>
                </v:shape>
                <v:shape id="Shape 2179" o:spid="_x0000_s1438" style="position:absolute;left:4481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" path="m,l605028,r,9906l9906,9906r,301752l605028,311658r,9144l,320802,,xe" fillcolor="black" stroked="f" strokeweight="0">
                  <v:stroke miterlimit="83231f" joinstyle="miter"/>
                  <v:path arrowok="t" textboxrect="0,0,605028,320802"/>
                </v:shape>
                <v:shape id="Shape 2180" o:spid="_x0000_s1439" style="position:absolute;left:5086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" path="m,l605028,r,320802l,320802r,-9144l595122,311658r,-301752l,9906,,xe" fillcolor="black" stroked="f" strokeweight="0">
                  <v:stroke miterlimit="83231f" joinstyle="miter"/>
                  <v:path arrowok="t" textboxrect="0,0,605028,320802"/>
                </v:shape>
                <v:rect id="Rectangle 2181" o:spid="_x0000_s1440" style="position:absolute;left:45819;top:22922;width:11674;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" filled="f" stroked="f">
                  <v:textbox inset="0,0,0,0">
                    <w:txbxContent>
                      <w:p w:rsidR="00945698" w:rsidRDefault="00945698">
                        <w:pPr>
                          <w:spacing w:after="160" w:line="259" w:lineRule="auto"/>
                          <w:ind w:left="0" w:firstLine="0"/>
                        </w:pPr>
                        <w:r>
                          <w:rPr>
                            <w:sz w:val="28"/>
                          </w:rPr>
                          <w:t>INSPECTION</w:t>
                        </w:r>
                      </w:p>
                    </w:txbxContent>
                  </v:textbox>
                </v:rect>
                <v:rect id="Rectangle 2182" o:spid="_x0000_s1441" style="position:absolute;left:54597;top:23300;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" filled="f" stroked="f">
                  <v:textbox inset="0,0,0,0">
                    <w:txbxContent>
                      <w:p w:rsidR="00945698" w:rsidRDefault="00945698">
                        <w:pPr>
                          <w:spacing w:after="160" w:line="259" w:lineRule="auto"/>
                          <w:ind w:left="0" w:firstLine="0"/>
                        </w:pPr>
                        <w:r>
                          <w:rPr>
                            <w:sz w:val="20"/>
                          </w:rPr>
                          <w:t xml:space="preserve"> </w:t>
                        </w:r>
                      </w:p>
                    </w:txbxContent>
                  </v:textbox>
                </v:rect>
                <v:rect id="Rectangle 2183" o:spid="_x0000_s1442" style="position:absolute;left:54879;top:23144;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UUoxwAAAN0AAAAPAAAAZHJzL2Rvd25yZXYueG1sRI9Ba8JA&#10;FITvBf/D8oTe6kYL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DshRSjHAAAA3QAA&#10;AA8AAAAAAAAAAAAAAAAABwIAAGRycy9kb3ducmV2LnhtbFBLBQYAAAAAAwADALcAAAD7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shape id="Shape 32199" o:spid="_x0000_s1443" style="position:absolute;left:10195;top:26441;width:8001;height:3726;visibility:visible;mso-wrap-style:square;v-text-anchor:top" coordsize="800100,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" path="m,l800100,r,372618l,372618,,e" stroked="f" strokeweight="0">
                  <v:stroke miterlimit="83231f" joinstyle="miter"/>
                  <v:path arrowok="t" textboxrect="0,0,800100,372618"/>
                </v:shape>
                <v:rect id="Rectangle 2185" o:spid="_x0000_s1444" style="position:absolute;left:11109;top:27148;width:58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HjHxwAAAN0AAAAPAAAAZHJzL2Rvd25yZXYueG1sRI9Ba8JA&#10;FITvBf/D8oTe6kah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NuEeMf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20"/>
                          </w:rPr>
                          <w:t>Support</w:t>
                        </w:r>
                        <w:proofErr w:type="spellEnd"/>
                        <w:r>
                          <w:rPr>
                            <w:sz w:val="20"/>
                          </w:rPr>
                          <w:t xml:space="preserve"> </w:t>
                        </w:r>
                      </w:p>
                    </w:txbxContent>
                  </v:textbox>
                </v:rect>
                <v:rect id="Rectangle 2186" o:spid="_x0000_s1445" style="position:absolute;left:11109;top:28695;width:711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20"/>
                          </w:rPr>
                          <w:t>Processes</w:t>
                        </w:r>
                        <w:proofErr w:type="spellEnd"/>
                        <w:r>
                          <w:rPr>
                            <w:sz w:val="20"/>
                          </w:rPr>
                          <w:t xml:space="preserve"> </w:t>
                        </w:r>
                      </w:p>
                    </w:txbxContent>
                  </v:textbox>
                </v:rect>
                <v:shape id="Shape 2187" o:spid="_x0000_s1446" style="position:absolute;left:10462;top:2240;width:8176;height:3726;visibility:visible;mso-wrap-style:square;v-text-anchor:top" coordsize="817626,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" path="m,l817626,r,372618l,372618,,xe" stroked="f" strokeweight="0">
                  <v:stroke miterlimit="83231f" joinstyle="miter"/>
                  <v:path arrowok="t" textboxrect="0,0,817626,372618"/>
                </v:shape>
                <v:rect id="Rectangle 2188" o:spid="_x0000_s1447" style="position:absolute;left:11368;top:2947;width:643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" filled="f" stroked="f">
                  <v:textbox inset="0,0,0,0">
                    <w:txbxContent>
                      <w:p w:rsidR="00945698" w:rsidRDefault="00945698">
                        <w:pPr>
                          <w:spacing w:after="160" w:line="259" w:lineRule="auto"/>
                          <w:ind w:left="0" w:firstLine="0"/>
                        </w:pPr>
                        <w:r>
                          <w:rPr>
                            <w:sz w:val="20"/>
                          </w:rPr>
                          <w:t xml:space="preserve">Strategic </w:t>
                        </w:r>
                      </w:p>
                    </w:txbxContent>
                  </v:textbox>
                </v:rect>
                <v:rect id="Rectangle 2189" o:spid="_x0000_s1448" style="position:absolute;left:11368;top:4501;width:673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20"/>
                          </w:rPr>
                          <w:t>Processes</w:t>
                        </w:r>
                        <w:proofErr w:type="spellEnd"/>
                      </w:p>
                    </w:txbxContent>
                  </v:textbox>
                </v:rect>
                <v:shape id="Shape 32200" o:spid="_x0000_s1449" style="position:absolute;left:18257;top:26449;width:9167;height:3718;visibility:visible;mso-wrap-style:square;v-text-anchor:top" coordsize="91668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" path="m,l916686,r,371856l,371856,,e" stroked="f" strokeweight="0">
                  <v:stroke miterlimit="83231f" joinstyle="miter"/>
                  <v:path arrowok="t" textboxrect="0,0,916686,371856"/>
                </v:shape>
                <v:shape id="Shape 2191" o:spid="_x0000_s1450" style="position:absolute;left:18211;top:26403;width:4633;height:3810;visibility:visible;mso-wrap-style:square;v-text-anchor:top" coordsize="46329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" path="m,l463296,r,9906l9906,9906r,361188l463296,371094r,9906l,381000,,xe" fillcolor="black" stroked="f" strokeweight="0">
                  <v:stroke miterlimit="83231f" joinstyle="miter"/>
                  <v:path arrowok="t" textboxrect="0,0,463296,381000"/>
                </v:shape>
                <v:shape id="Shape 2192" o:spid="_x0000_s1451" style="position:absolute;left:22844;top:26403;width:4626;height:3810;visibility:visible;mso-wrap-style:square;v-text-anchor:top" coordsize="46253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" path="m,l462534,r,381000l,381000r,-9906l453390,371094r,-361188l,9906,,xe" fillcolor="black" stroked="f" strokeweight="0">
                  <v:stroke miterlimit="83231f" joinstyle="miter"/>
                  <v:path arrowok="t" textboxrect="0,0,462534,381000"/>
                </v:shape>
                <v:rect id="Rectangle 2193" o:spid="_x0000_s1452" style="position:absolute;left:19217;top:27209;width:664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xwAAAN0AAAAPAAAAZHJzL2Rvd25yZXYueG1sRI9Ba8JA&#10;FITvBf/D8oTe6kYL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L740/X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20"/>
                          </w:rPr>
                          <w:t>Purchase</w:t>
                        </w:r>
                        <w:proofErr w:type="spellEnd"/>
                        <w:r>
                          <w:rPr>
                            <w:sz w:val="20"/>
                          </w:rPr>
                          <w:t xml:space="preserve"> </w:t>
                        </w:r>
                      </w:p>
                    </w:txbxContent>
                  </v:textbox>
                </v:rect>
                <v:rect id="Rectangle 2194" o:spid="_x0000_s1453" style="position:absolute;left:19217;top:28755;width:92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UuBxwAAAN0AAAAPAAAAZHJzL2Rvd25yZXYueG1sRI9Ba8JA&#10;FITvBf/D8oTe6kYp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DERS4HHAAAA3QAA&#10;AA8AAAAAAAAAAAAAAAAABwIAAGRycy9kb3ducmV2LnhtbFBLBQYAAAAAAwADALcAAAD7AgAAAAA=&#10;" filled="f" stroked="f">
                  <v:textbox inset="0,0,0,0">
                    <w:txbxContent>
                      <w:p w:rsidR="00945698" w:rsidRDefault="00945698">
                        <w:pPr>
                          <w:spacing w:after="160" w:line="259" w:lineRule="auto"/>
                          <w:ind w:left="0" w:firstLine="0"/>
                        </w:pPr>
                        <w:r>
                          <w:rPr>
                            <w:sz w:val="20"/>
                          </w:rPr>
                          <w:t>Management</w:t>
                        </w:r>
                      </w:p>
                    </w:txbxContent>
                  </v:textbox>
                </v:rect>
                <v:shape id="Shape 32201" o:spid="_x0000_s1454" style="position:absolute;left:27401;top:26449;width:9639;height:3718;visibility:visible;mso-wrap-style:square;v-text-anchor:top" coordsize="96393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" path="m,l963930,r,371856l,371856,,e" stroked="f" strokeweight="0">
                  <v:stroke miterlimit="83231f" joinstyle="miter"/>
                  <v:path arrowok="t" textboxrect="0,0,963930,371856"/>
                </v:shape>
                <v:shape id="Shape 2196" o:spid="_x0000_s1455" style="position:absolute;left:27355;top:26403;width:4862;height:3810;visibility:visible;mso-wrap-style:square;v-text-anchor:top" coordsize="48615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" path="m,l486156,r,9906l9144,9906r,361188l486156,371094r,9906l,381000,,xe" fillcolor="black" stroked="f" strokeweight="0">
                  <v:stroke miterlimit="83231f" joinstyle="miter"/>
                  <v:path arrowok="t" textboxrect="0,0,486156,381000"/>
                </v:shape>
                <v:shape id="Shape 2197" o:spid="_x0000_s1456" style="position:absolute;left:32217;top:26403;width:4869;height:3810;visibility:visible;mso-wrap-style:square;v-text-anchor:top" coordsize="486918,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" path="m,l486918,r,381000l,381000r,-9906l477012,371094r,-361188l,9906,,xe" fillcolor="black" stroked="f" strokeweight="0">
                  <v:stroke miterlimit="83231f" joinstyle="miter"/>
                  <v:path arrowok="t" textboxrect="0,0,486918,381000"/>
                </v:shape>
                <v:rect id="Rectangle 2198" o:spid="_x0000_s1457" style="position:absolute;left:28353;top:27209;width:104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" filled="f" stroked="f">
                  <v:textbox inset="0,0,0,0">
                    <w:txbxContent>
                      <w:p w:rsidR="00945698" w:rsidRDefault="00945698">
                        <w:pPr>
                          <w:spacing w:after="160" w:line="259" w:lineRule="auto"/>
                          <w:ind w:left="0" w:firstLine="0"/>
                        </w:pPr>
                        <w:proofErr w:type="spellStart"/>
                        <w:r>
                          <w:rPr>
                            <w:sz w:val="20"/>
                          </w:rPr>
                          <w:t>Maintenance</w:t>
                        </w:r>
                        <w:proofErr w:type="spellEnd"/>
                        <w:r>
                          <w:rPr>
                            <w:sz w:val="20"/>
                          </w:rPr>
                          <w:t xml:space="preserve"> / </w:t>
                        </w:r>
                      </w:p>
                    </w:txbxContent>
                  </v:textbox>
                </v:rect>
                <v:rect id="Rectangle 2199" o:spid="_x0000_s1458" style="position:absolute;left:28353;top:28755;width:90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20"/>
                          </w:rPr>
                          <w:t>Replacement</w:t>
                        </w:r>
                        <w:proofErr w:type="spellEnd"/>
                      </w:p>
                    </w:txbxContent>
                  </v:textbox>
                </v:rect>
                <v:shape id="Shape 2200" o:spid="_x0000_s1459" style="position:absolute;left:37002;top:26479;width:6637;height:3711;visibility:visible;mso-wrap-style:square;v-text-anchor:top" coordsize="6637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" path="m,l663702,r,371094l,371094,,xe" stroked="f" strokeweight="0">
                  <v:stroke miterlimit="83231f" joinstyle="miter"/>
                  <v:path arrowok="t" textboxrect="0,0,663702,371094"/>
                </v:shape>
                <v:shape id="Shape 2201" o:spid="_x0000_s1460" style="position:absolute;left:36957;top:26426;width:3360;height:3810;visibility:visible;mso-wrap-style:square;v-text-anchor:top" coordsize="33604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" path="m,l336042,r,9906l9144,9906r,361950l336042,371856r,9144l,381000,,xe" fillcolor="black" stroked="f" strokeweight="0">
                  <v:stroke miterlimit="83231f" joinstyle="miter"/>
                  <v:path arrowok="t" textboxrect="0,0,336042,381000"/>
                </v:shape>
                <v:shape id="Shape 2202" o:spid="_x0000_s1461" style="position:absolute;left:40317;top:26426;width:3368;height:3810;visibility:visible;mso-wrap-style:square;v-text-anchor:top" coordsize="33680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" path="m,l336804,r,381000l,381000r,-9144l326898,371856r,-361950l,9906,,xe" fillcolor="black" stroked="f" strokeweight="0">
                  <v:stroke miterlimit="83231f" joinstyle="miter"/>
                  <v:path arrowok="t" textboxrect="0,0,336804,381000"/>
                </v:shape>
                <v:rect id="Rectangle 2203" o:spid="_x0000_s1462" style="position:absolute;left:37962;top:27231;width:36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ycOxQAAAN0AAAAPAAAAZHJzL2Rvd25yZXYueG1sRI9Pi8Iw&#10;FMTvgt8hPGFvmlph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CN1ycOxQAAAN0AAAAP&#10;AAAAAAAAAAAAAAAAAAcCAABkcnMvZG93bnJldi54bWxQSwUGAAAAAAMAAwC3AAAA+QIAAAAA&#10;" filled="f" stroked="f">
                  <v:textbox inset="0,0,0,0">
                    <w:txbxContent>
                      <w:p w:rsidR="00945698" w:rsidRDefault="00945698">
                        <w:pPr>
                          <w:spacing w:after="160" w:line="259" w:lineRule="auto"/>
                          <w:ind w:left="0" w:firstLine="0"/>
                        </w:pPr>
                        <w:r>
                          <w:rPr>
                            <w:sz w:val="20"/>
                          </w:rPr>
                          <w:t xml:space="preserve">Data </w:t>
                        </w:r>
                      </w:p>
                    </w:txbxContent>
                  </v:textbox>
                </v:rect>
                <v:rect id="Rectangle 2204" o:spid="_x0000_s1463" style="position:absolute;left:37962;top:28778;width:323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96xQAAAN0AAAAPAAAAZHJzL2Rvd25yZXYueG1sRI9Pi8Iw&#10;FMTvgt8hPGFvmlpk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ACPr96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20"/>
                          </w:rPr>
                          <w:t>Base</w:t>
                        </w:r>
                        <w:proofErr w:type="spellEnd"/>
                      </w:p>
                    </w:txbxContent>
                  </v:textbox>
                </v:rect>
                <v:shape id="Shape 32202" o:spid="_x0000_s1464" style="position:absolute;left:43624;top:26479;width:7795;height:3711;visibility:visible;mso-wrap-style:square;v-text-anchor:top" coordsize="77952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" path="m,l779526,r,371094l,371094,,e" stroked="f" strokeweight="0">
                  <v:stroke miterlimit="83231f" joinstyle="miter"/>
                  <v:path arrowok="t" textboxrect="0,0,779526,371094"/>
                </v:shape>
                <v:shape id="Shape 2206" o:spid="_x0000_s1465" style="position:absolute;left:43571;top:26426;width:3951;height:3810;visibility:visible;mso-wrap-style:square;v-text-anchor:top" coordsize="39509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" path="m,l395097,r,9906l9906,9906r,361950l395097,371856r,9144l,381000,,xe" fillcolor="black" stroked="f" strokeweight="0">
                  <v:stroke miterlimit="83231f" joinstyle="miter"/>
                  <v:path arrowok="t" textboxrect="0,0,395097,381000"/>
                </v:shape>
                <v:shape id="Shape 2207" o:spid="_x0000_s1466" style="position:absolute;left:47522;top:26426;width:3943;height:3810;visibility:visible;mso-wrap-style:square;v-text-anchor:top" coordsize="39433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" path="m,l394335,r,381000l,381000r,-9144l385191,371856r,-361950l,9906,,xe" fillcolor="black" stroked="f" strokeweight="0">
                  <v:stroke miterlimit="83231f" joinstyle="miter"/>
                  <v:path arrowok="t" textboxrect="0,0,394335,381000"/>
                </v:shape>
                <v:rect id="Rectangle 2208" o:spid="_x0000_s1467" style="position:absolute;left:44584;top:27231;width:44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20"/>
                          </w:rPr>
                          <w:t>Cost</w:t>
                        </w:r>
                        <w:proofErr w:type="spellEnd"/>
                        <w:r>
                          <w:rPr>
                            <w:sz w:val="20"/>
                          </w:rPr>
                          <w:t xml:space="preserve"> / </w:t>
                        </w:r>
                      </w:p>
                    </w:txbxContent>
                  </v:textbox>
                </v:rect>
                <v:rect id="Rectangle 2209" o:spid="_x0000_s1468" style="position:absolute;left:44584;top:28778;width:77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" filled="f" stroked="f">
                  <v:textbox inset="0,0,0,0">
                    <w:txbxContent>
                      <w:p w:rsidR="00945698" w:rsidRDefault="00945698">
                        <w:pPr>
                          <w:spacing w:after="160" w:line="259" w:lineRule="auto"/>
                          <w:ind w:left="0" w:firstLine="0"/>
                        </w:pPr>
                        <w:r>
                          <w:rPr>
                            <w:sz w:val="20"/>
                          </w:rPr>
                          <w:t>Accounting</w:t>
                        </w:r>
                      </w:p>
                    </w:txbxContent>
                  </v:textbox>
                </v:rect>
                <v:shape id="Shape 32203" o:spid="_x0000_s1469" style="position:absolute;left:51480;top:26479;width:7986;height:3711;visibility:visible;mso-wrap-style:square;v-text-anchor:top" coordsize="79857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" path="m,l798576,r,371094l,371094,,e" stroked="f" strokeweight="0">
                  <v:stroke miterlimit="83231f" joinstyle="miter"/>
                  <v:path arrowok="t" textboxrect="0,0,798576,371094"/>
                </v:shape>
                <v:shape id="Shape 2211" o:spid="_x0000_s1470" style="position:absolute;left:51435;top:26426;width:4034;height:3810;visibility:visible;mso-wrap-style:square;v-text-anchor:top" coordsize="4034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" path="m,l403479,r,9906l9144,9906r,361950l403479,371856r,9144l,381000,,xe" fillcolor="black" stroked="f" strokeweight="0">
                  <v:stroke miterlimit="83231f" joinstyle="miter"/>
                  <v:path arrowok="t" textboxrect="0,0,403479,381000"/>
                </v:shape>
                <v:shape id="Shape 2212" o:spid="_x0000_s1471" style="position:absolute;left:55469;top:26426;width:4043;height:3810;visibility:visible;mso-wrap-style:square;v-text-anchor:top" coordsize="40424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" path="m,l404241,r,381000l,381000r,-9144l394335,371856r,-361950l,9906,,xe" fillcolor="black" stroked="f" strokeweight="0">
                  <v:stroke miterlimit="83231f" joinstyle="miter"/>
                  <v:path arrowok="t" textboxrect="0,0,404241,381000"/>
                </v:shape>
                <v:rect id="Rectangle 2213" o:spid="_x0000_s1472" style="position:absolute;left:52440;top:27231;width:392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rHTxQAAAN0AAAAPAAAAZHJzL2Rvd25yZXYueG1sRI9Pi8Iw&#10;FMTvwn6H8Ba8aWoF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AIDrHTxQAAAN0AAAAP&#10;AAAAAAAAAAAAAAAAAAcCAABkcnMvZG93bnJldi54bWxQSwUGAAAAAAMAAwC3AAAA+QIAAAAA&#10;" filled="f" stroked="f">
                  <v:textbox inset="0,0,0,0">
                    <w:txbxContent>
                      <w:p w:rsidR="00945698" w:rsidRDefault="00945698">
                        <w:pPr>
                          <w:spacing w:after="160" w:line="259" w:lineRule="auto"/>
                          <w:ind w:left="0" w:firstLine="0"/>
                        </w:pPr>
                        <w:r>
                          <w:rPr>
                            <w:sz w:val="20"/>
                          </w:rPr>
                          <w:t xml:space="preserve">Legal </w:t>
                        </w:r>
                      </w:p>
                    </w:txbxContent>
                  </v:textbox>
                </v:rect>
                <v:rect id="Rectangle 2214" o:spid="_x0000_s1473" style="position:absolute;left:52440;top:28778;width:754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ymnxQAAAN0AAAAPAAAAZHJzL2Rvd25yZXYueG1sRI9Pi8Iw&#10;FMTvwn6H8Ba8aWoR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CH5ymn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20"/>
                          </w:rPr>
                          <w:t>Assessmen</w:t>
                        </w:r>
                        <w:proofErr w:type="spellEnd"/>
                      </w:p>
                    </w:txbxContent>
                  </v:textbox>
                </v:rect>
                <v:shape id="Shape 32204" o:spid="_x0000_s1474" style="position:absolute;left:58834;top:26479;width:7780;height:3711;visibility:visible;mso-wrap-style:square;v-text-anchor:top" coordsize="7780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" path="m,l778002,r,371094l,371094,,e" stroked="f" strokeweight="0">
                  <v:stroke miterlimit="83231f" joinstyle="miter"/>
                  <v:path arrowok="t" textboxrect="0,0,778002,371094"/>
                </v:shape>
                <v:shape id="Shape 2216" o:spid="_x0000_s1475" style="position:absolute;left:58788;top:26426;width:3935;height:3810;visibility:visible;mso-wrap-style:square;v-text-anchor:top" coordsize="3935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" path="m,l393579,r,9906l9157,9906r,361950l393579,371856r,9144l,381000,,xe" fillcolor="black" stroked="f" strokeweight="0">
                  <v:stroke miterlimit="83231f" joinstyle="miter"/>
                  <v:path arrowok="t" textboxrect="0,0,393579,381000"/>
                </v:shape>
                <v:shape id="Shape 2217" o:spid="_x0000_s1476" style="position:absolute;left:62723;top:26426;width:3936;height:3810;visibility:visible;mso-wrap-style:square;v-text-anchor:top" coordsize="39356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" path="m,l393567,r,381000l,381000r,-9144l384423,371856r,-361950l,9906,,xe" fillcolor="black" stroked="f" strokeweight="0">
                  <v:stroke miterlimit="83231f" joinstyle="miter"/>
                  <v:path arrowok="t" textboxrect="0,0,393567,381000"/>
                </v:shape>
                <v:rect id="Rectangle 2218" o:spid="_x0000_s1477" style="position:absolute;left:59786;top:27231;width:72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20"/>
                          </w:rPr>
                          <w:t>Personnel</w:t>
                        </w:r>
                        <w:proofErr w:type="spellEnd"/>
                        <w:r>
                          <w:rPr>
                            <w:sz w:val="20"/>
                          </w:rPr>
                          <w:t xml:space="preserve"> </w:t>
                        </w:r>
                      </w:p>
                    </w:txbxContent>
                  </v:textbox>
                </v:rect>
                <v:rect id="Rectangle 2219" o:spid="_x0000_s1478" style="position:absolute;left:59786;top:28778;width:557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" filled="f" stroked="f">
                  <v:textbox inset="0,0,0,0">
                    <w:txbxContent>
                      <w:p w:rsidR="00945698" w:rsidRDefault="00945698">
                        <w:pPr>
                          <w:spacing w:after="160" w:line="259" w:lineRule="auto"/>
                          <w:ind w:left="0" w:firstLine="0"/>
                        </w:pPr>
                        <w:r>
                          <w:rPr>
                            <w:sz w:val="20"/>
                          </w:rPr>
                          <w:t>Training</w:t>
                        </w:r>
                      </w:p>
                    </w:txbxContent>
                  </v:textbox>
                </v:rect>
                <v:shape id="Shape 32205" o:spid="_x0000_s1479" style="position:absolute;left:66613;top:26479;width:7979;height:3711;visibility:visible;mso-wrap-style:square;v-text-anchor:top" coordsize="797814,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" path="m,l797814,r,371094l,371094,,e" stroked="f" strokeweight="0">
                  <v:stroke miterlimit="83231f" joinstyle="miter"/>
                  <v:path arrowok="t" textboxrect="0,0,797814,371094"/>
                </v:shape>
                <v:shape id="Shape 2221" o:spid="_x0000_s1480" style="position:absolute;left:66568;top:26426;width:4035;height:3810;visibility:visible;mso-wrap-style:square;v-text-anchor:top" coordsize="40348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" path="m,l403485,r,9906l9144,9906r,361950l403485,371856r,9144l,381000,,xe" fillcolor="black" stroked="f" strokeweight="0">
                  <v:stroke miterlimit="83231f" joinstyle="miter"/>
                  <v:path arrowok="t" textboxrect="0,0,403485,381000"/>
                </v:shape>
                <v:shape id="Shape 2222" o:spid="_x0000_s1481" style="position:absolute;left:70603;top:26426;width:4034;height:3810;visibility:visible;mso-wrap-style:square;v-text-anchor:top" coordsize="40347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" path="m,l403472,r,381000l,381000r,-9144l394341,371856r,-361950l,9906,,xe" fillcolor="black" stroked="f" strokeweight="0">
                  <v:stroke miterlimit="83231f" joinstyle="miter"/>
                  <v:path arrowok="t" textboxrect="0,0,403472,381000"/>
                </v:shape>
                <v:rect id="Rectangle 2223" o:spid="_x0000_s1482" style="position:absolute;left:67574;top:27231;width:605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ntuxQAAAN0AAAAPAAAAZHJzL2Rvd25yZXYueG1sRI9Pi8Iw&#10;FMTvwn6H8Ba8aWoX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DGYntu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20"/>
                          </w:rPr>
                          <w:t>Survey</w:t>
                        </w:r>
                        <w:proofErr w:type="spellEnd"/>
                        <w:r>
                          <w:rPr>
                            <w:sz w:val="20"/>
                          </w:rPr>
                          <w:t xml:space="preserve"> / </w:t>
                        </w:r>
                      </w:p>
                    </w:txbxContent>
                  </v:textbox>
                </v:rect>
                <v:rect id="Rectangle 2224" o:spid="_x0000_s1483" style="position:absolute;left:67574;top:28778;width:550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MaxQAAAN0AAAAPAAAAZHJzL2Rvd25yZXYueG1sRI9Pi8Iw&#10;FMTvwn6H8Ba8aWpZ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BJi+MaxQAAAN0AAAAP&#10;AAAAAAAAAAAAAAAAAAcCAABkcnMvZG93bnJldi54bWxQSwUGAAAAAAMAAwC3AAAA+QIAAAAA&#10;" filled="f" stroked="f">
                  <v:textbox inset="0,0,0,0">
                    <w:txbxContent>
                      <w:p w:rsidR="00945698" w:rsidRDefault="00945698">
                        <w:pPr>
                          <w:spacing w:after="160" w:line="259" w:lineRule="auto"/>
                          <w:ind w:left="0" w:firstLine="0"/>
                        </w:pPr>
                        <w:r>
                          <w:rPr>
                            <w:sz w:val="20"/>
                          </w:rPr>
                          <w:t>Records</w:t>
                        </w:r>
                      </w:p>
                    </w:txbxContent>
                  </v:textbox>
                </v:rect>
                <v:shape id="Shape 32206" o:spid="_x0000_s1484" style="position:absolute;left:18638;top:2186;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" path="m,l701802,r,371856l,371856,,e" stroked="f" strokeweight="0">
                  <v:stroke miterlimit="83231f" joinstyle="miter"/>
                  <v:path arrowok="t" textboxrect="0,0,701802,371856"/>
                </v:shape>
                <v:shape id="Shape 2226" o:spid="_x0000_s1485" style="position:absolute;left:18585;top:2141;width:3558;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" path="m,l355854,r,9144l9906,9144r,361950l355854,371094r,9906l,381000,,xe" fillcolor="black" stroked="f" strokeweight="0">
                  <v:stroke miterlimit="83231f" joinstyle="miter"/>
                  <v:path arrowok="t" textboxrect="0,0,355854,381000"/>
                </v:shape>
                <v:shape id="Shape 2227" o:spid="_x0000_s1486" style="position:absolute;left:22143;top:2141;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" path="m,l355854,r,381000l,381000r,-9906l345948,371094r,-361950l,9144,,xe" fillcolor="black" stroked="f" strokeweight="0">
                  <v:stroke miterlimit="83231f" joinstyle="miter"/>
                  <v:path arrowok="t" textboxrect="0,0,355854,381000"/>
                </v:shape>
                <v:rect id="Rectangle 2228" o:spid="_x0000_s1487" style="position:absolute;left:19590;top:2939;width:58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" filled="f" stroked="f">
                  <v:textbox inset="0,0,0,0">
                    <w:txbxContent>
                      <w:p w:rsidR="00945698" w:rsidRDefault="00945698">
                        <w:pPr>
                          <w:spacing w:after="160" w:line="259" w:lineRule="auto"/>
                          <w:ind w:left="0" w:firstLine="0"/>
                        </w:pPr>
                        <w:r>
                          <w:rPr>
                            <w:sz w:val="20"/>
                          </w:rPr>
                          <w:t xml:space="preserve">General </w:t>
                        </w:r>
                      </w:p>
                    </w:txbxContent>
                  </v:textbox>
                </v:rect>
                <v:rect id="Rectangle 2229" o:spid="_x0000_s1488" style="position:absolute;left:19590;top:4493;width:388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20"/>
                          </w:rPr>
                          <w:t>Study</w:t>
                        </w:r>
                        <w:proofErr w:type="spellEnd"/>
                      </w:p>
                    </w:txbxContent>
                  </v:textbox>
                </v:rect>
                <v:shape id="Shape 32207" o:spid="_x0000_s1489" style="position:absolute;left:25603;top:2247;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" path="m,l701802,r,371856l,371856,,e" stroked="f" strokeweight="0">
                  <v:stroke miterlimit="83231f" joinstyle="miter"/>
                  <v:path arrowok="t" textboxrect="0,0,701802,371856"/>
                </v:shape>
                <v:shape id="Shape 2231" o:spid="_x0000_s1490" style="position:absolute;left:25557;top:2202;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" path="m,l355854,r,9906l9906,9906r,361950l355854,371856r,9144l,381000,,xe" fillcolor="black" stroked="f" strokeweight="0">
                  <v:stroke miterlimit="83231f" joinstyle="miter"/>
                  <v:path arrowok="t" textboxrect="0,0,355854,381000"/>
                </v:shape>
                <v:shape id="Shape 2232" o:spid="_x0000_s1491" style="position:absolute;left:29116;top:2202;width:3550;height:3810;visibility:visible;mso-wrap-style:square;v-text-anchor:top" coordsize="35509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" path="m,l355092,r,381000l,381000r,-9144l345948,371856r,-361950l,9906,,xe" fillcolor="black" stroked="f" strokeweight="0">
                  <v:stroke miterlimit="83231f" joinstyle="miter"/>
                  <v:path arrowok="t" textboxrect="0,0,355092,381000"/>
                </v:shape>
                <v:rect id="Rectangle 2233" o:spid="_x0000_s1492" style="position:absolute;left:26563;top:3008;width:630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2z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EO77bPHAAAA3QAA&#10;AA8AAAAAAAAAAAAAAAAABwIAAGRycy9kb3ducmV2LnhtbFBLBQYAAAAAAwADALcAAAD7AgAAAAA=&#10;" filled="f" stroked="f">
                  <v:textbox inset="0,0,0,0">
                    <w:txbxContent>
                      <w:p w:rsidR="00945698" w:rsidRDefault="00945698">
                        <w:pPr>
                          <w:spacing w:after="160" w:line="259" w:lineRule="auto"/>
                          <w:ind w:left="0" w:firstLine="0"/>
                        </w:pPr>
                        <w:r>
                          <w:rPr>
                            <w:sz w:val="20"/>
                          </w:rPr>
                          <w:t xml:space="preserve">Planning </w:t>
                        </w:r>
                      </w:p>
                    </w:txbxContent>
                  </v:textbox>
                </v:rect>
                <v:rect id="Rectangle 2234" o:spid="_x0000_s1493" style="position:absolute;left:26563;top:4554;width:571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20"/>
                          </w:rPr>
                          <w:t>Strategy</w:t>
                        </w:r>
                        <w:proofErr w:type="spellEnd"/>
                      </w:p>
                    </w:txbxContent>
                  </v:textbox>
                </v:rect>
                <v:shape id="Shape 32208" o:spid="_x0000_s1494" style="position:absolute;left:32529;top:2217;width:8824;height:3718;visibility:visible;mso-wrap-style:square;v-text-anchor:top" coordsize="88239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" path="m,l882396,r,371856l,371856,,e" stroked="f" strokeweight="0">
                  <v:stroke miterlimit="83231f" joinstyle="miter"/>
                  <v:path arrowok="t" textboxrect="0,0,882396,371856"/>
                </v:shape>
                <v:shape id="Shape 2236" o:spid="_x0000_s1495" style="position:absolute;left:32476;top:2171;width:4465;height:3810;visibility:visible;mso-wrap-style:square;v-text-anchor:top" coordsize="44653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" path="m,l446532,r,9144l9906,9144r,361950l446532,371094r,9906l,381000,,xe" fillcolor="black" stroked="f" strokeweight="0">
                  <v:stroke miterlimit="83231f" joinstyle="miter"/>
                  <v:path arrowok="t" textboxrect="0,0,446532,381000"/>
                </v:shape>
                <v:shape id="Shape 2237" o:spid="_x0000_s1496" style="position:absolute;left:36941;top:2171;width:4458;height:3810;visibility:visible;mso-wrap-style:square;v-text-anchor:top" coordsize="44577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" path="m,l445770,r,381000l,381000r,-9906l436626,371094r,-361950l,9144,,xe" fillcolor="black" stroked="f" strokeweight="0">
                  <v:stroke miterlimit="83231f" joinstyle="miter"/>
                  <v:path arrowok="t" textboxrect="0,0,445770,381000"/>
                </v:shape>
                <v:rect id="Rectangle 2238" o:spid="_x0000_s1497" style="position:absolute;left:33482;top:2977;width:87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3/CwwAAAN0AAAAPAAAAZHJzL2Rvd25yZXYueG1sRE/LisIw&#10;FN0P+A/hCu7GdC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TR9/ws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20"/>
                          </w:rPr>
                          <w:t>Standards</w:t>
                        </w:r>
                        <w:proofErr w:type="spellEnd"/>
                        <w:r>
                          <w:rPr>
                            <w:sz w:val="20"/>
                          </w:rPr>
                          <w:t xml:space="preserve"> &amp; </w:t>
                        </w:r>
                      </w:p>
                    </w:txbxContent>
                  </v:textbox>
                </v:rect>
                <v:rect id="Rectangle 2239" o:spid="_x0000_s1498" style="position:absolute;left:33482;top:4524;width:867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20"/>
                          </w:rPr>
                          <w:t>Recommend</w:t>
                        </w:r>
                        <w:proofErr w:type="spellEnd"/>
                      </w:p>
                    </w:txbxContent>
                  </v:textbox>
                </v:rect>
                <v:shape id="Shape 32209" o:spid="_x0000_s1499" style="position:absolute;left:41338;top:2247;width:9525;height:3719;visibility:visible;mso-wrap-style:square;v-text-anchor:top" coordsize="95250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" path="m,l952500,r,371856l,371856,,e" stroked="f" strokeweight="0">
                  <v:stroke miterlimit="83231f" joinstyle="miter"/>
                  <v:path arrowok="t" textboxrect="0,0,952500,371856"/>
                </v:shape>
                <v:shape id="Shape 2241" o:spid="_x0000_s1500" style="position:absolute;left:41292;top:2202;width:4809;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" path="m,l480822,r,9906l9144,9906r,361950l480822,371856r,9144l,381000,,xe" fillcolor="black" stroked="f" strokeweight="0">
                  <v:stroke miterlimit="83231f" joinstyle="miter"/>
                  <v:path arrowok="t" textboxrect="0,0,480822,381000"/>
                </v:shape>
                <v:shape id="Shape 2242" o:spid="_x0000_s1501" style="position:absolute;left:46101;top:2202;width:4808;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" path="m,l480822,r,381000l,381000r,-9144l471678,371856r,-361950l,9906,,xe" fillcolor="black" stroked="f" strokeweight="0">
                  <v:stroke miterlimit="83231f" joinstyle="miter"/>
                  <v:path arrowok="t" textboxrect="0,0,480822,381000"/>
                </v:shape>
                <v:rect id="Rectangle 2243" o:spid="_x0000_s1502" style="position:absolute;left:42298;top:3008;width:96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" filled="f" stroked="f">
                  <v:textbox inset="0,0,0,0">
                    <w:txbxContent>
                      <w:p w:rsidR="00945698" w:rsidRDefault="00945698">
                        <w:pPr>
                          <w:spacing w:after="160" w:line="259" w:lineRule="auto"/>
                          <w:ind w:left="0" w:firstLine="0"/>
                        </w:pPr>
                        <w:r>
                          <w:rPr>
                            <w:sz w:val="20"/>
                          </w:rPr>
                          <w:t xml:space="preserve">Management </w:t>
                        </w:r>
                      </w:p>
                    </w:txbxContent>
                  </v:textbox>
                </v:rect>
                <v:rect id="Rectangle 2244" o:spid="_x0000_s1503" style="position:absolute;left:42298;top:4554;width:511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Aa6xwAAAN0AAAAPAAAAZHJzL2Rvd25yZXYueG1sRI9Pa8JA&#10;FMTvhX6H5RW81U1D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JRUBrrHAAAA3QAA&#10;AA8AAAAAAAAAAAAAAAAABwIAAGRycy9kb3ducmV2LnhtbFBLBQYAAAAAAwADALcAAAD7AgAAAAA=&#10;" filled="f" stroked="f">
                  <v:textbox inset="0,0,0,0">
                    <w:txbxContent>
                      <w:p w:rsidR="00945698" w:rsidRDefault="00945698">
                        <w:pPr>
                          <w:spacing w:after="160" w:line="259" w:lineRule="auto"/>
                          <w:ind w:left="0" w:firstLine="0"/>
                        </w:pPr>
                        <w:r>
                          <w:rPr>
                            <w:sz w:val="20"/>
                          </w:rPr>
                          <w:t>Control</w:t>
                        </w:r>
                      </w:p>
                    </w:txbxContent>
                  </v:textbox>
                </v:rect>
                <v:shape id="Shape 32210" o:spid="_x0000_s1504" style="position:absolute;left:50863;top:2247;width:10424;height:3719;visibility:visible;mso-wrap-style:square;v-text-anchor:top" coordsize="104241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" path="m,l1042416,r,371856l,371856,,e" stroked="f" strokeweight="0">
                  <v:stroke miterlimit="83231f" joinstyle="miter"/>
                  <v:path arrowok="t" textboxrect="0,0,1042416,371856"/>
                </v:shape>
                <v:shape id="Shape 2246" o:spid="_x0000_s1505" style="position:absolute;left:50817;top:2202;width:5258;height:3810;visibility:visible;mso-wrap-style:square;v-text-anchor:top" coordsize="52577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" path="m,l525774,r,9906l9144,9906r,361950l525774,371856r,9144l,381000,,xe" fillcolor="black" stroked="f" strokeweight="0">
                  <v:stroke miterlimit="83231f" joinstyle="miter"/>
                  <v:path arrowok="t" textboxrect="0,0,525774,381000"/>
                </v:shape>
                <v:shape id="Shape 2247" o:spid="_x0000_s1506" style="position:absolute;left:56075;top:2202;width:5258;height:3810;visibility:visible;mso-wrap-style:square;v-text-anchor:top" coordsize="52578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" path="m,l525787,r,381000l,381000r,-9144l516630,371856r,-361950l,9906,,xe" fillcolor="black" stroked="f" strokeweight="0">
                  <v:stroke miterlimit="83231f" joinstyle="miter"/>
                  <v:path arrowok="t" textboxrect="0,0,525787,381000"/>
                </v:shape>
                <v:rect id="Rectangle 2248" o:spid="_x0000_s1507" style="position:absolute;left:51823;top:3015;width:1129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Qy/wwAAAN0AAAAPAAAAZHJzL2Rvd25yZXYueG1sRE/LisIw&#10;FN0P+A/hCu7GdI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FRkMv8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20"/>
                          </w:rPr>
                          <w:t>Communication</w:t>
                        </w:r>
                        <w:proofErr w:type="spellEnd"/>
                        <w:r>
                          <w:rPr>
                            <w:sz w:val="20"/>
                          </w:rPr>
                          <w:t xml:space="preserve"> </w:t>
                        </w:r>
                      </w:p>
                    </w:txbxContent>
                  </v:textbox>
                </v:rect>
                <v:shape id="Shape 2249" o:spid="_x0000_s1508" style="position:absolute;left:61287;top:2247;width:9190;height:3719;visibility:visible;mso-wrap-style:square;v-text-anchor:top" coordsize="91897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" path="m,l918972,r,371856l,371856,,xe" stroked="f" strokeweight="0">
                  <v:stroke miterlimit="83231f" joinstyle="miter"/>
                  <v:path arrowok="t" textboxrect="0,0,918972,371856"/>
                </v:shape>
                <v:shape id="Shape 2250" o:spid="_x0000_s1509" style="position:absolute;left:61241;top:2202;width:4641;height:3810;visibility:visible;mso-wrap-style:square;v-text-anchor:top" coordsize="46407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" path="m,l464071,r,9906l9157,9906r,361950l464071,371856r,9144l,381000,,xe" fillcolor="black" stroked="f" strokeweight="0">
                  <v:stroke miterlimit="83231f" joinstyle="miter"/>
                  <v:path arrowok="t" textboxrect="0,0,464071,381000"/>
                </v:shape>
                <v:shape id="Shape 2251" o:spid="_x0000_s1510" style="position:absolute;left:65882;top:2202;width:4640;height:3810;visibility:visible;mso-wrap-style:square;v-text-anchor:top" coordsize="46404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" path="m,l464045,r,381000l,381000r,-9144l454914,371856r,-361950l,9906,,xe" fillcolor="black" stroked="f" strokeweight="0">
                  <v:stroke miterlimit="83231f" joinstyle="miter"/>
                  <v:path arrowok="t" textboxrect="0,0,464045,381000"/>
                </v:shape>
                <v:rect id="Rectangle 2252" o:spid="_x0000_s1511" style="position:absolute;left:62240;top:3015;width:876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20"/>
                          </w:rPr>
                          <w:t>Participation</w:t>
                        </w:r>
                        <w:proofErr w:type="spellEnd"/>
                      </w:p>
                    </w:txbxContent>
                  </v:textbox>
                </v:rect>
                <w10:anchorlock/>
              </v:group>
            </w:pict>
          </mc:Fallback>
        </mc:AlternateContent>
      </w:r>
    </w:p>
    <w:p w14:paraId="7A6FAE49" w14:textId="77777777" w:rsidR="00B21364" w:rsidRDefault="00945698">
      <w:pPr>
        <w:spacing w:after="246" w:line="259" w:lineRule="auto"/>
        <w:ind w:left="0" w:firstLine="0"/>
        <w:jc w:val="right"/>
      </w:pPr>
      <w:r>
        <w:lastRenderedPageBreak/>
        <w:t xml:space="preserve"> </w:t>
      </w:r>
    </w:p>
    <w:p w14:paraId="297E2A8B" w14:textId="77777777" w:rsidR="00B21364" w:rsidRPr="00945698" w:rsidRDefault="00945698">
      <w:pPr>
        <w:tabs>
          <w:tab w:val="center" w:pos="5665"/>
          <w:tab w:val="center" w:pos="8348"/>
        </w:tabs>
        <w:spacing w:after="385" w:line="259" w:lineRule="auto"/>
        <w:ind w:left="0" w:firstLine="0"/>
        <w:rPr>
          <w:lang w:val="en-US"/>
        </w:rPr>
      </w:pPr>
      <w:r>
        <w:tab/>
      </w:r>
      <w:r w:rsidRPr="00945698">
        <w:rPr>
          <w:b/>
          <w:i/>
          <w:u w:val="single" w:color="000000"/>
          <w:lang w:val="en-US"/>
        </w:rPr>
        <w:t>Figure 5</w:t>
      </w:r>
      <w:r w:rsidRPr="00945698">
        <w:rPr>
          <w:rFonts w:ascii="Arial" w:eastAsia="Arial" w:hAnsi="Arial" w:cs="Arial"/>
          <w:b/>
          <w:i/>
          <w:lang w:val="en-US"/>
        </w:rPr>
        <w:t xml:space="preserve"> </w:t>
      </w:r>
      <w:r w:rsidRPr="00945698">
        <w:rPr>
          <w:rFonts w:ascii="Arial" w:eastAsia="Arial" w:hAnsi="Arial" w:cs="Arial"/>
          <w:b/>
          <w:i/>
          <w:lang w:val="en-US"/>
        </w:rPr>
        <w:tab/>
      </w:r>
      <w:r w:rsidRPr="00945698">
        <w:rPr>
          <w:b/>
          <w:i/>
          <w:sz w:val="20"/>
          <w:u w:val="single" w:color="000000"/>
          <w:lang w:val="en-US"/>
        </w:rPr>
        <w:t>Normative, Regulating and Reference Framework</w:t>
      </w:r>
    </w:p>
    <w:p w14:paraId="6832F26E" w14:textId="77777777" w:rsidR="00B21364" w:rsidRPr="00945698" w:rsidRDefault="00945698">
      <w:pPr>
        <w:spacing w:after="0" w:line="259" w:lineRule="auto"/>
        <w:ind w:left="0" w:firstLine="0"/>
        <w:rPr>
          <w:lang w:val="en-US"/>
        </w:rPr>
      </w:pPr>
      <w:r w:rsidRPr="00945698">
        <w:rPr>
          <w:sz w:val="20"/>
          <w:lang w:val="en-US"/>
        </w:rPr>
        <w:t xml:space="preserve"> </w:t>
      </w:r>
    </w:p>
    <w:p w14:paraId="058B614C" w14:textId="77777777" w:rsidR="00B21364" w:rsidRDefault="00945698">
      <w:pPr>
        <w:spacing w:after="83" w:line="259" w:lineRule="auto"/>
        <w:ind w:left="-30" w:right="-73" w:firstLine="0"/>
      </w:pPr>
      <w:r>
        <w:rPr>
          <w:noProof/>
        </w:rPr>
        <mc:AlternateContent>
          <mc:Choice Requires="wpg">
            <w:drawing>
              <wp:inline distT="0" distB="0" distL="0" distR="0" wp14:anchorId="4D7EDD54" wp14:editId="16FDBD1B">
                <wp:extent cx="10010394" cy="6097"/>
                <wp:effectExtent l="0" t="0" r="0" b="0"/>
                <wp:docPr id="27269" name="Group 27269"/>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227" name="Shape 32227"/>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7269" style="width:788.22pt;height:0.480103pt;mso-position-horizontal-relative:char;mso-position-vertical-relative:line" coordsize="100103,60">
                <v:shape id="Shape 32228"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4F205356" w14:textId="77777777" w:rsidR="00B21364" w:rsidRDefault="00945698">
      <w:pPr>
        <w:spacing w:after="28" w:line="259" w:lineRule="auto"/>
        <w:ind w:left="0" w:firstLine="0"/>
      </w:pPr>
      <w:r>
        <w:rPr>
          <w:b/>
          <w:color w:val="00548C"/>
          <w:sz w:val="15"/>
        </w:rPr>
        <w:t xml:space="preserve"> </w:t>
      </w:r>
    </w:p>
    <w:p w14:paraId="2629E2F6" w14:textId="77777777" w:rsidR="00B21364" w:rsidRPr="00945698" w:rsidRDefault="00945698">
      <w:pPr>
        <w:tabs>
          <w:tab w:val="center" w:pos="9638"/>
        </w:tabs>
        <w:spacing w:after="28" w:line="259" w:lineRule="auto"/>
        <w:ind w:left="-15" w:firstLine="0"/>
        <w:rPr>
          <w:lang w:val="en-US"/>
        </w:rPr>
      </w:pPr>
      <w:r w:rsidRPr="00945698">
        <w:rPr>
          <w:color w:val="00548C"/>
          <w:sz w:val="15"/>
          <w:lang w:val="en-US"/>
        </w:rPr>
        <w:t>IALA Guideline</w:t>
      </w:r>
      <w:r w:rsidRPr="00945698">
        <w:rPr>
          <w:b/>
          <w:color w:val="00548C"/>
          <w:sz w:val="15"/>
          <w:lang w:val="en-US"/>
        </w:rPr>
        <w:t xml:space="preserve"> </w:t>
      </w:r>
      <w:r w:rsidRPr="00945698">
        <w:rPr>
          <w:color w:val="00548C"/>
          <w:sz w:val="15"/>
          <w:lang w:val="en-US"/>
        </w:rPr>
        <w:t>1052</w:t>
      </w:r>
      <w:r w:rsidRPr="00945698">
        <w:rPr>
          <w:b/>
          <w:color w:val="00548C"/>
          <w:sz w:val="15"/>
          <w:lang w:val="en-US"/>
        </w:rPr>
        <w:t xml:space="preserve"> – </w:t>
      </w:r>
      <w:r w:rsidRPr="00945698">
        <w:rPr>
          <w:color w:val="00548C"/>
          <w:sz w:val="15"/>
          <w:lang w:val="en-US"/>
        </w:rPr>
        <w:t>Quality Management Systems for Aids to Navigation Service Delivery</w:t>
      </w:r>
      <w:r w:rsidRPr="00945698">
        <w:rPr>
          <w:b/>
          <w:color w:val="00548C"/>
          <w:sz w:val="15"/>
          <w:lang w:val="en-US"/>
        </w:rPr>
        <w:t xml:space="preserve"> </w:t>
      </w:r>
      <w:r w:rsidRPr="00945698">
        <w:rPr>
          <w:b/>
          <w:color w:val="00548C"/>
          <w:sz w:val="15"/>
          <w:lang w:val="en-US"/>
        </w:rPr>
        <w:tab/>
        <w:t xml:space="preserve"> </w:t>
      </w:r>
    </w:p>
    <w:p w14:paraId="2FF4AD3E" w14:textId="77777777" w:rsidR="00B21364" w:rsidRPr="00945698" w:rsidRDefault="00945698">
      <w:pPr>
        <w:tabs>
          <w:tab w:val="center" w:pos="9506"/>
        </w:tabs>
        <w:spacing w:after="28" w:line="259" w:lineRule="auto"/>
        <w:ind w:left="-15" w:firstLine="0"/>
        <w:rPr>
          <w:lang w:val="en-US"/>
          <w:rPrChange w:id="78" w:author="Saarela Sami" w:date="2020-03-11T20:10:00Z">
            <w:rPr/>
          </w:rPrChange>
        </w:rPr>
      </w:pPr>
      <w:r w:rsidRPr="00945698">
        <w:rPr>
          <w:color w:val="00548C"/>
          <w:sz w:val="15"/>
          <w:lang w:val="en-US"/>
          <w:rPrChange w:id="79" w:author="Saarela Sami" w:date="2020-03-11T20:10:00Z">
            <w:rPr>
              <w:color w:val="00548C"/>
              <w:sz w:val="15"/>
            </w:rPr>
          </w:rPrChange>
        </w:rPr>
        <w:t xml:space="preserve">Edition </w:t>
      </w:r>
      <w:proofErr w:type="gramStart"/>
      <w:r w:rsidRPr="00945698">
        <w:rPr>
          <w:color w:val="00548C"/>
          <w:sz w:val="15"/>
          <w:lang w:val="en-US"/>
          <w:rPrChange w:id="80" w:author="Saarela Sami" w:date="2020-03-11T20:10:00Z">
            <w:rPr>
              <w:color w:val="00548C"/>
              <w:sz w:val="15"/>
            </w:rPr>
          </w:rPrChange>
        </w:rPr>
        <w:t>3.0</w:t>
      </w:r>
      <w:r w:rsidRPr="00945698">
        <w:rPr>
          <w:b/>
          <w:color w:val="00548C"/>
          <w:sz w:val="15"/>
          <w:lang w:val="en-US"/>
          <w:rPrChange w:id="81" w:author="Saarela Sami" w:date="2020-03-11T20:10:00Z">
            <w:rPr>
              <w:b/>
              <w:color w:val="00548C"/>
              <w:sz w:val="15"/>
            </w:rPr>
          </w:rPrChange>
        </w:rPr>
        <w:t xml:space="preserve">  </w:t>
      </w:r>
      <w:r w:rsidRPr="00945698">
        <w:rPr>
          <w:color w:val="00548C"/>
          <w:sz w:val="15"/>
          <w:lang w:val="en-US"/>
          <w:rPrChange w:id="82" w:author="Saarela Sami" w:date="2020-03-11T20:10:00Z">
            <w:rPr>
              <w:color w:val="00548C"/>
              <w:sz w:val="15"/>
            </w:rPr>
          </w:rPrChange>
        </w:rPr>
        <w:t>December</w:t>
      </w:r>
      <w:proofErr w:type="gramEnd"/>
      <w:r w:rsidRPr="00945698">
        <w:rPr>
          <w:color w:val="00548C"/>
          <w:sz w:val="15"/>
          <w:lang w:val="en-US"/>
          <w:rPrChange w:id="83" w:author="Saarela Sami" w:date="2020-03-11T20:10:00Z">
            <w:rPr>
              <w:color w:val="00548C"/>
              <w:sz w:val="15"/>
            </w:rPr>
          </w:rPrChange>
        </w:rPr>
        <w:t xml:space="preserve"> 2013</w:t>
      </w:r>
      <w:r w:rsidRPr="00945698">
        <w:rPr>
          <w:b/>
          <w:color w:val="00548C"/>
          <w:sz w:val="15"/>
          <w:lang w:val="en-US"/>
          <w:rPrChange w:id="84" w:author="Saarela Sami" w:date="2020-03-11T20:10:00Z">
            <w:rPr>
              <w:b/>
              <w:color w:val="00548C"/>
              <w:sz w:val="15"/>
            </w:rPr>
          </w:rPrChange>
        </w:rPr>
        <w:t xml:space="preserve"> </w:t>
      </w:r>
      <w:r w:rsidRPr="00945698">
        <w:rPr>
          <w:b/>
          <w:color w:val="00548C"/>
          <w:sz w:val="15"/>
          <w:lang w:val="en-US"/>
          <w:rPrChange w:id="85" w:author="Saarela Sami" w:date="2020-03-11T20:10:00Z">
            <w:rPr>
              <w:b/>
              <w:color w:val="00548C"/>
              <w:sz w:val="15"/>
            </w:rPr>
          </w:rPrChange>
        </w:rPr>
        <w:tab/>
        <w:t xml:space="preserve">P 21 </w:t>
      </w:r>
    </w:p>
    <w:p w14:paraId="57D3B60C" w14:textId="77777777" w:rsidR="00B21364" w:rsidRPr="00945698" w:rsidRDefault="00B21364">
      <w:pPr>
        <w:rPr>
          <w:lang w:val="en-US"/>
          <w:rPrChange w:id="86" w:author="Saarela Sami" w:date="2020-03-11T20:10:00Z">
            <w:rPr/>
          </w:rPrChange>
        </w:rPr>
        <w:sectPr w:rsidR="00B21364" w:rsidRPr="00945698">
          <w:headerReference w:type="even" r:id="rId30"/>
          <w:headerReference w:type="default" r:id="rId31"/>
          <w:footerReference w:type="even" r:id="rId32"/>
          <w:footerReference w:type="default" r:id="rId33"/>
          <w:headerReference w:type="first" r:id="rId34"/>
          <w:footerReference w:type="first" r:id="rId35"/>
          <w:pgSz w:w="16840" w:h="11904" w:orient="landscape"/>
          <w:pgMar w:top="891" w:right="611" w:bottom="849" w:left="567" w:header="708" w:footer="708" w:gutter="0"/>
          <w:cols w:space="708"/>
        </w:sectPr>
      </w:pPr>
    </w:p>
    <w:p w14:paraId="6FFBD967" w14:textId="77777777" w:rsidR="00B21364" w:rsidRPr="00945698" w:rsidRDefault="00945698">
      <w:pPr>
        <w:spacing w:after="28" w:line="259" w:lineRule="auto"/>
        <w:ind w:left="0" w:firstLine="0"/>
        <w:rPr>
          <w:lang w:val="en-US"/>
          <w:rPrChange w:id="87" w:author="Saarela Sami" w:date="2020-03-11T20:10:00Z">
            <w:rPr/>
          </w:rPrChange>
        </w:rPr>
      </w:pPr>
      <w:r w:rsidRPr="00945698">
        <w:rPr>
          <w:sz w:val="20"/>
          <w:lang w:val="en-US"/>
          <w:rPrChange w:id="88" w:author="Saarela Sami" w:date="2020-03-11T20:10:00Z">
            <w:rPr>
              <w:sz w:val="20"/>
            </w:rPr>
          </w:rPrChange>
        </w:rPr>
        <w:lastRenderedPageBreak/>
        <w:t xml:space="preserve"> </w:t>
      </w:r>
    </w:p>
    <w:p w14:paraId="2BD0259A" w14:textId="77777777" w:rsidR="00B21364" w:rsidRPr="00945698" w:rsidRDefault="00945698">
      <w:pPr>
        <w:tabs>
          <w:tab w:val="center" w:pos="3055"/>
        </w:tabs>
        <w:spacing w:after="0" w:line="259" w:lineRule="auto"/>
        <w:ind w:left="-15" w:firstLine="0"/>
        <w:rPr>
          <w:lang w:val="en-US"/>
          <w:rPrChange w:id="89" w:author="Saarela Sami" w:date="2020-03-11T20:10:00Z">
            <w:rPr/>
          </w:rPrChange>
        </w:rPr>
      </w:pPr>
      <w:r w:rsidRPr="00945698">
        <w:rPr>
          <w:b/>
          <w:color w:val="3F7DD9"/>
          <w:sz w:val="24"/>
          <w:lang w:val="en-US"/>
          <w:rPrChange w:id="90" w:author="Saarela Sami" w:date="2020-03-11T20:10:00Z">
            <w:rPr>
              <w:b/>
              <w:color w:val="3F7DD9"/>
              <w:sz w:val="24"/>
            </w:rPr>
          </w:rPrChange>
        </w:rPr>
        <w:t>A 2.2.</w:t>
      </w:r>
      <w:r w:rsidRPr="00945698">
        <w:rPr>
          <w:rFonts w:ascii="Arial" w:eastAsia="Arial" w:hAnsi="Arial" w:cs="Arial"/>
          <w:b/>
          <w:color w:val="3F7DD9"/>
          <w:sz w:val="24"/>
          <w:lang w:val="en-US"/>
          <w:rPrChange w:id="91" w:author="Saarela Sami" w:date="2020-03-11T20:10:00Z">
            <w:rPr>
              <w:rFonts w:ascii="Arial" w:eastAsia="Arial" w:hAnsi="Arial" w:cs="Arial"/>
              <w:b/>
              <w:color w:val="3F7DD9"/>
              <w:sz w:val="24"/>
            </w:rPr>
          </w:rPrChange>
        </w:rPr>
        <w:t xml:space="preserve"> </w:t>
      </w:r>
      <w:r w:rsidRPr="00945698">
        <w:rPr>
          <w:rFonts w:ascii="Arial" w:eastAsia="Arial" w:hAnsi="Arial" w:cs="Arial"/>
          <w:b/>
          <w:color w:val="3F7DD9"/>
          <w:sz w:val="24"/>
          <w:lang w:val="en-US"/>
          <w:rPrChange w:id="92" w:author="Saarela Sami" w:date="2020-03-11T20:10:00Z">
            <w:rPr>
              <w:rFonts w:ascii="Arial" w:eastAsia="Arial" w:hAnsi="Arial" w:cs="Arial"/>
              <w:b/>
              <w:color w:val="3F7DD9"/>
              <w:sz w:val="24"/>
            </w:rPr>
          </w:rPrChange>
        </w:rPr>
        <w:tab/>
      </w:r>
      <w:r w:rsidRPr="00945698">
        <w:rPr>
          <w:b/>
          <w:color w:val="3F7DC9"/>
          <w:sz w:val="24"/>
          <w:lang w:val="en-US"/>
          <w:rPrChange w:id="93" w:author="Saarela Sami" w:date="2020-03-11T20:10:00Z">
            <w:rPr>
              <w:b/>
              <w:color w:val="3F7DC9"/>
              <w:sz w:val="24"/>
            </w:rPr>
          </w:rPrChange>
        </w:rPr>
        <w:t xml:space="preserve">SPAIN – PUERTOS DEL ESTADO – EXAMPLE 2 </w:t>
      </w:r>
    </w:p>
    <w:p w14:paraId="6B3F4F0C" w14:textId="77777777" w:rsidR="00B21364" w:rsidRPr="00945698" w:rsidRDefault="00945698">
      <w:pPr>
        <w:spacing w:after="124" w:line="259" w:lineRule="auto"/>
        <w:ind w:left="-30" w:firstLine="0"/>
        <w:rPr>
          <w:lang w:val="en-US"/>
          <w:rPrChange w:id="94" w:author="Saarela Sami" w:date="2020-03-11T20:10:00Z">
            <w:rPr/>
          </w:rPrChange>
        </w:rPr>
      </w:pPr>
      <w:r>
        <w:rPr>
          <w:noProof/>
        </w:rPr>
        <mc:AlternateContent>
          <mc:Choice Requires="wpg">
            <w:drawing>
              <wp:inline distT="0" distB="0" distL="0" distR="0" wp14:anchorId="1F4C6344" wp14:editId="5088F2DB">
                <wp:extent cx="938784" cy="6096"/>
                <wp:effectExtent l="0" t="0" r="0" b="0"/>
                <wp:docPr id="26924" name="Group 2692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229" name="Shape 322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w:pict>
              <v:group id="Group 26924" style="width:73.92pt;height:0.47998pt;mso-position-horizontal-relative:char;mso-position-vertical-relative:line" coordsize="9387,60">
                <v:shape id="Shape 3223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945698">
        <w:rPr>
          <w:lang w:val="en-US"/>
          <w:rPrChange w:id="95" w:author="Saarela Sami" w:date="2020-03-11T20:10:00Z">
            <w:rPr/>
          </w:rPrChange>
        </w:rPr>
        <w:t xml:space="preserve"> </w:t>
      </w:r>
    </w:p>
    <w:p w14:paraId="76C871D9" w14:textId="77777777" w:rsidR="00B21364" w:rsidRPr="00945698" w:rsidRDefault="00945698">
      <w:pPr>
        <w:tabs>
          <w:tab w:val="center" w:pos="2532"/>
        </w:tabs>
        <w:spacing w:after="107" w:line="259" w:lineRule="auto"/>
        <w:ind w:left="-15" w:firstLine="0"/>
        <w:rPr>
          <w:lang w:val="en-US"/>
          <w:rPrChange w:id="96" w:author="Saarela Sami" w:date="2020-03-11T20:10:00Z">
            <w:rPr/>
          </w:rPrChange>
        </w:rPr>
      </w:pPr>
      <w:r w:rsidRPr="00945698">
        <w:rPr>
          <w:b/>
          <w:color w:val="3F7DD9"/>
          <w:lang w:val="en-US"/>
          <w:rPrChange w:id="97" w:author="Saarela Sami" w:date="2020-03-11T20:10:00Z">
            <w:rPr>
              <w:b/>
              <w:color w:val="3F7DD9"/>
            </w:rPr>
          </w:rPrChange>
        </w:rPr>
        <w:t>A 2.2.1.</w:t>
      </w:r>
      <w:r w:rsidRPr="00945698">
        <w:rPr>
          <w:rFonts w:ascii="Arial" w:eastAsia="Arial" w:hAnsi="Arial" w:cs="Arial"/>
          <w:b/>
          <w:color w:val="3F7DD9"/>
          <w:lang w:val="en-US"/>
          <w:rPrChange w:id="98" w:author="Saarela Sami" w:date="2020-03-11T20:10:00Z">
            <w:rPr>
              <w:rFonts w:ascii="Arial" w:eastAsia="Arial" w:hAnsi="Arial" w:cs="Arial"/>
              <w:b/>
              <w:color w:val="3F7DD9"/>
            </w:rPr>
          </w:rPrChange>
        </w:rPr>
        <w:t xml:space="preserve"> </w:t>
      </w:r>
      <w:r w:rsidRPr="00945698">
        <w:rPr>
          <w:rFonts w:ascii="Arial" w:eastAsia="Arial" w:hAnsi="Arial" w:cs="Arial"/>
          <w:b/>
          <w:color w:val="3F7DD9"/>
          <w:lang w:val="en-US"/>
          <w:rPrChange w:id="99" w:author="Saarela Sami" w:date="2020-03-11T20:10:00Z">
            <w:rPr>
              <w:rFonts w:ascii="Arial" w:eastAsia="Arial" w:hAnsi="Arial" w:cs="Arial"/>
              <w:b/>
              <w:color w:val="3F7DD9"/>
            </w:rPr>
          </w:rPrChange>
        </w:rPr>
        <w:tab/>
      </w:r>
      <w:r w:rsidRPr="00945698">
        <w:rPr>
          <w:b/>
          <w:color w:val="3F7DC9"/>
          <w:lang w:val="en-US"/>
          <w:rPrChange w:id="100" w:author="Saarela Sami" w:date="2020-03-11T20:10:00Z">
            <w:rPr>
              <w:b/>
              <w:color w:val="3F7DC9"/>
            </w:rPr>
          </w:rPrChange>
        </w:rPr>
        <w:t>P</w:t>
      </w:r>
      <w:r w:rsidRPr="00945698">
        <w:rPr>
          <w:b/>
          <w:color w:val="3F7DC9"/>
          <w:sz w:val="18"/>
          <w:lang w:val="en-US"/>
          <w:rPrChange w:id="101" w:author="Saarela Sami" w:date="2020-03-11T20:10:00Z">
            <w:rPr>
              <w:b/>
              <w:color w:val="3F7DC9"/>
              <w:sz w:val="18"/>
            </w:rPr>
          </w:rPrChange>
        </w:rPr>
        <w:t>ROCESS</w:t>
      </w:r>
      <w:r w:rsidRPr="00945698">
        <w:rPr>
          <w:b/>
          <w:color w:val="3F7DC9"/>
          <w:lang w:val="en-US"/>
          <w:rPrChange w:id="102" w:author="Saarela Sami" w:date="2020-03-11T20:10:00Z">
            <w:rPr>
              <w:b/>
              <w:color w:val="3F7DC9"/>
            </w:rPr>
          </w:rPrChange>
        </w:rPr>
        <w:t>:</w:t>
      </w:r>
      <w:r w:rsidRPr="00945698">
        <w:rPr>
          <w:b/>
          <w:color w:val="3F7DC9"/>
          <w:sz w:val="18"/>
          <w:lang w:val="en-US"/>
          <w:rPrChange w:id="103" w:author="Saarela Sami" w:date="2020-03-11T20:10:00Z">
            <w:rPr>
              <w:b/>
              <w:color w:val="3F7DC9"/>
              <w:sz w:val="18"/>
            </w:rPr>
          </w:rPrChange>
        </w:rPr>
        <w:t xml:space="preserve"> </w:t>
      </w:r>
      <w:r w:rsidRPr="00945698">
        <w:rPr>
          <w:b/>
          <w:color w:val="3F7DC9"/>
          <w:lang w:val="en-US"/>
          <w:rPrChange w:id="104" w:author="Saarela Sami" w:date="2020-03-11T20:10:00Z">
            <w:rPr>
              <w:b/>
              <w:color w:val="3F7DC9"/>
            </w:rPr>
          </w:rPrChange>
        </w:rPr>
        <w:t>A</w:t>
      </w:r>
      <w:r w:rsidRPr="00945698">
        <w:rPr>
          <w:b/>
          <w:color w:val="3F7DC9"/>
          <w:sz w:val="18"/>
          <w:lang w:val="en-US"/>
          <w:rPrChange w:id="105" w:author="Saarela Sami" w:date="2020-03-11T20:10:00Z">
            <w:rPr>
              <w:b/>
              <w:color w:val="3F7DC9"/>
              <w:sz w:val="18"/>
            </w:rPr>
          </w:rPrChange>
        </w:rPr>
        <w:t>TO</w:t>
      </w:r>
      <w:r w:rsidRPr="00945698">
        <w:rPr>
          <w:b/>
          <w:color w:val="3F7DC9"/>
          <w:lang w:val="en-US"/>
          <w:rPrChange w:id="106" w:author="Saarela Sami" w:date="2020-03-11T20:10:00Z">
            <w:rPr>
              <w:b/>
              <w:color w:val="3F7DC9"/>
            </w:rPr>
          </w:rPrChange>
        </w:rPr>
        <w:t>N</w:t>
      </w:r>
      <w:r w:rsidRPr="00945698">
        <w:rPr>
          <w:b/>
          <w:color w:val="3F7DC9"/>
          <w:sz w:val="18"/>
          <w:lang w:val="en-US"/>
          <w:rPrChange w:id="107" w:author="Saarela Sami" w:date="2020-03-11T20:10:00Z">
            <w:rPr>
              <w:b/>
              <w:color w:val="3F7DC9"/>
              <w:sz w:val="18"/>
            </w:rPr>
          </w:rPrChange>
        </w:rPr>
        <w:t xml:space="preserve"> </w:t>
      </w:r>
      <w:r w:rsidRPr="00945698">
        <w:rPr>
          <w:b/>
          <w:color w:val="3F7DC9"/>
          <w:lang w:val="en-US"/>
          <w:rPrChange w:id="108" w:author="Saarela Sami" w:date="2020-03-11T20:10:00Z">
            <w:rPr>
              <w:b/>
              <w:color w:val="3F7DC9"/>
            </w:rPr>
          </w:rPrChange>
        </w:rPr>
        <w:t>D</w:t>
      </w:r>
      <w:r w:rsidRPr="00945698">
        <w:rPr>
          <w:b/>
          <w:color w:val="3F7DC9"/>
          <w:sz w:val="18"/>
          <w:lang w:val="en-US"/>
          <w:rPrChange w:id="109" w:author="Saarela Sami" w:date="2020-03-11T20:10:00Z">
            <w:rPr>
              <w:b/>
              <w:color w:val="3F7DC9"/>
              <w:sz w:val="18"/>
            </w:rPr>
          </w:rPrChange>
        </w:rPr>
        <w:t xml:space="preserve">ESIGN AND </w:t>
      </w:r>
      <w:r w:rsidRPr="00945698">
        <w:rPr>
          <w:b/>
          <w:color w:val="3F7DC9"/>
          <w:lang w:val="en-US"/>
          <w:rPrChange w:id="110" w:author="Saarela Sami" w:date="2020-03-11T20:10:00Z">
            <w:rPr>
              <w:b/>
              <w:color w:val="3F7DC9"/>
            </w:rPr>
          </w:rPrChange>
        </w:rPr>
        <w:t>R</w:t>
      </w:r>
      <w:r w:rsidRPr="00945698">
        <w:rPr>
          <w:b/>
          <w:color w:val="3F7DC9"/>
          <w:sz w:val="18"/>
          <w:lang w:val="en-US"/>
          <w:rPrChange w:id="111" w:author="Saarela Sami" w:date="2020-03-11T20:10:00Z">
            <w:rPr>
              <w:b/>
              <w:color w:val="3F7DC9"/>
              <w:sz w:val="18"/>
            </w:rPr>
          </w:rPrChange>
        </w:rPr>
        <w:t>EVISION</w:t>
      </w:r>
      <w:r w:rsidRPr="00945698">
        <w:rPr>
          <w:b/>
          <w:color w:val="3F7DC9"/>
          <w:lang w:val="en-US"/>
          <w:rPrChange w:id="112" w:author="Saarela Sami" w:date="2020-03-11T20:10:00Z">
            <w:rPr>
              <w:b/>
              <w:color w:val="3F7DC9"/>
            </w:rPr>
          </w:rPrChange>
        </w:rPr>
        <w:t xml:space="preserve"> </w:t>
      </w:r>
    </w:p>
    <w:p w14:paraId="02C480A8" w14:textId="77777777" w:rsidR="00B21364" w:rsidRPr="00945698" w:rsidRDefault="00945698">
      <w:pPr>
        <w:spacing w:after="99" w:line="259" w:lineRule="auto"/>
        <w:ind w:left="0" w:firstLine="0"/>
        <w:rPr>
          <w:lang w:val="en-US"/>
          <w:rPrChange w:id="113" w:author="Saarela Sami" w:date="2020-03-11T20:10:00Z">
            <w:rPr/>
          </w:rPrChange>
        </w:rPr>
      </w:pPr>
      <w:r w:rsidRPr="00945698">
        <w:rPr>
          <w:lang w:val="en-US"/>
          <w:rPrChange w:id="114" w:author="Saarela Sami" w:date="2020-03-11T20:10:00Z">
            <w:rPr/>
          </w:rPrChange>
        </w:rPr>
        <w:t xml:space="preserve"> </w:t>
      </w:r>
    </w:p>
    <w:p w14:paraId="47885305" w14:textId="77777777" w:rsidR="00B21364" w:rsidRPr="00945698" w:rsidRDefault="00945698">
      <w:pPr>
        <w:spacing w:after="98" w:line="259" w:lineRule="auto"/>
        <w:ind w:left="-5"/>
        <w:rPr>
          <w:lang w:val="en-US"/>
        </w:rPr>
      </w:pPr>
      <w:r w:rsidRPr="00945698">
        <w:rPr>
          <w:b/>
          <w:lang w:val="en-US"/>
        </w:rPr>
        <w:t>OWNER</w:t>
      </w:r>
      <w:r w:rsidRPr="00945698">
        <w:rPr>
          <w:lang w:val="en-US"/>
        </w:rPr>
        <w:t xml:space="preserve">: </w:t>
      </w:r>
    </w:p>
    <w:p w14:paraId="53E5C42E" w14:textId="77777777" w:rsidR="00B21364" w:rsidRPr="00945698" w:rsidRDefault="00945698">
      <w:pPr>
        <w:ind w:left="-5"/>
        <w:rPr>
          <w:lang w:val="en-US"/>
        </w:rPr>
      </w:pPr>
      <w:r w:rsidRPr="00945698">
        <w:rPr>
          <w:lang w:val="en-US"/>
        </w:rPr>
        <w:t xml:space="preserve">State port area of influence: PORT AUTHORITY </w:t>
      </w:r>
    </w:p>
    <w:p w14:paraId="30A3EFA1" w14:textId="77777777" w:rsidR="00B21364" w:rsidRPr="00945698" w:rsidRDefault="00945698">
      <w:pPr>
        <w:ind w:left="-5"/>
        <w:rPr>
          <w:lang w:val="en-US"/>
        </w:rPr>
      </w:pPr>
      <w:r w:rsidRPr="00945698">
        <w:rPr>
          <w:lang w:val="en-US"/>
        </w:rPr>
        <w:t xml:space="preserve">State non‐port area:  STATE PORTS </w:t>
      </w:r>
    </w:p>
    <w:p w14:paraId="1C2CC1F1" w14:textId="77777777" w:rsidR="00B21364" w:rsidRPr="00945698" w:rsidRDefault="00945698">
      <w:pPr>
        <w:spacing w:after="114" w:line="259" w:lineRule="auto"/>
        <w:ind w:left="0" w:firstLine="0"/>
        <w:rPr>
          <w:lang w:val="en-US"/>
        </w:rPr>
      </w:pPr>
      <w:r w:rsidRPr="00945698">
        <w:rPr>
          <w:lang w:val="en-US"/>
        </w:rPr>
        <w:t xml:space="preserve"> </w:t>
      </w:r>
    </w:p>
    <w:p w14:paraId="7C18F4D7" w14:textId="77777777" w:rsidR="00B21364" w:rsidRDefault="00945698">
      <w:pPr>
        <w:spacing w:after="0" w:line="361" w:lineRule="auto"/>
        <w:ind w:left="-5" w:right="2336"/>
      </w:pPr>
      <w:r w:rsidRPr="00945698">
        <w:rPr>
          <w:b/>
          <w:lang w:val="en-US"/>
        </w:rPr>
        <w:t>INPUT:</w:t>
      </w:r>
      <w:r w:rsidRPr="00945698">
        <w:rPr>
          <w:lang w:val="en-US"/>
        </w:rPr>
        <w:t xml:space="preserve"> </w:t>
      </w:r>
      <w:r w:rsidRPr="00945698">
        <w:rPr>
          <w:lang w:val="en-US"/>
        </w:rPr>
        <w:tab/>
        <w:t xml:space="preserve">New need or revision of </w:t>
      </w:r>
      <w:proofErr w:type="spellStart"/>
      <w:r w:rsidRPr="00945698">
        <w:rPr>
          <w:lang w:val="en-US"/>
        </w:rPr>
        <w:t>AtoN</w:t>
      </w:r>
      <w:proofErr w:type="spellEnd"/>
      <w:r w:rsidRPr="00945698">
        <w:rPr>
          <w:lang w:val="en-US"/>
        </w:rPr>
        <w:t xml:space="preserve"> in the area under consideration. </w:t>
      </w:r>
      <w:r>
        <w:rPr>
          <w:b/>
        </w:rPr>
        <w:t xml:space="preserve">OUTPUT: </w:t>
      </w:r>
      <w:r>
        <w:rPr>
          <w:b/>
        </w:rPr>
        <w:tab/>
      </w:r>
      <w:r>
        <w:t xml:space="preserve">Proposal for Aids to Navigation, (upgrade) </w:t>
      </w:r>
    </w:p>
    <w:p w14:paraId="6475E872" w14:textId="77777777" w:rsidR="00B21364" w:rsidRDefault="00945698">
      <w:pPr>
        <w:spacing w:after="0" w:line="259" w:lineRule="auto"/>
        <w:ind w:left="0" w:firstLine="0"/>
      </w:pPr>
      <w:r>
        <w:rPr>
          <w:noProof/>
        </w:rPr>
        <w:drawing>
          <wp:anchor distT="0" distB="0" distL="114300" distR="114300" simplePos="0" relativeHeight="251662336" behindDoc="0" locked="0" layoutInCell="1" allowOverlap="0" wp14:anchorId="30D99C84" wp14:editId="27564F71">
            <wp:simplePos x="0" y="0"/>
            <wp:positionH relativeFrom="page">
              <wp:posOffset>6893814</wp:posOffset>
            </wp:positionH>
            <wp:positionV relativeFrom="page">
              <wp:posOffset>254</wp:posOffset>
            </wp:positionV>
            <wp:extent cx="652272" cy="688848"/>
            <wp:effectExtent l="0" t="0" r="0" b="0"/>
            <wp:wrapTopAndBottom/>
            <wp:docPr id="29818" name="Picture 29818"/>
            <wp:cNvGraphicFramePr/>
            <a:graphic xmlns:a="http://schemas.openxmlformats.org/drawingml/2006/main">
              <a:graphicData uri="http://schemas.openxmlformats.org/drawingml/2006/picture">
                <pic:pic xmlns:pic="http://schemas.openxmlformats.org/drawingml/2006/picture">
                  <pic:nvPicPr>
                    <pic:cNvPr id="29818" name="Picture 29818"/>
                    <pic:cNvPicPr/>
                  </pic:nvPicPr>
                  <pic:blipFill>
                    <a:blip r:embed="rId36"/>
                    <a:stretch>
                      <a:fillRect/>
                    </a:stretch>
                  </pic:blipFill>
                  <pic:spPr>
                    <a:xfrm>
                      <a:off x="0" y="0"/>
                      <a:ext cx="652272" cy="688848"/>
                    </a:xfrm>
                    <a:prstGeom prst="rect">
                      <a:avLst/>
                    </a:prstGeom>
                  </pic:spPr>
                </pic:pic>
              </a:graphicData>
            </a:graphic>
          </wp:anchor>
        </w:drawing>
      </w:r>
      <w:r>
        <w:t xml:space="preserve"> </w:t>
      </w:r>
    </w:p>
    <w:p w14:paraId="1A633F7F" w14:textId="77777777" w:rsidR="00B21364" w:rsidRDefault="00945698">
      <w:pPr>
        <w:spacing w:after="224" w:line="259" w:lineRule="auto"/>
        <w:ind w:left="1480" w:firstLine="0"/>
      </w:pPr>
      <w:r>
        <w:rPr>
          <w:noProof/>
        </w:rPr>
        <mc:AlternateContent>
          <mc:Choice Requires="wpg">
            <w:drawing>
              <wp:inline distT="0" distB="0" distL="0" distR="0" wp14:anchorId="35327393" wp14:editId="6B8899DA">
                <wp:extent cx="4630176" cy="4558383"/>
                <wp:effectExtent l="0" t="0" r="0" b="0"/>
                <wp:docPr id="26925" name="Group 26925"/>
                <wp:cNvGraphicFramePr/>
                <a:graphic xmlns:a="http://schemas.openxmlformats.org/drawingml/2006/main">
                  <a:graphicData uri="http://schemas.microsoft.com/office/word/2010/wordprocessingGroup">
                    <wpg:wgp>
                      <wpg:cNvGrpSpPr/>
                      <wpg:grpSpPr>
                        <a:xfrm>
                          <a:off x="0" y="0"/>
                          <a:ext cx="4630176" cy="4558383"/>
                          <a:chOff x="0" y="0"/>
                          <a:chExt cx="4630176" cy="4558383"/>
                        </a:xfrm>
                      </wpg:grpSpPr>
                      <wps:wsp>
                        <wps:cNvPr id="2295" name="Rectangle 2295"/>
                        <wps:cNvSpPr/>
                        <wps:spPr>
                          <a:xfrm>
                            <a:off x="4598661" y="4416350"/>
                            <a:ext cx="41915" cy="188904"/>
                          </a:xfrm>
                          <a:prstGeom prst="rect">
                            <a:avLst/>
                          </a:prstGeom>
                          <a:ln>
                            <a:noFill/>
                          </a:ln>
                        </wps:spPr>
                        <wps:txbx>
                          <w:txbxContent>
                            <w:p w14:paraId="5EA58E3F" w14:textId="77777777" w:rsidR="00945698" w:rsidRDefault="00945698">
                              <w:pPr>
                                <w:spacing w:after="160" w:line="259" w:lineRule="auto"/>
                                <w:ind w:left="0" w:firstLine="0"/>
                              </w:pPr>
                              <w:r>
                                <w:t xml:space="preserve"> </w:t>
                              </w:r>
                            </w:p>
                          </w:txbxContent>
                        </wps:txbx>
                        <wps:bodyPr horzOverflow="overflow" vert="horz" lIns="0" tIns="0" rIns="0" bIns="0" rtlCol="0">
                          <a:noAutofit/>
                        </wps:bodyPr>
                      </wps:wsp>
                      <wps:wsp>
                        <wps:cNvPr id="2305" name="Shape 2305"/>
                        <wps:cNvSpPr/>
                        <wps:spPr>
                          <a:xfrm>
                            <a:off x="0" y="0"/>
                            <a:ext cx="625602" cy="370332"/>
                          </a:xfrm>
                          <a:custGeom>
                            <a:avLst/>
                            <a:gdLst/>
                            <a:ahLst/>
                            <a:cxnLst/>
                            <a:rect l="0" t="0" r="0" b="0"/>
                            <a:pathLst>
                              <a:path w="625602" h="370332">
                                <a:moveTo>
                                  <a:pt x="12954" y="0"/>
                                </a:moveTo>
                                <a:lnTo>
                                  <a:pt x="625602" y="0"/>
                                </a:lnTo>
                                <a:lnTo>
                                  <a:pt x="625602" y="25146"/>
                                </a:lnTo>
                                <a:lnTo>
                                  <a:pt x="25146" y="25146"/>
                                </a:lnTo>
                                <a:lnTo>
                                  <a:pt x="25146" y="344424"/>
                                </a:lnTo>
                                <a:lnTo>
                                  <a:pt x="625602" y="344424"/>
                                </a:lnTo>
                                <a:lnTo>
                                  <a:pt x="625602" y="370332"/>
                                </a:lnTo>
                                <a:lnTo>
                                  <a:pt x="12954" y="370332"/>
                                </a:lnTo>
                                <a:cubicBezTo>
                                  <a:pt x="5334" y="370332"/>
                                  <a:pt x="0" y="364236"/>
                                  <a:pt x="0" y="357378"/>
                                </a:cubicBezTo>
                                <a:lnTo>
                                  <a:pt x="0" y="12954"/>
                                </a:lnTo>
                                <a:cubicBezTo>
                                  <a:pt x="0" y="6096"/>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6" name="Shape 2306"/>
                        <wps:cNvSpPr/>
                        <wps:spPr>
                          <a:xfrm>
                            <a:off x="625602" y="0"/>
                            <a:ext cx="625602" cy="370332"/>
                          </a:xfrm>
                          <a:custGeom>
                            <a:avLst/>
                            <a:gdLst/>
                            <a:ahLst/>
                            <a:cxnLst/>
                            <a:rect l="0" t="0" r="0" b="0"/>
                            <a:pathLst>
                              <a:path w="625602" h="370332">
                                <a:moveTo>
                                  <a:pt x="0" y="0"/>
                                </a:moveTo>
                                <a:lnTo>
                                  <a:pt x="613410" y="0"/>
                                </a:lnTo>
                                <a:cubicBezTo>
                                  <a:pt x="620268" y="0"/>
                                  <a:pt x="625602" y="6096"/>
                                  <a:pt x="625602" y="12954"/>
                                </a:cubicBezTo>
                                <a:lnTo>
                                  <a:pt x="625602" y="357378"/>
                                </a:lnTo>
                                <a:cubicBezTo>
                                  <a:pt x="625602" y="364236"/>
                                  <a:pt x="620268" y="370332"/>
                                  <a:pt x="613410" y="370332"/>
                                </a:cubicBezTo>
                                <a:lnTo>
                                  <a:pt x="0" y="370332"/>
                                </a:lnTo>
                                <a:lnTo>
                                  <a:pt x="0" y="344424"/>
                                </a:lnTo>
                                <a:lnTo>
                                  <a:pt x="600456" y="344424"/>
                                </a:lnTo>
                                <a:lnTo>
                                  <a:pt x="60045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7" name="Rectangle 2307"/>
                        <wps:cNvSpPr/>
                        <wps:spPr>
                          <a:xfrm>
                            <a:off x="335280" y="138299"/>
                            <a:ext cx="771816" cy="154840"/>
                          </a:xfrm>
                          <a:prstGeom prst="rect">
                            <a:avLst/>
                          </a:prstGeom>
                          <a:ln>
                            <a:noFill/>
                          </a:ln>
                        </wps:spPr>
                        <wps:txbx>
                          <w:txbxContent>
                            <w:p w14:paraId="43641EC9" w14:textId="77777777" w:rsidR="00945698" w:rsidRDefault="00945698">
                              <w:pPr>
                                <w:spacing w:after="160" w:line="259" w:lineRule="auto"/>
                                <w:ind w:left="0" w:firstLine="0"/>
                              </w:pPr>
                              <w:r>
                                <w:rPr>
                                  <w:color w:val="FFFFFF"/>
                                  <w:sz w:val="18"/>
                                </w:rPr>
                                <w:t>atic Revision</w:t>
                              </w:r>
                            </w:p>
                          </w:txbxContent>
                        </wps:txbx>
                        <wps:bodyPr horzOverflow="overflow" vert="horz" lIns="0" tIns="0" rIns="0" bIns="0" rtlCol="0">
                          <a:noAutofit/>
                        </wps:bodyPr>
                      </wps:wsp>
                      <wps:wsp>
                        <wps:cNvPr id="2308" name="Rectangle 2308"/>
                        <wps:cNvSpPr/>
                        <wps:spPr>
                          <a:xfrm>
                            <a:off x="916686" y="113073"/>
                            <a:ext cx="56348" cy="190519"/>
                          </a:xfrm>
                          <a:prstGeom prst="rect">
                            <a:avLst/>
                          </a:prstGeom>
                          <a:ln>
                            <a:noFill/>
                          </a:ln>
                        </wps:spPr>
                        <wps:txbx>
                          <w:txbxContent>
                            <w:p w14:paraId="26708404" w14:textId="77777777" w:rsidR="00945698" w:rsidRDefault="00945698">
                              <w:pPr>
                                <w:spacing w:after="160" w:line="259" w:lineRule="auto"/>
                                <w:ind w:left="0" w:firstLine="0"/>
                              </w:pPr>
                              <w:r>
                                <w:rPr>
                                  <w:rFonts w:ascii="Arial" w:eastAsia="Arial" w:hAnsi="Arial" w:cs="Arial"/>
                                  <w:color w:val="FFFFFF"/>
                                  <w:sz w:val="24"/>
                                </w:rPr>
                                <w:t xml:space="preserve"> </w:t>
                              </w:r>
                            </w:p>
                          </w:txbxContent>
                        </wps:txbx>
                        <wps:bodyPr horzOverflow="overflow" vert="horz" lIns="0" tIns="0" rIns="0" bIns="0" rtlCol="0">
                          <a:noAutofit/>
                        </wps:bodyPr>
                      </wps:wsp>
                      <wps:wsp>
                        <wps:cNvPr id="2309" name="Shape 2309"/>
                        <wps:cNvSpPr/>
                        <wps:spPr>
                          <a:xfrm>
                            <a:off x="1643634" y="0"/>
                            <a:ext cx="826008" cy="370332"/>
                          </a:xfrm>
                          <a:custGeom>
                            <a:avLst/>
                            <a:gdLst/>
                            <a:ahLst/>
                            <a:cxnLst/>
                            <a:rect l="0" t="0" r="0" b="0"/>
                            <a:pathLst>
                              <a:path w="826008" h="370332">
                                <a:moveTo>
                                  <a:pt x="12192" y="0"/>
                                </a:moveTo>
                                <a:lnTo>
                                  <a:pt x="826008" y="0"/>
                                </a:lnTo>
                                <a:lnTo>
                                  <a:pt x="826008" y="25146"/>
                                </a:lnTo>
                                <a:lnTo>
                                  <a:pt x="25146" y="25146"/>
                                </a:lnTo>
                                <a:lnTo>
                                  <a:pt x="25146" y="344424"/>
                                </a:lnTo>
                                <a:lnTo>
                                  <a:pt x="826008" y="344424"/>
                                </a:lnTo>
                                <a:lnTo>
                                  <a:pt x="826008" y="370332"/>
                                </a:lnTo>
                                <a:lnTo>
                                  <a:pt x="12192" y="370332"/>
                                </a:lnTo>
                                <a:cubicBezTo>
                                  <a:pt x="5334" y="370332"/>
                                  <a:pt x="0" y="364236"/>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0" name="Shape 2310"/>
                        <wps:cNvSpPr/>
                        <wps:spPr>
                          <a:xfrm>
                            <a:off x="2469642" y="0"/>
                            <a:ext cx="826008" cy="370332"/>
                          </a:xfrm>
                          <a:custGeom>
                            <a:avLst/>
                            <a:gdLst/>
                            <a:ahLst/>
                            <a:cxnLst/>
                            <a:rect l="0" t="0" r="0" b="0"/>
                            <a:pathLst>
                              <a:path w="826008" h="370332">
                                <a:moveTo>
                                  <a:pt x="0" y="0"/>
                                </a:moveTo>
                                <a:lnTo>
                                  <a:pt x="813816" y="0"/>
                                </a:lnTo>
                                <a:cubicBezTo>
                                  <a:pt x="820674" y="0"/>
                                  <a:pt x="826008" y="6096"/>
                                  <a:pt x="826008" y="12954"/>
                                </a:cubicBezTo>
                                <a:lnTo>
                                  <a:pt x="826008" y="357378"/>
                                </a:lnTo>
                                <a:cubicBezTo>
                                  <a:pt x="826008" y="364236"/>
                                  <a:pt x="820674" y="370332"/>
                                  <a:pt x="813816" y="370332"/>
                                </a:cubicBezTo>
                                <a:lnTo>
                                  <a:pt x="0" y="370332"/>
                                </a:lnTo>
                                <a:lnTo>
                                  <a:pt x="0" y="344424"/>
                                </a:lnTo>
                                <a:lnTo>
                                  <a:pt x="800862" y="344424"/>
                                </a:lnTo>
                                <a:lnTo>
                                  <a:pt x="800862"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1" name="Shape 2311"/>
                        <wps:cNvSpPr/>
                        <wps:spPr>
                          <a:xfrm>
                            <a:off x="106680" y="827532"/>
                            <a:ext cx="518922" cy="560064"/>
                          </a:xfrm>
                          <a:custGeom>
                            <a:avLst/>
                            <a:gdLst/>
                            <a:ahLst/>
                            <a:cxnLst/>
                            <a:rect l="0" t="0" r="0" b="0"/>
                            <a:pathLst>
                              <a:path w="518922" h="560064">
                                <a:moveTo>
                                  <a:pt x="518922" y="0"/>
                                </a:moveTo>
                                <a:lnTo>
                                  <a:pt x="518922" y="25908"/>
                                </a:lnTo>
                                <a:cubicBezTo>
                                  <a:pt x="371081" y="20244"/>
                                  <a:pt x="59347" y="83566"/>
                                  <a:pt x="26670" y="261366"/>
                                </a:cubicBezTo>
                                <a:lnTo>
                                  <a:pt x="25146" y="273558"/>
                                </a:lnTo>
                                <a:lnTo>
                                  <a:pt x="25146" y="280416"/>
                                </a:lnTo>
                                <a:lnTo>
                                  <a:pt x="25146" y="286512"/>
                                </a:lnTo>
                                <a:lnTo>
                                  <a:pt x="25908" y="292608"/>
                                </a:lnTo>
                                <a:lnTo>
                                  <a:pt x="26670" y="298704"/>
                                </a:lnTo>
                                <a:lnTo>
                                  <a:pt x="27432" y="304800"/>
                                </a:lnTo>
                                <a:cubicBezTo>
                                  <a:pt x="67742" y="479590"/>
                                  <a:pt x="370345" y="539128"/>
                                  <a:pt x="518922" y="534924"/>
                                </a:cubicBezTo>
                                <a:lnTo>
                                  <a:pt x="518922" y="560064"/>
                                </a:lnTo>
                                <a:lnTo>
                                  <a:pt x="476258" y="560053"/>
                                </a:lnTo>
                                <a:cubicBezTo>
                                  <a:pt x="300418" y="551593"/>
                                  <a:pt x="40731" y="482189"/>
                                  <a:pt x="3048" y="310134"/>
                                </a:cubicBezTo>
                                <a:lnTo>
                                  <a:pt x="1524" y="303276"/>
                                </a:lnTo>
                                <a:lnTo>
                                  <a:pt x="0" y="288036"/>
                                </a:lnTo>
                                <a:lnTo>
                                  <a:pt x="0" y="273558"/>
                                </a:lnTo>
                                <a:lnTo>
                                  <a:pt x="1524" y="258318"/>
                                </a:lnTo>
                                <a:cubicBezTo>
                                  <a:pt x="32969" y="70599"/>
                                  <a:pt x="335382" y="648"/>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2" name="Shape 2312"/>
                        <wps:cNvSpPr/>
                        <wps:spPr>
                          <a:xfrm>
                            <a:off x="625602" y="827532"/>
                            <a:ext cx="518922" cy="560070"/>
                          </a:xfrm>
                          <a:custGeom>
                            <a:avLst/>
                            <a:gdLst/>
                            <a:ahLst/>
                            <a:cxnLst/>
                            <a:rect l="0" t="0" r="0" b="0"/>
                            <a:pathLst>
                              <a:path w="518922" h="560070">
                                <a:moveTo>
                                  <a:pt x="0" y="0"/>
                                </a:moveTo>
                                <a:lnTo>
                                  <a:pt x="26670" y="762"/>
                                </a:lnTo>
                                <a:cubicBezTo>
                                  <a:pt x="184048" y="1257"/>
                                  <a:pt x="484708" y="69748"/>
                                  <a:pt x="517398" y="257556"/>
                                </a:cubicBezTo>
                                <a:lnTo>
                                  <a:pt x="518922" y="272796"/>
                                </a:lnTo>
                                <a:lnTo>
                                  <a:pt x="518922" y="287274"/>
                                </a:lnTo>
                                <a:cubicBezTo>
                                  <a:pt x="506971" y="470052"/>
                                  <a:pt x="226695" y="548932"/>
                                  <a:pt x="78486" y="557022"/>
                                </a:cubicBezTo>
                                <a:lnTo>
                                  <a:pt x="26670" y="560070"/>
                                </a:lnTo>
                                <a:lnTo>
                                  <a:pt x="0" y="560064"/>
                                </a:lnTo>
                                <a:lnTo>
                                  <a:pt x="0" y="534924"/>
                                </a:lnTo>
                                <a:lnTo>
                                  <a:pt x="25908" y="534162"/>
                                </a:lnTo>
                                <a:lnTo>
                                  <a:pt x="51054" y="533400"/>
                                </a:lnTo>
                                <a:cubicBezTo>
                                  <a:pt x="188061" y="530733"/>
                                  <a:pt x="472453" y="460972"/>
                                  <a:pt x="493014" y="293370"/>
                                </a:cubicBezTo>
                                <a:lnTo>
                                  <a:pt x="493776" y="287274"/>
                                </a:lnTo>
                                <a:lnTo>
                                  <a:pt x="493776" y="274320"/>
                                </a:lnTo>
                                <a:lnTo>
                                  <a:pt x="493014" y="268224"/>
                                </a:lnTo>
                                <a:cubicBezTo>
                                  <a:pt x="472796" y="99314"/>
                                  <a:pt x="188201" y="30035"/>
                                  <a:pt x="51054" y="27432"/>
                                </a:cubicBezTo>
                                <a:lnTo>
                                  <a:pt x="2590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3" name="Shape 2313"/>
                        <wps:cNvSpPr/>
                        <wps:spPr>
                          <a:xfrm>
                            <a:off x="2070354" y="725805"/>
                            <a:ext cx="399278" cy="764286"/>
                          </a:xfrm>
                          <a:custGeom>
                            <a:avLst/>
                            <a:gdLst/>
                            <a:ahLst/>
                            <a:cxnLst/>
                            <a:rect l="0" t="0" r="0" b="0"/>
                            <a:pathLst>
                              <a:path w="399278" h="764286">
                                <a:moveTo>
                                  <a:pt x="399193" y="0"/>
                                </a:moveTo>
                                <a:lnTo>
                                  <a:pt x="399278" y="34"/>
                                </a:lnTo>
                                <a:lnTo>
                                  <a:pt x="399278" y="30438"/>
                                </a:lnTo>
                                <a:lnTo>
                                  <a:pt x="398916" y="30091"/>
                                </a:lnTo>
                                <a:lnTo>
                                  <a:pt x="30905" y="382134"/>
                                </a:lnTo>
                                <a:lnTo>
                                  <a:pt x="398916" y="733450"/>
                                </a:lnTo>
                                <a:lnTo>
                                  <a:pt x="399278" y="733104"/>
                                </a:lnTo>
                                <a:lnTo>
                                  <a:pt x="399278" y="764251"/>
                                </a:lnTo>
                                <a:lnTo>
                                  <a:pt x="399193" y="764286"/>
                                </a:lnTo>
                                <a:cubicBezTo>
                                  <a:pt x="396049" y="764286"/>
                                  <a:pt x="392811" y="763143"/>
                                  <a:pt x="390144" y="760857"/>
                                </a:cubicBezTo>
                                <a:lnTo>
                                  <a:pt x="3810" y="391287"/>
                                </a:lnTo>
                                <a:cubicBezTo>
                                  <a:pt x="762" y="389001"/>
                                  <a:pt x="0" y="385191"/>
                                  <a:pt x="0" y="382143"/>
                                </a:cubicBezTo>
                                <a:cubicBezTo>
                                  <a:pt x="0" y="378333"/>
                                  <a:pt x="762" y="375285"/>
                                  <a:pt x="3810" y="372999"/>
                                </a:cubicBezTo>
                                <a:lnTo>
                                  <a:pt x="390144" y="3429"/>
                                </a:lnTo>
                                <a:cubicBezTo>
                                  <a:pt x="392811" y="1143"/>
                                  <a:pt x="396049" y="0"/>
                                  <a:pt x="399193"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4" name="Shape 2314"/>
                        <wps:cNvSpPr/>
                        <wps:spPr>
                          <a:xfrm>
                            <a:off x="2469633" y="725839"/>
                            <a:ext cx="399297" cy="764217"/>
                          </a:xfrm>
                          <a:custGeom>
                            <a:avLst/>
                            <a:gdLst/>
                            <a:ahLst/>
                            <a:cxnLst/>
                            <a:rect l="0" t="0" r="0" b="0"/>
                            <a:pathLst>
                              <a:path w="399297" h="764217">
                                <a:moveTo>
                                  <a:pt x="0" y="0"/>
                                </a:moveTo>
                                <a:lnTo>
                                  <a:pt x="8391" y="3394"/>
                                </a:lnTo>
                                <a:lnTo>
                                  <a:pt x="395488" y="372964"/>
                                </a:lnTo>
                                <a:cubicBezTo>
                                  <a:pt x="397773" y="375250"/>
                                  <a:pt x="399297" y="378299"/>
                                  <a:pt x="399297" y="382108"/>
                                </a:cubicBezTo>
                                <a:cubicBezTo>
                                  <a:pt x="399297" y="385156"/>
                                  <a:pt x="397773" y="388967"/>
                                  <a:pt x="395488" y="391252"/>
                                </a:cubicBezTo>
                                <a:lnTo>
                                  <a:pt x="8391" y="760823"/>
                                </a:lnTo>
                                <a:lnTo>
                                  <a:pt x="0" y="764217"/>
                                </a:lnTo>
                                <a:lnTo>
                                  <a:pt x="0" y="733070"/>
                                </a:lnTo>
                                <a:lnTo>
                                  <a:pt x="368374" y="382099"/>
                                </a:lnTo>
                                <a:lnTo>
                                  <a:pt x="0" y="30403"/>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5" name="Shape 2315"/>
                        <wps:cNvSpPr/>
                        <wps:spPr>
                          <a:xfrm>
                            <a:off x="3535680" y="827532"/>
                            <a:ext cx="519303" cy="559982"/>
                          </a:xfrm>
                          <a:custGeom>
                            <a:avLst/>
                            <a:gdLst/>
                            <a:ahLst/>
                            <a:cxnLst/>
                            <a:rect l="0" t="0" r="0" b="0"/>
                            <a:pathLst>
                              <a:path w="519303" h="559982">
                                <a:moveTo>
                                  <a:pt x="518922" y="0"/>
                                </a:moveTo>
                                <a:lnTo>
                                  <a:pt x="519303" y="11"/>
                                </a:lnTo>
                                <a:lnTo>
                                  <a:pt x="519303" y="25908"/>
                                </a:lnTo>
                                <a:lnTo>
                                  <a:pt x="518922" y="25908"/>
                                </a:lnTo>
                                <a:cubicBezTo>
                                  <a:pt x="370167" y="21184"/>
                                  <a:pt x="60973" y="82309"/>
                                  <a:pt x="26670" y="261366"/>
                                </a:cubicBezTo>
                                <a:lnTo>
                                  <a:pt x="25908" y="267462"/>
                                </a:lnTo>
                                <a:lnTo>
                                  <a:pt x="25908" y="280416"/>
                                </a:lnTo>
                                <a:lnTo>
                                  <a:pt x="25908" y="286512"/>
                                </a:lnTo>
                                <a:lnTo>
                                  <a:pt x="25908" y="292608"/>
                                </a:lnTo>
                                <a:lnTo>
                                  <a:pt x="26670" y="298704"/>
                                </a:lnTo>
                                <a:lnTo>
                                  <a:pt x="28194" y="304800"/>
                                </a:lnTo>
                                <a:cubicBezTo>
                                  <a:pt x="65824" y="478523"/>
                                  <a:pt x="372339" y="539826"/>
                                  <a:pt x="518922" y="534924"/>
                                </a:cubicBezTo>
                                <a:lnTo>
                                  <a:pt x="519303" y="534913"/>
                                </a:lnTo>
                                <a:lnTo>
                                  <a:pt x="519303" y="559982"/>
                                </a:lnTo>
                                <a:lnTo>
                                  <a:pt x="475728" y="559837"/>
                                </a:lnTo>
                                <a:cubicBezTo>
                                  <a:pt x="299365" y="551196"/>
                                  <a:pt x="43598" y="483633"/>
                                  <a:pt x="3048" y="310134"/>
                                </a:cubicBezTo>
                                <a:lnTo>
                                  <a:pt x="1524" y="303276"/>
                                </a:lnTo>
                                <a:lnTo>
                                  <a:pt x="0" y="288036"/>
                                </a:lnTo>
                                <a:lnTo>
                                  <a:pt x="0" y="273558"/>
                                </a:lnTo>
                                <a:lnTo>
                                  <a:pt x="1524" y="258318"/>
                                </a:lnTo>
                                <a:cubicBezTo>
                                  <a:pt x="34430" y="70371"/>
                                  <a:pt x="334315" y="939"/>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6" name="Shape 2316"/>
                        <wps:cNvSpPr/>
                        <wps:spPr>
                          <a:xfrm>
                            <a:off x="4054983" y="827543"/>
                            <a:ext cx="519303" cy="560059"/>
                          </a:xfrm>
                          <a:custGeom>
                            <a:avLst/>
                            <a:gdLst/>
                            <a:ahLst/>
                            <a:cxnLst/>
                            <a:rect l="0" t="0" r="0" b="0"/>
                            <a:pathLst>
                              <a:path w="519303" h="560059">
                                <a:moveTo>
                                  <a:pt x="0" y="0"/>
                                </a:moveTo>
                                <a:lnTo>
                                  <a:pt x="26289" y="751"/>
                                </a:lnTo>
                                <a:cubicBezTo>
                                  <a:pt x="186474" y="1983"/>
                                  <a:pt x="481101" y="68391"/>
                                  <a:pt x="517779" y="257545"/>
                                </a:cubicBezTo>
                                <a:lnTo>
                                  <a:pt x="518541" y="265165"/>
                                </a:lnTo>
                                <a:lnTo>
                                  <a:pt x="518541" y="272785"/>
                                </a:lnTo>
                                <a:lnTo>
                                  <a:pt x="519303" y="279643"/>
                                </a:lnTo>
                                <a:lnTo>
                                  <a:pt x="519303" y="287263"/>
                                </a:lnTo>
                                <a:cubicBezTo>
                                  <a:pt x="505282" y="470638"/>
                                  <a:pt x="227355" y="548515"/>
                                  <a:pt x="78105" y="557011"/>
                                </a:cubicBezTo>
                                <a:lnTo>
                                  <a:pt x="26289" y="560059"/>
                                </a:lnTo>
                                <a:lnTo>
                                  <a:pt x="0" y="559971"/>
                                </a:lnTo>
                                <a:lnTo>
                                  <a:pt x="0" y="534902"/>
                                </a:lnTo>
                                <a:lnTo>
                                  <a:pt x="25527" y="534151"/>
                                </a:lnTo>
                                <a:lnTo>
                                  <a:pt x="50673" y="533389"/>
                                </a:lnTo>
                                <a:cubicBezTo>
                                  <a:pt x="189484" y="529846"/>
                                  <a:pt x="469722" y="462574"/>
                                  <a:pt x="493395" y="293359"/>
                                </a:cubicBezTo>
                                <a:lnTo>
                                  <a:pt x="493395" y="268213"/>
                                </a:lnTo>
                                <a:cubicBezTo>
                                  <a:pt x="471182" y="99278"/>
                                  <a:pt x="190093" y="30342"/>
                                  <a:pt x="51435" y="27421"/>
                                </a:cubicBezTo>
                                <a:lnTo>
                                  <a:pt x="25527" y="25897"/>
                                </a:lnTo>
                                <a:lnTo>
                                  <a:pt x="0" y="2589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7" name="Shape 2317"/>
                        <wps:cNvSpPr/>
                        <wps:spPr>
                          <a:xfrm>
                            <a:off x="1511808" y="1698498"/>
                            <a:ext cx="957834" cy="521208"/>
                          </a:xfrm>
                          <a:custGeom>
                            <a:avLst/>
                            <a:gdLst/>
                            <a:ahLst/>
                            <a:cxnLst/>
                            <a:rect l="0" t="0" r="0" b="0"/>
                            <a:pathLst>
                              <a:path w="957834" h="521208">
                                <a:moveTo>
                                  <a:pt x="12954" y="0"/>
                                </a:moveTo>
                                <a:lnTo>
                                  <a:pt x="957834" y="0"/>
                                </a:lnTo>
                                <a:lnTo>
                                  <a:pt x="957834" y="25146"/>
                                </a:lnTo>
                                <a:lnTo>
                                  <a:pt x="25908" y="25146"/>
                                </a:lnTo>
                                <a:lnTo>
                                  <a:pt x="25908" y="495300"/>
                                </a:lnTo>
                                <a:lnTo>
                                  <a:pt x="957834" y="495300"/>
                                </a:lnTo>
                                <a:lnTo>
                                  <a:pt x="957834" y="521208"/>
                                </a:lnTo>
                                <a:lnTo>
                                  <a:pt x="12954" y="521208"/>
                                </a:lnTo>
                                <a:cubicBezTo>
                                  <a:pt x="6096" y="521208"/>
                                  <a:pt x="0" y="515112"/>
                                  <a:pt x="0" y="508254"/>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8" name="Shape 2318"/>
                        <wps:cNvSpPr/>
                        <wps:spPr>
                          <a:xfrm>
                            <a:off x="2469642" y="1698498"/>
                            <a:ext cx="957834" cy="521208"/>
                          </a:xfrm>
                          <a:custGeom>
                            <a:avLst/>
                            <a:gdLst/>
                            <a:ahLst/>
                            <a:cxnLst/>
                            <a:rect l="0" t="0" r="0" b="0"/>
                            <a:pathLst>
                              <a:path w="957834" h="521208">
                                <a:moveTo>
                                  <a:pt x="0" y="0"/>
                                </a:moveTo>
                                <a:lnTo>
                                  <a:pt x="944880" y="0"/>
                                </a:lnTo>
                                <a:cubicBezTo>
                                  <a:pt x="951738" y="0"/>
                                  <a:pt x="957834" y="5334"/>
                                  <a:pt x="957834" y="12192"/>
                                </a:cubicBezTo>
                                <a:lnTo>
                                  <a:pt x="957834" y="508254"/>
                                </a:lnTo>
                                <a:cubicBezTo>
                                  <a:pt x="957834" y="515112"/>
                                  <a:pt x="951738" y="521208"/>
                                  <a:pt x="944880" y="521208"/>
                                </a:cubicBezTo>
                                <a:lnTo>
                                  <a:pt x="0" y="521208"/>
                                </a:lnTo>
                                <a:lnTo>
                                  <a:pt x="0" y="495300"/>
                                </a:lnTo>
                                <a:lnTo>
                                  <a:pt x="931926" y="495300"/>
                                </a:lnTo>
                                <a:lnTo>
                                  <a:pt x="93192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9" name="Shape 2319"/>
                        <wps:cNvSpPr/>
                        <wps:spPr>
                          <a:xfrm>
                            <a:off x="1540002" y="2628138"/>
                            <a:ext cx="929640" cy="370332"/>
                          </a:xfrm>
                          <a:custGeom>
                            <a:avLst/>
                            <a:gdLst/>
                            <a:ahLst/>
                            <a:cxnLst/>
                            <a:rect l="0" t="0" r="0" b="0"/>
                            <a:pathLst>
                              <a:path w="929640" h="370332">
                                <a:moveTo>
                                  <a:pt x="12192" y="0"/>
                                </a:moveTo>
                                <a:lnTo>
                                  <a:pt x="929640" y="0"/>
                                </a:lnTo>
                                <a:lnTo>
                                  <a:pt x="929640" y="25908"/>
                                </a:lnTo>
                                <a:lnTo>
                                  <a:pt x="25146" y="25908"/>
                                </a:lnTo>
                                <a:lnTo>
                                  <a:pt x="25146" y="345186"/>
                                </a:lnTo>
                                <a:lnTo>
                                  <a:pt x="929640" y="345186"/>
                                </a:lnTo>
                                <a:lnTo>
                                  <a:pt x="929640" y="370332"/>
                                </a:lnTo>
                                <a:lnTo>
                                  <a:pt x="12192" y="370332"/>
                                </a:lnTo>
                                <a:cubicBezTo>
                                  <a:pt x="5334" y="370332"/>
                                  <a:pt x="0" y="364998"/>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0" name="Shape 2320"/>
                        <wps:cNvSpPr/>
                        <wps:spPr>
                          <a:xfrm>
                            <a:off x="2469642" y="2628138"/>
                            <a:ext cx="929640" cy="370332"/>
                          </a:xfrm>
                          <a:custGeom>
                            <a:avLst/>
                            <a:gdLst/>
                            <a:ahLst/>
                            <a:cxnLst/>
                            <a:rect l="0" t="0" r="0" b="0"/>
                            <a:pathLst>
                              <a:path w="929640" h="370332">
                                <a:moveTo>
                                  <a:pt x="0" y="0"/>
                                </a:moveTo>
                                <a:lnTo>
                                  <a:pt x="916686" y="0"/>
                                </a:lnTo>
                                <a:cubicBezTo>
                                  <a:pt x="924306" y="0"/>
                                  <a:pt x="929640" y="6096"/>
                                  <a:pt x="929640" y="12954"/>
                                </a:cubicBezTo>
                                <a:lnTo>
                                  <a:pt x="929640" y="357378"/>
                                </a:lnTo>
                                <a:cubicBezTo>
                                  <a:pt x="929640" y="364998"/>
                                  <a:pt x="924306" y="370332"/>
                                  <a:pt x="916686" y="370332"/>
                                </a:cubicBezTo>
                                <a:lnTo>
                                  <a:pt x="0" y="370332"/>
                                </a:lnTo>
                                <a:lnTo>
                                  <a:pt x="0" y="345186"/>
                                </a:lnTo>
                                <a:lnTo>
                                  <a:pt x="904494" y="345186"/>
                                </a:lnTo>
                                <a:lnTo>
                                  <a:pt x="904494"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1" name="Shape 2321"/>
                        <wps:cNvSpPr/>
                        <wps:spPr>
                          <a:xfrm>
                            <a:off x="1540002" y="3173730"/>
                            <a:ext cx="929640" cy="369570"/>
                          </a:xfrm>
                          <a:custGeom>
                            <a:avLst/>
                            <a:gdLst/>
                            <a:ahLst/>
                            <a:cxnLst/>
                            <a:rect l="0" t="0" r="0" b="0"/>
                            <a:pathLst>
                              <a:path w="929640" h="369570">
                                <a:moveTo>
                                  <a:pt x="12192" y="0"/>
                                </a:moveTo>
                                <a:lnTo>
                                  <a:pt x="929640" y="0"/>
                                </a:lnTo>
                                <a:lnTo>
                                  <a:pt x="929640" y="25147"/>
                                </a:lnTo>
                                <a:lnTo>
                                  <a:pt x="25146" y="25147"/>
                                </a:lnTo>
                                <a:lnTo>
                                  <a:pt x="25146" y="344424"/>
                                </a:lnTo>
                                <a:lnTo>
                                  <a:pt x="929640" y="344424"/>
                                </a:lnTo>
                                <a:lnTo>
                                  <a:pt x="929640" y="369570"/>
                                </a:lnTo>
                                <a:lnTo>
                                  <a:pt x="12192" y="369570"/>
                                </a:lnTo>
                                <a:cubicBezTo>
                                  <a:pt x="5334" y="369570"/>
                                  <a:pt x="0" y="364236"/>
                                  <a:pt x="0" y="3573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2" name="Shape 2322"/>
                        <wps:cNvSpPr/>
                        <wps:spPr>
                          <a:xfrm>
                            <a:off x="2469642" y="3173730"/>
                            <a:ext cx="929640" cy="369570"/>
                          </a:xfrm>
                          <a:custGeom>
                            <a:avLst/>
                            <a:gdLst/>
                            <a:ahLst/>
                            <a:cxnLst/>
                            <a:rect l="0" t="0" r="0" b="0"/>
                            <a:pathLst>
                              <a:path w="929640" h="369570">
                                <a:moveTo>
                                  <a:pt x="0" y="0"/>
                                </a:moveTo>
                                <a:lnTo>
                                  <a:pt x="916686" y="0"/>
                                </a:lnTo>
                                <a:cubicBezTo>
                                  <a:pt x="924306" y="0"/>
                                  <a:pt x="929640" y="5335"/>
                                  <a:pt x="929640" y="12192"/>
                                </a:cubicBezTo>
                                <a:lnTo>
                                  <a:pt x="929640" y="357378"/>
                                </a:lnTo>
                                <a:cubicBezTo>
                                  <a:pt x="929640" y="364236"/>
                                  <a:pt x="924306" y="369570"/>
                                  <a:pt x="916686" y="369570"/>
                                </a:cubicBezTo>
                                <a:lnTo>
                                  <a:pt x="0" y="369570"/>
                                </a:lnTo>
                                <a:lnTo>
                                  <a:pt x="0" y="344424"/>
                                </a:lnTo>
                                <a:lnTo>
                                  <a:pt x="904494" y="344424"/>
                                </a:lnTo>
                                <a:lnTo>
                                  <a:pt x="90449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3" name="Shape 2323"/>
                        <wps:cNvSpPr/>
                        <wps:spPr>
                          <a:xfrm>
                            <a:off x="1950720" y="3956304"/>
                            <a:ext cx="518922" cy="559296"/>
                          </a:xfrm>
                          <a:custGeom>
                            <a:avLst/>
                            <a:gdLst/>
                            <a:ahLst/>
                            <a:cxnLst/>
                            <a:rect l="0" t="0" r="0" b="0"/>
                            <a:pathLst>
                              <a:path w="518922" h="559296">
                                <a:moveTo>
                                  <a:pt x="492252" y="0"/>
                                </a:moveTo>
                                <a:lnTo>
                                  <a:pt x="518922" y="0"/>
                                </a:lnTo>
                                <a:lnTo>
                                  <a:pt x="518922" y="25147"/>
                                </a:lnTo>
                                <a:cubicBezTo>
                                  <a:pt x="371958" y="19863"/>
                                  <a:pt x="58610" y="82639"/>
                                  <a:pt x="26670" y="260604"/>
                                </a:cubicBezTo>
                                <a:lnTo>
                                  <a:pt x="25146" y="272797"/>
                                </a:lnTo>
                                <a:lnTo>
                                  <a:pt x="25146" y="279654"/>
                                </a:lnTo>
                                <a:lnTo>
                                  <a:pt x="25146" y="285750"/>
                                </a:lnTo>
                                <a:lnTo>
                                  <a:pt x="27432" y="304038"/>
                                </a:lnTo>
                                <a:cubicBezTo>
                                  <a:pt x="66916" y="478727"/>
                                  <a:pt x="370865" y="538811"/>
                                  <a:pt x="518922" y="534162"/>
                                </a:cubicBezTo>
                                <a:lnTo>
                                  <a:pt x="518922" y="559296"/>
                                </a:lnTo>
                                <a:lnTo>
                                  <a:pt x="475755" y="559277"/>
                                </a:lnTo>
                                <a:cubicBezTo>
                                  <a:pt x="299316" y="550924"/>
                                  <a:pt x="42613" y="482494"/>
                                  <a:pt x="2286" y="309373"/>
                                </a:cubicBezTo>
                                <a:lnTo>
                                  <a:pt x="1524" y="302514"/>
                                </a:lnTo>
                                <a:lnTo>
                                  <a:pt x="0" y="287274"/>
                                </a:lnTo>
                                <a:lnTo>
                                  <a:pt x="0" y="272797"/>
                                </a:lnTo>
                                <a:lnTo>
                                  <a:pt x="1524" y="257556"/>
                                </a:lnTo>
                                <a:cubicBezTo>
                                  <a:pt x="32804" y="69698"/>
                                  <a:pt x="335559" y="559"/>
                                  <a:pt x="49225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4" name="Shape 2324"/>
                        <wps:cNvSpPr/>
                        <wps:spPr>
                          <a:xfrm>
                            <a:off x="2469642" y="3956304"/>
                            <a:ext cx="518922" cy="559309"/>
                          </a:xfrm>
                          <a:custGeom>
                            <a:avLst/>
                            <a:gdLst/>
                            <a:ahLst/>
                            <a:cxnLst/>
                            <a:rect l="0" t="0" r="0" b="0"/>
                            <a:pathLst>
                              <a:path w="518922" h="559309">
                                <a:moveTo>
                                  <a:pt x="0" y="0"/>
                                </a:moveTo>
                                <a:lnTo>
                                  <a:pt x="25908" y="0"/>
                                </a:lnTo>
                                <a:cubicBezTo>
                                  <a:pt x="183922" y="889"/>
                                  <a:pt x="483705" y="68682"/>
                                  <a:pt x="517398" y="256794"/>
                                </a:cubicBezTo>
                                <a:lnTo>
                                  <a:pt x="518922" y="272035"/>
                                </a:lnTo>
                                <a:lnTo>
                                  <a:pt x="518922" y="286512"/>
                                </a:lnTo>
                                <a:cubicBezTo>
                                  <a:pt x="507429" y="469138"/>
                                  <a:pt x="225959" y="548132"/>
                                  <a:pt x="78486" y="556261"/>
                                </a:cubicBezTo>
                                <a:lnTo>
                                  <a:pt x="26670" y="559309"/>
                                </a:lnTo>
                                <a:lnTo>
                                  <a:pt x="0" y="559296"/>
                                </a:lnTo>
                                <a:lnTo>
                                  <a:pt x="0" y="534162"/>
                                </a:lnTo>
                                <a:lnTo>
                                  <a:pt x="25146" y="533400"/>
                                </a:lnTo>
                                <a:lnTo>
                                  <a:pt x="51054" y="532638"/>
                                </a:lnTo>
                                <a:cubicBezTo>
                                  <a:pt x="188697" y="529958"/>
                                  <a:pt x="470865" y="460832"/>
                                  <a:pt x="493014" y="292609"/>
                                </a:cubicBezTo>
                                <a:lnTo>
                                  <a:pt x="493776" y="286512"/>
                                </a:lnTo>
                                <a:lnTo>
                                  <a:pt x="493776" y="273559"/>
                                </a:lnTo>
                                <a:lnTo>
                                  <a:pt x="493014" y="267462"/>
                                </a:lnTo>
                                <a:cubicBezTo>
                                  <a:pt x="472796" y="99111"/>
                                  <a:pt x="187897" y="29223"/>
                                  <a:pt x="51054" y="26670"/>
                                </a:cubicBezTo>
                                <a:lnTo>
                                  <a:pt x="2590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5" name="Shape 2325"/>
                        <wps:cNvSpPr/>
                        <wps:spPr>
                          <a:xfrm>
                            <a:off x="1256538" y="2407158"/>
                            <a:ext cx="1213104" cy="1413510"/>
                          </a:xfrm>
                          <a:custGeom>
                            <a:avLst/>
                            <a:gdLst/>
                            <a:ahLst/>
                            <a:cxnLst/>
                            <a:rect l="0" t="0" r="0" b="0"/>
                            <a:pathLst>
                              <a:path w="1213104" h="1413510">
                                <a:moveTo>
                                  <a:pt x="0" y="0"/>
                                </a:moveTo>
                                <a:lnTo>
                                  <a:pt x="1213104" y="0"/>
                                </a:lnTo>
                                <a:lnTo>
                                  <a:pt x="1213104" y="176784"/>
                                </a:lnTo>
                                <a:lnTo>
                                  <a:pt x="176784" y="176784"/>
                                </a:lnTo>
                                <a:lnTo>
                                  <a:pt x="176784" y="1237488"/>
                                </a:lnTo>
                                <a:lnTo>
                                  <a:pt x="1213104" y="1237488"/>
                                </a:lnTo>
                                <a:lnTo>
                                  <a:pt x="1213104" y="1413510"/>
                                </a:lnTo>
                                <a:lnTo>
                                  <a:pt x="0" y="1413510"/>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6" name="Shape 2326"/>
                        <wps:cNvSpPr/>
                        <wps:spPr>
                          <a:xfrm>
                            <a:off x="2469642" y="2407158"/>
                            <a:ext cx="1213104" cy="1413510"/>
                          </a:xfrm>
                          <a:custGeom>
                            <a:avLst/>
                            <a:gdLst/>
                            <a:ahLst/>
                            <a:cxnLst/>
                            <a:rect l="0" t="0" r="0" b="0"/>
                            <a:pathLst>
                              <a:path w="1213104" h="1413510">
                                <a:moveTo>
                                  <a:pt x="0" y="0"/>
                                </a:moveTo>
                                <a:lnTo>
                                  <a:pt x="1213104" y="0"/>
                                </a:lnTo>
                                <a:lnTo>
                                  <a:pt x="1213104" y="1413510"/>
                                </a:lnTo>
                                <a:lnTo>
                                  <a:pt x="0" y="1413510"/>
                                </a:lnTo>
                                <a:lnTo>
                                  <a:pt x="0" y="1237488"/>
                                </a:lnTo>
                                <a:lnTo>
                                  <a:pt x="1036320" y="1237488"/>
                                </a:lnTo>
                                <a:lnTo>
                                  <a:pt x="1036320" y="176784"/>
                                </a:lnTo>
                                <a:lnTo>
                                  <a:pt x="0" y="176784"/>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7" name="Shape 2327"/>
                        <wps:cNvSpPr/>
                        <wps:spPr>
                          <a:xfrm>
                            <a:off x="1420368" y="2570988"/>
                            <a:ext cx="1048893" cy="1085850"/>
                          </a:xfrm>
                          <a:custGeom>
                            <a:avLst/>
                            <a:gdLst/>
                            <a:ahLst/>
                            <a:cxnLst/>
                            <a:rect l="0" t="0" r="0" b="0"/>
                            <a:pathLst>
                              <a:path w="1048893" h="1085850">
                                <a:moveTo>
                                  <a:pt x="12954" y="0"/>
                                </a:moveTo>
                                <a:lnTo>
                                  <a:pt x="1048893" y="0"/>
                                </a:lnTo>
                                <a:lnTo>
                                  <a:pt x="1048893" y="25908"/>
                                </a:lnTo>
                                <a:lnTo>
                                  <a:pt x="25146" y="25908"/>
                                </a:lnTo>
                                <a:lnTo>
                                  <a:pt x="25146" y="1060704"/>
                                </a:lnTo>
                                <a:lnTo>
                                  <a:pt x="1048893" y="1060704"/>
                                </a:lnTo>
                                <a:lnTo>
                                  <a:pt x="1048893" y="1085850"/>
                                </a:lnTo>
                                <a:lnTo>
                                  <a:pt x="12954" y="1085850"/>
                                </a:lnTo>
                                <a:cubicBezTo>
                                  <a:pt x="6096" y="1085850"/>
                                  <a:pt x="0" y="1080516"/>
                                  <a:pt x="0" y="1073659"/>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8" name="Shape 2328"/>
                        <wps:cNvSpPr/>
                        <wps:spPr>
                          <a:xfrm>
                            <a:off x="1243584" y="2394966"/>
                            <a:ext cx="1225677" cy="1438656"/>
                          </a:xfrm>
                          <a:custGeom>
                            <a:avLst/>
                            <a:gdLst/>
                            <a:ahLst/>
                            <a:cxnLst/>
                            <a:rect l="0" t="0" r="0" b="0"/>
                            <a:pathLst>
                              <a:path w="1225677" h="1438656">
                                <a:moveTo>
                                  <a:pt x="12954" y="0"/>
                                </a:moveTo>
                                <a:lnTo>
                                  <a:pt x="1225677" y="0"/>
                                </a:lnTo>
                                <a:lnTo>
                                  <a:pt x="1225677" y="25146"/>
                                </a:lnTo>
                                <a:lnTo>
                                  <a:pt x="25908" y="25146"/>
                                </a:lnTo>
                                <a:lnTo>
                                  <a:pt x="25908" y="1413510"/>
                                </a:lnTo>
                                <a:lnTo>
                                  <a:pt x="1225677" y="1413510"/>
                                </a:lnTo>
                                <a:lnTo>
                                  <a:pt x="1225677" y="1438656"/>
                                </a:lnTo>
                                <a:lnTo>
                                  <a:pt x="12954" y="1438656"/>
                                </a:lnTo>
                                <a:cubicBezTo>
                                  <a:pt x="6096" y="1438656"/>
                                  <a:pt x="0" y="1433322"/>
                                  <a:pt x="0" y="1425702"/>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9" name="Shape 2329"/>
                        <wps:cNvSpPr/>
                        <wps:spPr>
                          <a:xfrm>
                            <a:off x="2469261" y="2570988"/>
                            <a:ext cx="1049655" cy="1085850"/>
                          </a:xfrm>
                          <a:custGeom>
                            <a:avLst/>
                            <a:gdLst/>
                            <a:ahLst/>
                            <a:cxnLst/>
                            <a:rect l="0" t="0" r="0" b="0"/>
                            <a:pathLst>
                              <a:path w="1049655" h="1085850">
                                <a:moveTo>
                                  <a:pt x="0" y="0"/>
                                </a:moveTo>
                                <a:lnTo>
                                  <a:pt x="1036701" y="0"/>
                                </a:lnTo>
                                <a:cubicBezTo>
                                  <a:pt x="1043559" y="0"/>
                                  <a:pt x="1049655" y="6096"/>
                                  <a:pt x="1049655" y="12954"/>
                                </a:cubicBezTo>
                                <a:lnTo>
                                  <a:pt x="1049655" y="1073659"/>
                                </a:lnTo>
                                <a:cubicBezTo>
                                  <a:pt x="1049655" y="1080516"/>
                                  <a:pt x="1043559" y="1085850"/>
                                  <a:pt x="1036701" y="1085850"/>
                                </a:cubicBezTo>
                                <a:lnTo>
                                  <a:pt x="0" y="1085850"/>
                                </a:lnTo>
                                <a:lnTo>
                                  <a:pt x="0" y="1060704"/>
                                </a:lnTo>
                                <a:lnTo>
                                  <a:pt x="1023747" y="1060704"/>
                                </a:lnTo>
                                <a:lnTo>
                                  <a:pt x="1023747"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0" name="Shape 2330"/>
                        <wps:cNvSpPr/>
                        <wps:spPr>
                          <a:xfrm>
                            <a:off x="2469261" y="2394966"/>
                            <a:ext cx="1226439" cy="1438656"/>
                          </a:xfrm>
                          <a:custGeom>
                            <a:avLst/>
                            <a:gdLst/>
                            <a:ahLst/>
                            <a:cxnLst/>
                            <a:rect l="0" t="0" r="0" b="0"/>
                            <a:pathLst>
                              <a:path w="1226439" h="1438656">
                                <a:moveTo>
                                  <a:pt x="0" y="0"/>
                                </a:moveTo>
                                <a:lnTo>
                                  <a:pt x="1213485" y="0"/>
                                </a:lnTo>
                                <a:cubicBezTo>
                                  <a:pt x="1220343" y="0"/>
                                  <a:pt x="1226439" y="5334"/>
                                  <a:pt x="1226439" y="12192"/>
                                </a:cubicBezTo>
                                <a:lnTo>
                                  <a:pt x="1226439" y="1425702"/>
                                </a:lnTo>
                                <a:cubicBezTo>
                                  <a:pt x="1226439" y="1433322"/>
                                  <a:pt x="1220343" y="1438656"/>
                                  <a:pt x="1213485" y="1438656"/>
                                </a:cubicBezTo>
                                <a:lnTo>
                                  <a:pt x="0" y="1438656"/>
                                </a:lnTo>
                                <a:lnTo>
                                  <a:pt x="0" y="1413510"/>
                                </a:lnTo>
                                <a:lnTo>
                                  <a:pt x="1200531" y="1413510"/>
                                </a:lnTo>
                                <a:lnTo>
                                  <a:pt x="1200531"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1" name="Rectangle 2331"/>
                        <wps:cNvSpPr/>
                        <wps:spPr>
                          <a:xfrm>
                            <a:off x="93726" y="68957"/>
                            <a:ext cx="1371743" cy="154840"/>
                          </a:xfrm>
                          <a:prstGeom prst="rect">
                            <a:avLst/>
                          </a:prstGeom>
                          <a:ln>
                            <a:noFill/>
                          </a:ln>
                        </wps:spPr>
                        <wps:txbx>
                          <w:txbxContent>
                            <w:p w14:paraId="57B3199C" w14:textId="77777777" w:rsidR="00945698" w:rsidRDefault="00945698">
                              <w:pPr>
                                <w:spacing w:after="160" w:line="259" w:lineRule="auto"/>
                                <w:ind w:left="0" w:firstLine="0"/>
                              </w:pPr>
                              <w:r>
                                <w:rPr>
                                  <w:sz w:val="18"/>
                                </w:rPr>
                                <w:t xml:space="preserve">Input </w:t>
                              </w:r>
                              <w:r>
                                <w:rPr>
                                  <w:sz w:val="18"/>
                                </w:rPr>
                                <w:t xml:space="preserve">of New Need or </w:t>
                              </w:r>
                            </w:p>
                          </w:txbxContent>
                        </wps:txbx>
                        <wps:bodyPr horzOverflow="overflow" vert="horz" lIns="0" tIns="0" rIns="0" bIns="0" rtlCol="0">
                          <a:noAutofit/>
                        </wps:bodyPr>
                      </wps:wsp>
                      <wps:wsp>
                        <wps:cNvPr id="2332" name="Rectangle 2332"/>
                        <wps:cNvSpPr/>
                        <wps:spPr>
                          <a:xfrm>
                            <a:off x="93726" y="208403"/>
                            <a:ext cx="1218812" cy="154840"/>
                          </a:xfrm>
                          <a:prstGeom prst="rect">
                            <a:avLst/>
                          </a:prstGeom>
                          <a:ln>
                            <a:noFill/>
                          </a:ln>
                        </wps:spPr>
                        <wps:txbx>
                          <w:txbxContent>
                            <w:p w14:paraId="3CA44FFB" w14:textId="77777777" w:rsidR="00945698" w:rsidRDefault="00945698">
                              <w:pPr>
                                <w:spacing w:after="160" w:line="259" w:lineRule="auto"/>
                                <w:ind w:left="0" w:firstLine="0"/>
                              </w:pPr>
                              <w:r>
                                <w:rPr>
                                  <w:sz w:val="18"/>
                                </w:rPr>
                                <w:t xml:space="preserve">Systematic </w:t>
                              </w:r>
                              <w:r>
                                <w:rPr>
                                  <w:sz w:val="18"/>
                                </w:rPr>
                                <w:t>Revision</w:t>
                              </w:r>
                            </w:p>
                          </w:txbxContent>
                        </wps:txbx>
                        <wps:bodyPr horzOverflow="overflow" vert="horz" lIns="0" tIns="0" rIns="0" bIns="0" rtlCol="0">
                          <a:noAutofit/>
                        </wps:bodyPr>
                      </wps:wsp>
                      <wps:wsp>
                        <wps:cNvPr id="2333" name="Rectangle 2333"/>
                        <wps:cNvSpPr/>
                        <wps:spPr>
                          <a:xfrm>
                            <a:off x="1010412" y="183177"/>
                            <a:ext cx="56348" cy="190519"/>
                          </a:xfrm>
                          <a:prstGeom prst="rect">
                            <a:avLst/>
                          </a:prstGeom>
                          <a:ln>
                            <a:noFill/>
                          </a:ln>
                        </wps:spPr>
                        <wps:txbx>
                          <w:txbxContent>
                            <w:p w14:paraId="3919F3C9"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4" name="Rectangle 2334"/>
                        <wps:cNvSpPr/>
                        <wps:spPr>
                          <a:xfrm>
                            <a:off x="1736598" y="68957"/>
                            <a:ext cx="1691819" cy="154840"/>
                          </a:xfrm>
                          <a:prstGeom prst="rect">
                            <a:avLst/>
                          </a:prstGeom>
                          <a:ln>
                            <a:noFill/>
                          </a:ln>
                        </wps:spPr>
                        <wps:txbx>
                          <w:txbxContent>
                            <w:p w14:paraId="47D6AA93" w14:textId="77777777" w:rsidR="00945698" w:rsidRDefault="00945698">
                              <w:pPr>
                                <w:spacing w:after="160" w:line="259" w:lineRule="auto"/>
                                <w:ind w:left="0" w:firstLine="0"/>
                              </w:pPr>
                              <w:r>
                                <w:rPr>
                                  <w:sz w:val="18"/>
                                </w:rPr>
                                <w:t xml:space="preserve">Analysis </w:t>
                              </w:r>
                              <w:r>
                                <w:rPr>
                                  <w:sz w:val="18"/>
                                </w:rPr>
                                <w:t>of Risks and Traffic</w:t>
                              </w:r>
                            </w:p>
                          </w:txbxContent>
                        </wps:txbx>
                        <wps:bodyPr horzOverflow="overflow" vert="horz" lIns="0" tIns="0" rIns="0" bIns="0" rtlCol="0">
                          <a:noAutofit/>
                        </wps:bodyPr>
                      </wps:wsp>
                      <wps:wsp>
                        <wps:cNvPr id="2335" name="Rectangle 2335"/>
                        <wps:cNvSpPr/>
                        <wps:spPr>
                          <a:xfrm>
                            <a:off x="1736598" y="208403"/>
                            <a:ext cx="1924242" cy="154840"/>
                          </a:xfrm>
                          <a:prstGeom prst="rect">
                            <a:avLst/>
                          </a:prstGeom>
                          <a:ln>
                            <a:noFill/>
                          </a:ln>
                        </wps:spPr>
                        <wps:txbx>
                          <w:txbxContent>
                            <w:p w14:paraId="6535EF5C" w14:textId="77777777" w:rsidR="00945698" w:rsidRDefault="00945698">
                              <w:pPr>
                                <w:spacing w:after="160" w:line="259" w:lineRule="auto"/>
                                <w:ind w:left="0" w:firstLine="0"/>
                              </w:pPr>
                              <w:r>
                                <w:rPr>
                                  <w:sz w:val="18"/>
                                </w:rPr>
                                <w:t xml:space="preserve">Establishment </w:t>
                              </w:r>
                              <w:r>
                                <w:rPr>
                                  <w:sz w:val="18"/>
                                </w:rPr>
                                <w:t>of Service Levels</w:t>
                              </w:r>
                            </w:p>
                          </w:txbxContent>
                        </wps:txbx>
                        <wps:bodyPr horzOverflow="overflow" vert="horz" lIns="0" tIns="0" rIns="0" bIns="0" rtlCol="0">
                          <a:noAutofit/>
                        </wps:bodyPr>
                      </wps:wsp>
                      <wps:wsp>
                        <wps:cNvPr id="2336" name="Rectangle 2336"/>
                        <wps:cNvSpPr/>
                        <wps:spPr>
                          <a:xfrm>
                            <a:off x="3182874" y="192608"/>
                            <a:ext cx="51559" cy="174325"/>
                          </a:xfrm>
                          <a:prstGeom prst="rect">
                            <a:avLst/>
                          </a:prstGeom>
                          <a:ln>
                            <a:noFill/>
                          </a:ln>
                        </wps:spPr>
                        <wps:txbx>
                          <w:txbxContent>
                            <w:p w14:paraId="32F2656D" w14:textId="77777777" w:rsidR="00945698" w:rsidRDefault="00945698">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37" name="Rectangle 2337"/>
                        <wps:cNvSpPr/>
                        <wps:spPr>
                          <a:xfrm>
                            <a:off x="404622" y="1061081"/>
                            <a:ext cx="579527" cy="154840"/>
                          </a:xfrm>
                          <a:prstGeom prst="rect">
                            <a:avLst/>
                          </a:prstGeom>
                          <a:ln>
                            <a:noFill/>
                          </a:ln>
                        </wps:spPr>
                        <wps:txbx>
                          <w:txbxContent>
                            <w:p w14:paraId="7D396A6F" w14:textId="77777777" w:rsidR="00945698" w:rsidRDefault="00945698">
                              <w:pPr>
                                <w:spacing w:after="160" w:line="259" w:lineRule="auto"/>
                                <w:ind w:left="0" w:firstLine="0"/>
                              </w:pPr>
                              <w:r>
                                <w:rPr>
                                  <w:sz w:val="18"/>
                                </w:rPr>
                                <w:t>Rejection</w:t>
                              </w:r>
                            </w:p>
                          </w:txbxContent>
                        </wps:txbx>
                        <wps:bodyPr horzOverflow="overflow" vert="horz" lIns="0" tIns="0" rIns="0" bIns="0" rtlCol="0">
                          <a:noAutofit/>
                        </wps:bodyPr>
                      </wps:wsp>
                      <wps:wsp>
                        <wps:cNvPr id="2338" name="Rectangle 2338"/>
                        <wps:cNvSpPr/>
                        <wps:spPr>
                          <a:xfrm>
                            <a:off x="840486" y="1035855"/>
                            <a:ext cx="56348" cy="190519"/>
                          </a:xfrm>
                          <a:prstGeom prst="rect">
                            <a:avLst/>
                          </a:prstGeom>
                          <a:ln>
                            <a:noFill/>
                          </a:ln>
                        </wps:spPr>
                        <wps:txbx>
                          <w:txbxContent>
                            <w:p w14:paraId="21B394E5"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9" name="Rectangle 2339"/>
                        <wps:cNvSpPr/>
                        <wps:spPr>
                          <a:xfrm>
                            <a:off x="3640074" y="1061081"/>
                            <a:ext cx="685180" cy="154840"/>
                          </a:xfrm>
                          <a:prstGeom prst="rect">
                            <a:avLst/>
                          </a:prstGeom>
                          <a:ln>
                            <a:noFill/>
                          </a:ln>
                        </wps:spPr>
                        <wps:txbx>
                          <w:txbxContent>
                            <w:p w14:paraId="1A8618E7" w14:textId="77777777" w:rsidR="00945698" w:rsidRDefault="00945698">
                              <w:pPr>
                                <w:spacing w:after="160" w:line="259" w:lineRule="auto"/>
                                <w:ind w:left="0" w:firstLine="0"/>
                              </w:pPr>
                              <w:r>
                                <w:rPr>
                                  <w:sz w:val="18"/>
                                </w:rPr>
                                <w:t>Emergency</w:t>
                              </w:r>
                            </w:p>
                          </w:txbxContent>
                        </wps:txbx>
                        <wps:bodyPr horzOverflow="overflow" vert="horz" lIns="0" tIns="0" rIns="0" bIns="0" rtlCol="0">
                          <a:noAutofit/>
                        </wps:bodyPr>
                      </wps:wsp>
                      <wps:wsp>
                        <wps:cNvPr id="2340" name="Rectangle 2340"/>
                        <wps:cNvSpPr/>
                        <wps:spPr>
                          <a:xfrm>
                            <a:off x="4155186" y="1035855"/>
                            <a:ext cx="56348" cy="190519"/>
                          </a:xfrm>
                          <a:prstGeom prst="rect">
                            <a:avLst/>
                          </a:prstGeom>
                          <a:ln>
                            <a:noFill/>
                          </a:ln>
                        </wps:spPr>
                        <wps:txbx>
                          <w:txbxContent>
                            <w:p w14:paraId="7B65DFEC"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1" name="Rectangle 2341"/>
                        <wps:cNvSpPr/>
                        <wps:spPr>
                          <a:xfrm>
                            <a:off x="1628394" y="1797173"/>
                            <a:ext cx="2270860" cy="154840"/>
                          </a:xfrm>
                          <a:prstGeom prst="rect">
                            <a:avLst/>
                          </a:prstGeom>
                          <a:ln>
                            <a:noFill/>
                          </a:ln>
                        </wps:spPr>
                        <wps:txbx>
                          <w:txbxContent>
                            <w:p w14:paraId="3BCAA502" w14:textId="77777777" w:rsidR="00945698" w:rsidRDefault="00945698">
                              <w:pPr>
                                <w:spacing w:after="160" w:line="259" w:lineRule="auto"/>
                                <w:ind w:left="0" w:firstLine="0"/>
                              </w:pPr>
                              <w:r>
                                <w:rPr>
                                  <w:sz w:val="18"/>
                                </w:rPr>
                                <w:t xml:space="preserve">Design </w:t>
                              </w:r>
                              <w:r>
                                <w:rPr>
                                  <w:sz w:val="18"/>
                                </w:rPr>
                                <w:t xml:space="preserve">of Technical Alternatives and </w:t>
                              </w:r>
                            </w:p>
                          </w:txbxContent>
                        </wps:txbx>
                        <wps:bodyPr horzOverflow="overflow" vert="horz" lIns="0" tIns="0" rIns="0" bIns="0" rtlCol="0">
                          <a:noAutofit/>
                        </wps:bodyPr>
                      </wps:wsp>
                      <wps:wsp>
                        <wps:cNvPr id="2342" name="Rectangle 2342"/>
                        <wps:cNvSpPr/>
                        <wps:spPr>
                          <a:xfrm>
                            <a:off x="2081788" y="1936619"/>
                            <a:ext cx="1030810" cy="154840"/>
                          </a:xfrm>
                          <a:prstGeom prst="rect">
                            <a:avLst/>
                          </a:prstGeom>
                          <a:ln>
                            <a:noFill/>
                          </a:ln>
                        </wps:spPr>
                        <wps:txbx>
                          <w:txbxContent>
                            <w:p w14:paraId="0E82882F" w14:textId="77777777" w:rsidR="00945698" w:rsidRDefault="00945698">
                              <w:pPr>
                                <w:spacing w:after="160" w:line="259" w:lineRule="auto"/>
                                <w:ind w:left="0" w:firstLine="0"/>
                              </w:pPr>
                              <w:r>
                                <w:rPr>
                                  <w:sz w:val="18"/>
                                </w:rPr>
                                <w:t xml:space="preserve">Associated </w:t>
                              </w:r>
                              <w:r>
                                <w:rPr>
                                  <w:sz w:val="18"/>
                                </w:rPr>
                                <w:t>Costs</w:t>
                              </w:r>
                            </w:p>
                          </w:txbxContent>
                        </wps:txbx>
                        <wps:bodyPr horzOverflow="overflow" vert="horz" lIns="0" tIns="0" rIns="0" bIns="0" rtlCol="0">
                          <a:noAutofit/>
                        </wps:bodyPr>
                      </wps:wsp>
                      <wps:wsp>
                        <wps:cNvPr id="2343" name="Rectangle 2343"/>
                        <wps:cNvSpPr/>
                        <wps:spPr>
                          <a:xfrm>
                            <a:off x="2856738" y="1911393"/>
                            <a:ext cx="56348" cy="190519"/>
                          </a:xfrm>
                          <a:prstGeom prst="rect">
                            <a:avLst/>
                          </a:prstGeom>
                          <a:ln>
                            <a:noFill/>
                          </a:ln>
                        </wps:spPr>
                        <wps:txbx>
                          <w:txbxContent>
                            <w:p w14:paraId="440748DF" w14:textId="77777777" w:rsidR="00945698" w:rsidRDefault="00945698">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4" name="Rectangle 2344"/>
                        <wps:cNvSpPr/>
                        <wps:spPr>
                          <a:xfrm>
                            <a:off x="1862328" y="2076065"/>
                            <a:ext cx="1612526" cy="154840"/>
                          </a:xfrm>
                          <a:prstGeom prst="rect">
                            <a:avLst/>
                          </a:prstGeom>
                          <a:ln>
                            <a:noFill/>
                          </a:ln>
                        </wps:spPr>
                        <wps:txbx>
                          <w:txbxContent>
                            <w:p w14:paraId="3D23407B" w14:textId="77777777" w:rsidR="00945698" w:rsidRDefault="00945698">
                              <w:pPr>
                                <w:spacing w:after="160" w:line="259" w:lineRule="auto"/>
                                <w:ind w:left="0" w:firstLine="0"/>
                              </w:pPr>
                              <w:r>
                                <w:rPr>
                                  <w:sz w:val="18"/>
                                </w:rPr>
                                <w:t xml:space="preserve">Cost/Benefit/Risk </w:t>
                              </w:r>
                              <w:r>
                                <w:rPr>
                                  <w:sz w:val="18"/>
                                </w:rPr>
                                <w:t>Analysis</w:t>
                              </w:r>
                            </w:p>
                          </w:txbxContent>
                        </wps:txbx>
                        <wps:bodyPr horzOverflow="overflow" vert="horz" lIns="0" tIns="0" rIns="0" bIns="0" rtlCol="0">
                          <a:noAutofit/>
                        </wps:bodyPr>
                      </wps:wsp>
                      <wps:wsp>
                        <wps:cNvPr id="2345" name="Rectangle 2345"/>
                        <wps:cNvSpPr/>
                        <wps:spPr>
                          <a:xfrm>
                            <a:off x="3075432" y="2060270"/>
                            <a:ext cx="51559" cy="174325"/>
                          </a:xfrm>
                          <a:prstGeom prst="rect">
                            <a:avLst/>
                          </a:prstGeom>
                          <a:ln>
                            <a:noFill/>
                          </a:ln>
                        </wps:spPr>
                        <wps:txbx>
                          <w:txbxContent>
                            <w:p w14:paraId="30AC3B3A" w14:textId="77777777" w:rsidR="00945698" w:rsidRDefault="00945698">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46" name="Rectangle 2346"/>
                        <wps:cNvSpPr/>
                        <wps:spPr>
                          <a:xfrm>
                            <a:off x="1644396" y="2764913"/>
                            <a:ext cx="2154034" cy="154840"/>
                          </a:xfrm>
                          <a:prstGeom prst="rect">
                            <a:avLst/>
                          </a:prstGeom>
                          <a:ln>
                            <a:noFill/>
                          </a:ln>
                        </wps:spPr>
                        <wps:txbx>
                          <w:txbxContent>
                            <w:p w14:paraId="55537875" w14:textId="77777777" w:rsidR="00945698" w:rsidRDefault="00945698">
                              <w:pPr>
                                <w:spacing w:after="160" w:line="259" w:lineRule="auto"/>
                                <w:ind w:left="0" w:firstLine="0"/>
                              </w:pPr>
                              <w:r>
                                <w:rPr>
                                  <w:sz w:val="18"/>
                                </w:rPr>
                                <w:t xml:space="preserve">Consultation </w:t>
                              </w:r>
                              <w:r>
                                <w:rPr>
                                  <w:sz w:val="18"/>
                                </w:rPr>
                                <w:t>of ’interested parties’</w:t>
                              </w:r>
                            </w:p>
                          </w:txbxContent>
                        </wps:txbx>
                        <wps:bodyPr horzOverflow="overflow" vert="horz" lIns="0" tIns="0" rIns="0" bIns="0" rtlCol="0">
                          <a:noAutofit/>
                        </wps:bodyPr>
                      </wps:wsp>
                      <wps:wsp>
                        <wps:cNvPr id="2347" name="Rectangle 2347"/>
                        <wps:cNvSpPr/>
                        <wps:spPr>
                          <a:xfrm>
                            <a:off x="2110740" y="3287642"/>
                            <a:ext cx="941575" cy="154840"/>
                          </a:xfrm>
                          <a:prstGeom prst="rect">
                            <a:avLst/>
                          </a:prstGeom>
                          <a:ln>
                            <a:noFill/>
                          </a:ln>
                        </wps:spPr>
                        <wps:txbx>
                          <w:txbxContent>
                            <w:p w14:paraId="61A68046" w14:textId="77777777" w:rsidR="00945698" w:rsidRDefault="00945698">
                              <w:pPr>
                                <w:spacing w:after="160" w:line="259" w:lineRule="auto"/>
                                <w:ind w:left="0" w:firstLine="0"/>
                              </w:pPr>
                              <w:r>
                                <w:rPr>
                                  <w:sz w:val="18"/>
                                </w:rPr>
                                <w:t xml:space="preserve">Owner’s </w:t>
                              </w:r>
                              <w:r>
                                <w:rPr>
                                  <w:sz w:val="18"/>
                                </w:rPr>
                                <w:t>report</w:t>
                              </w:r>
                            </w:p>
                          </w:txbxContent>
                        </wps:txbx>
                        <wps:bodyPr horzOverflow="overflow" vert="horz" lIns="0" tIns="0" rIns="0" bIns="0" rtlCol="0">
                          <a:noAutofit/>
                        </wps:bodyPr>
                      </wps:wsp>
                      <wps:wsp>
                        <wps:cNvPr id="2348" name="Rectangle 2348"/>
                        <wps:cNvSpPr/>
                        <wps:spPr>
                          <a:xfrm>
                            <a:off x="2104648" y="4102978"/>
                            <a:ext cx="1002854" cy="154840"/>
                          </a:xfrm>
                          <a:prstGeom prst="rect">
                            <a:avLst/>
                          </a:prstGeom>
                          <a:ln>
                            <a:noFill/>
                          </a:ln>
                        </wps:spPr>
                        <wps:txbx>
                          <w:txbxContent>
                            <w:p w14:paraId="5BB3C302" w14:textId="77777777" w:rsidR="00945698" w:rsidRDefault="00945698">
                              <w:pPr>
                                <w:spacing w:after="160" w:line="259" w:lineRule="auto"/>
                                <w:ind w:left="0" w:firstLine="0"/>
                              </w:pPr>
                              <w:r>
                                <w:rPr>
                                  <w:sz w:val="18"/>
                                </w:rPr>
                                <w:t xml:space="preserve">Final </w:t>
                              </w:r>
                              <w:r>
                                <w:rPr>
                                  <w:sz w:val="18"/>
                                </w:rPr>
                                <w:t xml:space="preserve">Beaconing </w:t>
                              </w:r>
                            </w:p>
                          </w:txbxContent>
                        </wps:txbx>
                        <wps:bodyPr horzOverflow="overflow" vert="horz" lIns="0" tIns="0" rIns="0" bIns="0" rtlCol="0">
                          <a:noAutofit/>
                        </wps:bodyPr>
                      </wps:wsp>
                      <wps:wsp>
                        <wps:cNvPr id="2349" name="Rectangle 2349"/>
                        <wps:cNvSpPr/>
                        <wps:spPr>
                          <a:xfrm>
                            <a:off x="2266188" y="4241658"/>
                            <a:ext cx="538542" cy="154840"/>
                          </a:xfrm>
                          <a:prstGeom prst="rect">
                            <a:avLst/>
                          </a:prstGeom>
                          <a:ln>
                            <a:noFill/>
                          </a:ln>
                        </wps:spPr>
                        <wps:txbx>
                          <w:txbxContent>
                            <w:p w14:paraId="67200B72" w14:textId="77777777" w:rsidR="00945698" w:rsidRDefault="00945698">
                              <w:pPr>
                                <w:spacing w:after="160" w:line="259" w:lineRule="auto"/>
                                <w:ind w:left="0" w:firstLine="0"/>
                              </w:pPr>
                              <w:r>
                                <w:rPr>
                                  <w:sz w:val="18"/>
                                </w:rPr>
                                <w:t>Proposal</w:t>
                              </w:r>
                            </w:p>
                          </w:txbxContent>
                        </wps:txbx>
                        <wps:bodyPr horzOverflow="overflow" vert="horz" lIns="0" tIns="0" rIns="0" bIns="0" rtlCol="0">
                          <a:noAutofit/>
                        </wps:bodyPr>
                      </wps:wsp>
                      <wps:wsp>
                        <wps:cNvPr id="2350" name="Shape 2350"/>
                        <wps:cNvSpPr/>
                        <wps:spPr>
                          <a:xfrm>
                            <a:off x="1249680" y="147066"/>
                            <a:ext cx="406146" cy="76200"/>
                          </a:xfrm>
                          <a:custGeom>
                            <a:avLst/>
                            <a:gdLst/>
                            <a:ahLst/>
                            <a:cxnLst/>
                            <a:rect l="0" t="0" r="0" b="0"/>
                            <a:pathLst>
                              <a:path w="406146" h="76200">
                                <a:moveTo>
                                  <a:pt x="329946" y="0"/>
                                </a:moveTo>
                                <a:lnTo>
                                  <a:pt x="406146" y="38100"/>
                                </a:lnTo>
                                <a:lnTo>
                                  <a:pt x="329946" y="76200"/>
                                </a:lnTo>
                                <a:lnTo>
                                  <a:pt x="329946" y="44197"/>
                                </a:lnTo>
                                <a:lnTo>
                                  <a:pt x="0" y="44197"/>
                                </a:lnTo>
                                <a:lnTo>
                                  <a:pt x="0" y="32004"/>
                                </a:lnTo>
                                <a:lnTo>
                                  <a:pt x="329946" y="32004"/>
                                </a:lnTo>
                                <a:lnTo>
                                  <a:pt x="32994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1" name="Shape 2351"/>
                        <wps:cNvSpPr/>
                        <wps:spPr>
                          <a:xfrm>
                            <a:off x="2431542" y="357378"/>
                            <a:ext cx="76200" cy="381000"/>
                          </a:xfrm>
                          <a:custGeom>
                            <a:avLst/>
                            <a:gdLst/>
                            <a:ahLst/>
                            <a:cxnLst/>
                            <a:rect l="0" t="0" r="0" b="0"/>
                            <a:pathLst>
                              <a:path w="76200" h="381000">
                                <a:moveTo>
                                  <a:pt x="32004" y="0"/>
                                </a:moveTo>
                                <a:lnTo>
                                  <a:pt x="44196" y="0"/>
                                </a:lnTo>
                                <a:lnTo>
                                  <a:pt x="44196" y="304800"/>
                                </a:lnTo>
                                <a:lnTo>
                                  <a:pt x="76200" y="304800"/>
                                </a:lnTo>
                                <a:lnTo>
                                  <a:pt x="38100" y="381000"/>
                                </a:lnTo>
                                <a:lnTo>
                                  <a:pt x="0" y="304800"/>
                                </a:lnTo>
                                <a:lnTo>
                                  <a:pt x="32004" y="304800"/>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2" name="Shape 2352"/>
                        <wps:cNvSpPr/>
                        <wps:spPr>
                          <a:xfrm>
                            <a:off x="2431542" y="1476756"/>
                            <a:ext cx="76200" cy="233934"/>
                          </a:xfrm>
                          <a:custGeom>
                            <a:avLst/>
                            <a:gdLst/>
                            <a:ahLst/>
                            <a:cxnLst/>
                            <a:rect l="0" t="0" r="0" b="0"/>
                            <a:pathLst>
                              <a:path w="76200" h="233934">
                                <a:moveTo>
                                  <a:pt x="32004" y="0"/>
                                </a:moveTo>
                                <a:lnTo>
                                  <a:pt x="44196" y="0"/>
                                </a:lnTo>
                                <a:lnTo>
                                  <a:pt x="44196" y="157734"/>
                                </a:lnTo>
                                <a:lnTo>
                                  <a:pt x="76200" y="157734"/>
                                </a:lnTo>
                                <a:lnTo>
                                  <a:pt x="38100" y="233934"/>
                                </a:lnTo>
                                <a:lnTo>
                                  <a:pt x="0" y="157734"/>
                                </a:lnTo>
                                <a:lnTo>
                                  <a:pt x="32004" y="15773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3" name="Shape 2353"/>
                        <wps:cNvSpPr/>
                        <wps:spPr>
                          <a:xfrm>
                            <a:off x="2431542" y="2215134"/>
                            <a:ext cx="76200" cy="192024"/>
                          </a:xfrm>
                          <a:custGeom>
                            <a:avLst/>
                            <a:gdLst/>
                            <a:ahLst/>
                            <a:cxnLst/>
                            <a:rect l="0" t="0" r="0" b="0"/>
                            <a:pathLst>
                              <a:path w="76200" h="192024">
                                <a:moveTo>
                                  <a:pt x="32004" y="0"/>
                                </a:moveTo>
                                <a:lnTo>
                                  <a:pt x="44196" y="0"/>
                                </a:lnTo>
                                <a:lnTo>
                                  <a:pt x="44196" y="115824"/>
                                </a:lnTo>
                                <a:lnTo>
                                  <a:pt x="76200" y="115824"/>
                                </a:lnTo>
                                <a:lnTo>
                                  <a:pt x="38100" y="192024"/>
                                </a:lnTo>
                                <a:lnTo>
                                  <a:pt x="0" y="115824"/>
                                </a:lnTo>
                                <a:lnTo>
                                  <a:pt x="32004" y="11582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4" name="Shape 2354"/>
                        <wps:cNvSpPr/>
                        <wps:spPr>
                          <a:xfrm>
                            <a:off x="2431542" y="2985516"/>
                            <a:ext cx="76200" cy="200406"/>
                          </a:xfrm>
                          <a:custGeom>
                            <a:avLst/>
                            <a:gdLst/>
                            <a:ahLst/>
                            <a:cxnLst/>
                            <a:rect l="0" t="0" r="0" b="0"/>
                            <a:pathLst>
                              <a:path w="76200" h="200406">
                                <a:moveTo>
                                  <a:pt x="32004" y="0"/>
                                </a:moveTo>
                                <a:lnTo>
                                  <a:pt x="44196" y="0"/>
                                </a:lnTo>
                                <a:lnTo>
                                  <a:pt x="44196" y="124206"/>
                                </a:lnTo>
                                <a:lnTo>
                                  <a:pt x="76200" y="124206"/>
                                </a:lnTo>
                                <a:lnTo>
                                  <a:pt x="38100" y="200406"/>
                                </a:lnTo>
                                <a:lnTo>
                                  <a:pt x="0" y="124206"/>
                                </a:lnTo>
                                <a:lnTo>
                                  <a:pt x="32004" y="124206"/>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5" name="Shape 2355"/>
                        <wps:cNvSpPr/>
                        <wps:spPr>
                          <a:xfrm>
                            <a:off x="2431542" y="3820668"/>
                            <a:ext cx="76200" cy="147828"/>
                          </a:xfrm>
                          <a:custGeom>
                            <a:avLst/>
                            <a:gdLst/>
                            <a:ahLst/>
                            <a:cxnLst/>
                            <a:rect l="0" t="0" r="0" b="0"/>
                            <a:pathLst>
                              <a:path w="76200" h="147828">
                                <a:moveTo>
                                  <a:pt x="32004" y="0"/>
                                </a:moveTo>
                                <a:lnTo>
                                  <a:pt x="44196" y="0"/>
                                </a:lnTo>
                                <a:lnTo>
                                  <a:pt x="44196" y="71628"/>
                                </a:lnTo>
                                <a:lnTo>
                                  <a:pt x="76200" y="71628"/>
                                </a:lnTo>
                                <a:lnTo>
                                  <a:pt x="38100" y="147828"/>
                                </a:lnTo>
                                <a:lnTo>
                                  <a:pt x="0" y="71628"/>
                                </a:lnTo>
                                <a:lnTo>
                                  <a:pt x="32004" y="71628"/>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6" name="Shape 2356"/>
                        <wps:cNvSpPr/>
                        <wps:spPr>
                          <a:xfrm>
                            <a:off x="1132332" y="1069848"/>
                            <a:ext cx="950214" cy="76200"/>
                          </a:xfrm>
                          <a:custGeom>
                            <a:avLst/>
                            <a:gdLst/>
                            <a:ahLst/>
                            <a:cxnLst/>
                            <a:rect l="0" t="0" r="0" b="0"/>
                            <a:pathLst>
                              <a:path w="950214" h="76200">
                                <a:moveTo>
                                  <a:pt x="76200" y="0"/>
                                </a:moveTo>
                                <a:lnTo>
                                  <a:pt x="76200" y="32004"/>
                                </a:lnTo>
                                <a:lnTo>
                                  <a:pt x="950214" y="32004"/>
                                </a:lnTo>
                                <a:lnTo>
                                  <a:pt x="950214"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7" name="Shape 2357"/>
                        <wps:cNvSpPr/>
                        <wps:spPr>
                          <a:xfrm>
                            <a:off x="2856738" y="1069848"/>
                            <a:ext cx="691896" cy="76200"/>
                          </a:xfrm>
                          <a:custGeom>
                            <a:avLst/>
                            <a:gdLst/>
                            <a:ahLst/>
                            <a:cxnLst/>
                            <a:rect l="0" t="0" r="0" b="0"/>
                            <a:pathLst>
                              <a:path w="691896" h="76200">
                                <a:moveTo>
                                  <a:pt x="615696" y="0"/>
                                </a:moveTo>
                                <a:lnTo>
                                  <a:pt x="691896" y="38100"/>
                                </a:lnTo>
                                <a:lnTo>
                                  <a:pt x="615696" y="76200"/>
                                </a:lnTo>
                                <a:lnTo>
                                  <a:pt x="615696" y="44196"/>
                                </a:lnTo>
                                <a:lnTo>
                                  <a:pt x="0" y="44196"/>
                                </a:lnTo>
                                <a:lnTo>
                                  <a:pt x="0" y="32004"/>
                                </a:lnTo>
                                <a:lnTo>
                                  <a:pt x="615696" y="32004"/>
                                </a:lnTo>
                                <a:lnTo>
                                  <a:pt x="61569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id="Group 26925" o:spid="_x0000_s1512" style="width:364.6pt;height:358.95pt;mso-position-horizontal-relative:char;mso-position-vertical-relative:line" coordsize="46301,45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">
                <v:rect id="Rectangle 2295" o:spid="_x0000_s1513" style="position:absolute;left:45986;top:4416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" filled="f" stroked="f">
                  <v:textbox inset="0,0,0,0">
                    <w:txbxContent>
                      <w:p w:rsidR="00945698" w:rsidRDefault="00945698">
                        <w:pPr>
                          <w:spacing w:after="160" w:line="259" w:lineRule="auto"/>
                          <w:ind w:left="0" w:firstLine="0"/>
                        </w:pPr>
                        <w:r>
                          <w:t xml:space="preserve"> </w:t>
                        </w:r>
                      </w:p>
                    </w:txbxContent>
                  </v:textbox>
                </v:rect>
                <v:shape id="Shape 2305" o:spid="_x0000_s1514" style="position:absolute;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" path="m12954,l625602,r,25146l25146,25146r,319278l625602,344424r,25908l12954,370332c5334,370332,,364236,,357378l,12954c,6096,5334,,12954,xe" fillcolor="#003b65" stroked="f" strokeweight="0">
                  <v:stroke miterlimit="83231f" joinstyle="miter"/>
                  <v:path arrowok="t" textboxrect="0,0,625602,370332"/>
                </v:shape>
                <v:shape id="Shape 2306" o:spid="_x0000_s1515" style="position:absolute;left:6256;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" path="m,l613410,v6858,,12192,6096,12192,12954l625602,357378v,6858,-5334,12954,-12192,12954l,370332,,344424r600456,l600456,25146,,25146,,xe" fillcolor="#003b65" stroked="f" strokeweight="0">
                  <v:stroke miterlimit="83231f" joinstyle="miter"/>
                  <v:path arrowok="t" textboxrect="0,0,625602,370332"/>
                </v:shape>
                <v:rect id="Rectangle 2307" o:spid="_x0000_s1516" style="position:absolute;left:3352;top:1382;width:771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color w:val="FFFFFF"/>
                            <w:sz w:val="18"/>
                          </w:rPr>
                          <w:t>atic</w:t>
                        </w:r>
                        <w:proofErr w:type="spellEnd"/>
                        <w:r>
                          <w:rPr>
                            <w:color w:val="FFFFFF"/>
                            <w:sz w:val="18"/>
                          </w:rPr>
                          <w:t xml:space="preserve"> Revision</w:t>
                        </w:r>
                      </w:p>
                    </w:txbxContent>
                  </v:textbox>
                </v:rect>
                <v:rect id="Rectangle 2308" o:spid="_x0000_s1517" style="position:absolute;left:9166;top:11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" filled="f" stroked="f">
                  <v:textbox inset="0,0,0,0">
                    <w:txbxContent>
                      <w:p w:rsidR="00945698" w:rsidRDefault="00945698">
                        <w:pPr>
                          <w:spacing w:after="160" w:line="259" w:lineRule="auto"/>
                          <w:ind w:left="0" w:firstLine="0"/>
                        </w:pPr>
                        <w:r>
                          <w:rPr>
                            <w:rFonts w:ascii="Arial" w:eastAsia="Arial" w:hAnsi="Arial" w:cs="Arial"/>
                            <w:color w:val="FFFFFF"/>
                            <w:sz w:val="24"/>
                          </w:rPr>
                          <w:t xml:space="preserve"> </w:t>
                        </w:r>
                      </w:p>
                    </w:txbxContent>
                  </v:textbox>
                </v:rect>
                <v:shape id="Shape 2309" o:spid="_x0000_s1518" style="position:absolute;left:1643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" path="m12192,l826008,r,25146l25146,25146r,319278l826008,344424r,25908l12192,370332c5334,370332,,364236,,357378l,12954c,6096,5334,,12192,xe" fillcolor="#003b65" stroked="f" strokeweight="0">
                  <v:stroke miterlimit="83231f" joinstyle="miter"/>
                  <v:path arrowok="t" textboxrect="0,0,826008,370332"/>
                </v:shape>
                <v:shape id="Shape 2310" o:spid="_x0000_s1519" style="position:absolute;left:2469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" path="m,l813816,v6858,,12192,6096,12192,12954l826008,357378v,6858,-5334,12954,-12192,12954l,370332,,344424r800862,l800862,25146,,25146,,xe" fillcolor="#003b65" stroked="f" strokeweight="0">
                  <v:stroke miterlimit="83231f" joinstyle="miter"/>
                  <v:path arrowok="t" textboxrect="0,0,826008,370332"/>
                </v:shape>
                <v:shape id="Shape 2311" o:spid="_x0000_s1520" style="position:absolute;left:1066;top:8275;width:5190;height:5600;visibility:visible;mso-wrap-style:square;v-text-anchor:top" coordsize="518922,560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" path="m518922,r,25908c371081,20244,59347,83566,26670,261366r-1524,12192l25146,280416r,6096l25908,292608r762,6096l27432,304800c67742,479590,370345,539128,518922,534924r,25140l476258,560053c300418,551593,40731,482189,3048,310134l1524,303276,,288036,,273558,1524,258318c32969,70599,335382,648,492252,762l518922,xe" fillcolor="#003b65" stroked="f" strokeweight="0">
                  <v:stroke miterlimit="83231f" joinstyle="miter"/>
                  <v:path arrowok="t" textboxrect="0,0,518922,560064"/>
                </v:shape>
                <v:shape id="Shape 2312" o:spid="_x0000_s1521" style="position:absolute;left:6256;top:8275;width:5189;height:5601;visibility:visible;mso-wrap-style:square;v-text-anchor:top" coordsize="518922,560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" path="m,l26670,762v157378,495,458038,68986,490728,256794l518922,272796r,14478c506971,470052,226695,548932,78486,557022r-51816,3048l,560064,,534924r25908,-762l51054,533400c188061,530733,472453,460972,493014,293370r762,-6096l493776,274320r-762,-6096c472796,99314,188201,30035,51054,27432l25908,25908,,25908,,xe" fillcolor="#003b65" stroked="f" strokeweight="0">
                  <v:stroke miterlimit="83231f" joinstyle="miter"/>
                  <v:path arrowok="t" textboxrect="0,0,518922,560070"/>
                </v:shape>
                <v:shape id="Shape 2313" o:spid="_x0000_s1522" style="position:absolute;left:20703;top:7258;width:3993;height:7642;visibility:visible;mso-wrap-style:square;v-text-anchor:top" coordsize="399278,764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" path="m399193,r85,34l399278,30438r-362,-347l30905,382134,398916,733450r362,-346l399278,764251r-85,35c396049,764286,392811,763143,390144,760857l3810,391287c762,389001,,385191,,382143v,-3810,762,-6858,3810,-9144l390144,3429c392811,1143,396049,,399193,xe" fillcolor="#003b65" stroked="f" strokeweight="0">
                  <v:stroke miterlimit="83231f" joinstyle="miter"/>
                  <v:path arrowok="t" textboxrect="0,0,399278,764286"/>
                </v:shape>
                <v:shape id="Shape 2314" o:spid="_x0000_s1523" style="position:absolute;left:24696;top:7258;width:3993;height:7642;visibility:visible;mso-wrap-style:square;v-text-anchor:top" coordsize="399297,764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" path="m,l8391,3394,395488,372964v2285,2286,3809,5335,3809,9144c399297,385156,397773,388967,395488,391252l8391,760823,,764217,,733070,368374,382099,,30403,,xe" fillcolor="#003b65" stroked="f" strokeweight="0">
                  <v:stroke miterlimit="83231f" joinstyle="miter"/>
                  <v:path arrowok="t" textboxrect="0,0,399297,764217"/>
                </v:shape>
                <v:shape id="Shape 2315" o:spid="_x0000_s1524" style="position:absolute;left:35356;top:8275;width:5193;height:5600;visibility:visible;mso-wrap-style:square;v-text-anchor:top" coordsize="519303,559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" path="m518922,r381,11l519303,25908r-381,c370167,21184,60973,82309,26670,261366r-762,6096l25908,280416r,6096l25908,292608r762,6096l28194,304800c65824,478523,372339,539826,518922,534924r381,-11l519303,559982r-43575,-145c299365,551196,43598,483633,3048,310134l1524,303276,,288036,,273558,1524,258318c34430,70371,334315,939,492252,762l518922,xe" fillcolor="#003b65" stroked="f" strokeweight="0">
                  <v:stroke miterlimit="83231f" joinstyle="miter"/>
                  <v:path arrowok="t" textboxrect="0,0,519303,559982"/>
                </v:shape>
                <v:shape id="Shape 2316" o:spid="_x0000_s1525" style="position:absolute;left:40549;top:8275;width:5193;height:5601;visibility:visible;mso-wrap-style:square;v-text-anchor:top" coordsize="519303,560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" path="m,l26289,751c186474,1983,481101,68391,517779,257545r762,7620l518541,272785r762,6858l519303,287263c505282,470638,227355,548515,78105,557011r-51816,3048l,559971,,534902r25527,-751l50673,533389c189484,529846,469722,462574,493395,293359r,-25146c471182,99278,190093,30342,51435,27421l25527,25897,,25897,,xe" fillcolor="#003b65" stroked="f" strokeweight="0">
                  <v:stroke miterlimit="83231f" joinstyle="miter"/>
                  <v:path arrowok="t" textboxrect="0,0,519303,560059"/>
                </v:shape>
                <v:shape id="Shape 2317" o:spid="_x0000_s1526" style="position:absolute;left:15118;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" path="m12954,l957834,r,25146l25908,25146r,470154l957834,495300r,25908l12954,521208c6096,521208,,515112,,508254l,12192c,5334,6096,,12954,xe" fillcolor="#003b65" stroked="f" strokeweight="0">
                  <v:stroke miterlimit="83231f" joinstyle="miter"/>
                  <v:path arrowok="t" textboxrect="0,0,957834,521208"/>
                </v:shape>
                <v:shape id="Shape 2318" o:spid="_x0000_s1527" style="position:absolute;left:24696;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" path="m,l944880,v6858,,12954,5334,12954,12192l957834,508254v,6858,-6096,12954,-12954,12954l,521208,,495300r931926,l931926,25146,,25146,,xe" fillcolor="#003b65" stroked="f" strokeweight="0">
                  <v:stroke miterlimit="83231f" joinstyle="miter"/>
                  <v:path arrowok="t" textboxrect="0,0,957834,521208"/>
                </v:shape>
                <v:shape id="Shape 2319" o:spid="_x0000_s1528" style="position:absolute;left:15400;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" path="m12192,l929640,r,25908l25146,25908r,319278l929640,345186r,25146l12192,370332c5334,370332,,364998,,357378l,12954c,6096,5334,,12192,xe" fillcolor="#003b65" stroked="f" strokeweight="0">
                  <v:stroke miterlimit="83231f" joinstyle="miter"/>
                  <v:path arrowok="t" textboxrect="0,0,929640,370332"/>
                </v:shape>
                <v:shape id="Shape 2320" o:spid="_x0000_s1529" style="position:absolute;left:24696;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" path="m,l916686,v7620,,12954,6096,12954,12954l929640,357378v,7620,-5334,12954,-12954,12954l,370332,,345186r904494,l904494,25908,,25908,,xe" fillcolor="#003b65" stroked="f" strokeweight="0">
                  <v:stroke miterlimit="83231f" joinstyle="miter"/>
                  <v:path arrowok="t" textboxrect="0,0,929640,370332"/>
                </v:shape>
                <v:shape id="Shape 2321" o:spid="_x0000_s1530" style="position:absolute;left:15400;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" path="m12192,l929640,r,25147l25146,25147r,319277l929640,344424r,25146l12192,369570c5334,369570,,364236,,357378l,12192c,5335,5334,,12192,xe" fillcolor="#003b65" stroked="f" strokeweight="0">
                  <v:stroke miterlimit="83231f" joinstyle="miter"/>
                  <v:path arrowok="t" textboxrect="0,0,929640,369570"/>
                </v:shape>
                <v:shape id="Shape 2322" o:spid="_x0000_s1531" style="position:absolute;left:24696;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" path="m,l916686,v7620,,12954,5335,12954,12192l929640,357378v,6858,-5334,12192,-12954,12192l,369570,,344424r904494,l904494,25147,,25147,,xe" fillcolor="#003b65" stroked="f" strokeweight="0">
                  <v:stroke miterlimit="83231f" joinstyle="miter"/>
                  <v:path arrowok="t" textboxrect="0,0,929640,369570"/>
                </v:shape>
                <v:shape id="Shape 2323" o:spid="_x0000_s1532" style="position:absolute;left:19507;top:39563;width:5189;height:5593;visibility:visible;mso-wrap-style:square;v-text-anchor:top" coordsize="518922,55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" path="m492252,r26670,l518922,25147c371958,19863,58610,82639,26670,260604r-1524,12193l25146,279654r,6096l27432,304038c66916,478727,370865,538811,518922,534162r,25134l475755,559277c299316,550924,42613,482494,2286,309373r-762,-6859l,287274,,272797,1524,257556c32804,69698,335559,559,492252,xe" fillcolor="#003b65" stroked="f" strokeweight="0">
                  <v:stroke miterlimit="83231f" joinstyle="miter"/>
                  <v:path arrowok="t" textboxrect="0,0,518922,559296"/>
                </v:shape>
                <v:shape id="Shape 2324" o:spid="_x0000_s1533" style="position:absolute;left:24696;top:39563;width:5189;height:5593;visibility:visible;mso-wrap-style:square;v-text-anchor:top" coordsize="518922,559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" path="m,l25908,c183922,889,483705,68682,517398,256794r1524,15241l518922,286512c507429,469138,225959,548132,78486,556261r-51816,3048l,559296,,534162r25146,-762l51054,532638c188697,529958,470865,460832,493014,292609r762,-6097l493776,273559r-762,-6097c472796,99111,187897,29223,51054,26670l25908,25147,,25147,,xe" fillcolor="#003b65" stroked="f" strokeweight="0">
                  <v:stroke miterlimit="83231f" joinstyle="miter"/>
                  <v:path arrowok="t" textboxrect="0,0,518922,559309"/>
                </v:shape>
                <v:shape id="Shape 2325" o:spid="_x0000_s1534" style="position:absolute;left:12565;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" path="m,l1213104,r,176784l176784,176784r,1060704l1213104,1237488r,176022l,1413510,,xe" fillcolor="#00548c" stroked="f" strokeweight="0">
                  <v:stroke miterlimit="83231f" joinstyle="miter"/>
                  <v:path arrowok="t" textboxrect="0,0,1213104,1413510"/>
                </v:shape>
                <v:shape id="Shape 2326" o:spid="_x0000_s1535" style="position:absolute;left:24696;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" path="m,l1213104,r,1413510l,1413510,,1237488r1036320,l1036320,176784,,176784,,xe" fillcolor="#00548c" stroked="f" strokeweight="0">
                  <v:stroke miterlimit="83231f" joinstyle="miter"/>
                  <v:path arrowok="t" textboxrect="0,0,1213104,1413510"/>
                </v:shape>
                <v:shape id="Shape 2327" o:spid="_x0000_s1536" style="position:absolute;left:14203;top:25709;width:10489;height:10859;visibility:visible;mso-wrap-style:square;v-text-anchor:top" coordsize="1048893,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" path="m12954,l1048893,r,25908l25146,25908r,1034796l1048893,1060704r,25146l12954,1085850c6096,1085850,,1080516,,1073659l,12954c,6096,6096,,12954,xe" fillcolor="#003b65" stroked="f" strokeweight="0">
                  <v:stroke miterlimit="83231f" joinstyle="miter"/>
                  <v:path arrowok="t" textboxrect="0,0,1048893,1085850"/>
                </v:shape>
                <v:shape id="Shape 2328" o:spid="_x0000_s1537" style="position:absolute;left:12435;top:23949;width:12257;height:14387;visibility:visible;mso-wrap-style:square;v-text-anchor:top" coordsize="1225677,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" path="m12954,l1225677,r,25146l25908,25146r,1388364l1225677,1413510r,25146l12954,1438656c6096,1438656,,1433322,,1425702l,12192c,5334,6096,,12954,xe" fillcolor="#003b65" stroked="f" strokeweight="0">
                  <v:stroke miterlimit="83231f" joinstyle="miter"/>
                  <v:path arrowok="t" textboxrect="0,0,1225677,1438656"/>
                </v:shape>
                <v:shape id="Shape 2329" o:spid="_x0000_s1538" style="position:absolute;left:24692;top:25709;width:10497;height:10859;visibility:visible;mso-wrap-style:square;v-text-anchor:top" coordsize="1049655,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" path="m,l1036701,v6858,,12954,6096,12954,12954l1049655,1073659v,6857,-6096,12191,-12954,12191l,1085850r,-25146l1023747,1060704r,-1034796l,25908,,xe" fillcolor="#003b65" stroked="f" strokeweight="0">
                  <v:stroke miterlimit="83231f" joinstyle="miter"/>
                  <v:path arrowok="t" textboxrect="0,0,1049655,1085850"/>
                </v:shape>
                <v:shape id="Shape 2330" o:spid="_x0000_s1539" style="position:absolute;left:24692;top:23949;width:12265;height:14387;visibility:visible;mso-wrap-style:square;v-text-anchor:top" coordsize="1226439,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" path="m,l1213485,v6858,,12954,5334,12954,12192l1226439,1425702v,7620,-6096,12954,-12954,12954l,1438656r,-25146l1200531,1413510r,-1388364l,25146,,xe" fillcolor="#003b65" stroked="f" strokeweight="0">
                  <v:stroke miterlimit="83231f" joinstyle="miter"/>
                  <v:path arrowok="t" textboxrect="0,0,1226439,1438656"/>
                </v:shape>
                <v:rect id="Rectangle 2331" o:spid="_x0000_s1540" style="position:absolute;left:937;top:689;width:1371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NnCxwAAAN0AAAAPAAAAZHJzL2Rvd25yZXYueG1sRI9Ba8JA&#10;FITvBf/D8gq9NZsoFI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KrE2cLHAAAA3QAA&#10;AA8AAAAAAAAAAAAAAAAABwIAAGRycy9kb3ducmV2LnhtbFBLBQYAAAAAAwADALcAAAD7AgAAAAA=&#10;" filled="f" stroked="f">
                  <v:textbox inset="0,0,0,0">
                    <w:txbxContent>
                      <w:p w:rsidR="00945698" w:rsidRDefault="00945698">
                        <w:pPr>
                          <w:spacing w:after="160" w:line="259" w:lineRule="auto"/>
                          <w:ind w:left="0" w:firstLine="0"/>
                        </w:pPr>
                        <w:r>
                          <w:rPr>
                            <w:sz w:val="18"/>
                          </w:rPr>
                          <w:t xml:space="preserve">Input of New </w:t>
                        </w:r>
                        <w:proofErr w:type="spellStart"/>
                        <w:r>
                          <w:rPr>
                            <w:sz w:val="18"/>
                          </w:rPr>
                          <w:t>Need</w:t>
                        </w:r>
                        <w:proofErr w:type="spellEnd"/>
                        <w:r>
                          <w:rPr>
                            <w:sz w:val="18"/>
                          </w:rPr>
                          <w:t xml:space="preserve"> </w:t>
                        </w:r>
                        <w:proofErr w:type="spellStart"/>
                        <w:r>
                          <w:rPr>
                            <w:sz w:val="18"/>
                          </w:rPr>
                          <w:t>or</w:t>
                        </w:r>
                        <w:proofErr w:type="spellEnd"/>
                        <w:r>
                          <w:rPr>
                            <w:sz w:val="18"/>
                          </w:rPr>
                          <w:t xml:space="preserve"> </w:t>
                        </w:r>
                      </w:p>
                    </w:txbxContent>
                  </v:textbox>
                </v:rect>
                <v:rect id="Rectangle 2332" o:spid="_x0000_s1541" style="position:absolute;left:937;top:2084;width:1218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ke1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FoWR7X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18"/>
                          </w:rPr>
                          <w:t>Systematic</w:t>
                        </w:r>
                        <w:proofErr w:type="spellEnd"/>
                        <w:r>
                          <w:rPr>
                            <w:sz w:val="18"/>
                          </w:rPr>
                          <w:t xml:space="preserve"> Revision</w:t>
                        </w:r>
                      </w:p>
                    </w:txbxContent>
                  </v:textbox>
                </v:rect>
                <v:rect id="Rectangle 2333" o:spid="_x0000_s1542" style="position:absolute;left:10104;top:1831;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uIuxwAAAN0AAAAPAAAAZHJzL2Rvd25yZXYueG1sRI9Ba8JA&#10;FITvgv9heUJvutFA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DVa4i7HAAAA3QAA&#10;AA8AAAAAAAAAAAAAAAAABwIAAGRycy9kb3ducmV2LnhtbFBLBQYAAAAAAwADALcAAAD7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2334" o:spid="_x0000_s1543" style="position:absolute;left:17365;top:689;width:169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3pa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OH9JjwBOXsBAAD//wMAUEsBAi0AFAAGAAgAAAAhANvh9svuAAAAhQEAABMAAAAAAAAA&#10;AAAAAAAAAAAAAFtDb250ZW50X1R5cGVzXS54bWxQSwECLQAUAAYACAAAACEAWvQsW78AAAAVAQAA&#10;CwAAAAAAAAAAAAAAAAAfAQAAX3JlbHMvLnJlbHNQSwECLQAUAAYACAAAACEAurN6WsYAAADdAAAA&#10;DwAAAAAAAAAAAAAAAAAHAgAAZHJzL2Rvd25yZXYueG1sUEsFBgAAAAADAAMAtwAAAPoCAAAAAA==&#10;" filled="f" stroked="f">
                  <v:textbox inset="0,0,0,0">
                    <w:txbxContent>
                      <w:p w:rsidR="00945698" w:rsidRDefault="00945698">
                        <w:pPr>
                          <w:spacing w:after="160" w:line="259" w:lineRule="auto"/>
                          <w:ind w:left="0" w:firstLine="0"/>
                        </w:pPr>
                        <w:r>
                          <w:rPr>
                            <w:sz w:val="18"/>
                          </w:rPr>
                          <w:t xml:space="preserve">Analysis of </w:t>
                        </w:r>
                        <w:proofErr w:type="spellStart"/>
                        <w:r>
                          <w:rPr>
                            <w:sz w:val="18"/>
                          </w:rPr>
                          <w:t>Risks</w:t>
                        </w:r>
                        <w:proofErr w:type="spellEnd"/>
                        <w:r>
                          <w:rPr>
                            <w:sz w:val="18"/>
                          </w:rPr>
                          <w:t xml:space="preserve"> and </w:t>
                        </w:r>
                        <w:proofErr w:type="spellStart"/>
                        <w:r>
                          <w:rPr>
                            <w:sz w:val="18"/>
                          </w:rPr>
                          <w:t>Traffic</w:t>
                        </w:r>
                        <w:proofErr w:type="spellEnd"/>
                      </w:p>
                    </w:txbxContent>
                  </v:textbox>
                </v:rect>
                <v:rect id="Rectangle 2335" o:spid="_x0000_s1544" style="position:absolute;left:17365;top:2084;width:192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" filled="f" stroked="f">
                  <v:textbox inset="0,0,0,0">
                    <w:txbxContent>
                      <w:p w:rsidR="00945698" w:rsidRDefault="00945698">
                        <w:pPr>
                          <w:spacing w:after="160" w:line="259" w:lineRule="auto"/>
                          <w:ind w:left="0" w:firstLine="0"/>
                        </w:pPr>
                        <w:r>
                          <w:rPr>
                            <w:sz w:val="18"/>
                          </w:rPr>
                          <w:t xml:space="preserve">Establishment of Service </w:t>
                        </w:r>
                        <w:proofErr w:type="spellStart"/>
                        <w:r>
                          <w:rPr>
                            <w:sz w:val="18"/>
                          </w:rPr>
                          <w:t>Levels</w:t>
                        </w:r>
                        <w:proofErr w:type="spellEnd"/>
                      </w:p>
                    </w:txbxContent>
                  </v:textbox>
                </v:rect>
                <v:rect id="Rectangle 2336" o:spid="_x0000_s1545" style="position:absolute;left:31828;top:192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" filled="f" stroked="f">
                  <v:textbox inset="0,0,0,0">
                    <w:txbxContent>
                      <w:p w:rsidR="00945698" w:rsidRDefault="00945698">
                        <w:pPr>
                          <w:spacing w:after="160" w:line="259" w:lineRule="auto"/>
                          <w:ind w:left="0" w:firstLine="0"/>
                        </w:pPr>
                        <w:r>
                          <w:rPr>
                            <w:rFonts w:ascii="Arial" w:eastAsia="Arial" w:hAnsi="Arial" w:cs="Arial"/>
                          </w:rPr>
                          <w:t xml:space="preserve"> </w:t>
                        </w:r>
                      </w:p>
                    </w:txbxContent>
                  </v:textbox>
                </v:rect>
                <v:rect id="Rectangle 2337" o:spid="_x0000_s1546" style="position:absolute;left:4046;top:10610;width:579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18"/>
                          </w:rPr>
                          <w:t>Rejection</w:t>
                        </w:r>
                        <w:proofErr w:type="spellEnd"/>
                      </w:p>
                    </w:txbxContent>
                  </v:textbox>
                </v:rect>
                <v:rect id="Rectangle 2338" o:spid="_x0000_s1547" style="position:absolute;left:8404;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2339" o:spid="_x0000_s1548" style="position:absolute;left:36400;top:10610;width:685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" filled="f" stroked="f">
                  <v:textbox inset="0,0,0,0">
                    <w:txbxContent>
                      <w:p w:rsidR="00945698" w:rsidRDefault="00945698">
                        <w:pPr>
                          <w:spacing w:after="160" w:line="259" w:lineRule="auto"/>
                          <w:ind w:left="0" w:firstLine="0"/>
                        </w:pPr>
                        <w:proofErr w:type="spellStart"/>
                        <w:r>
                          <w:rPr>
                            <w:sz w:val="18"/>
                          </w:rPr>
                          <w:t>Emergency</w:t>
                        </w:r>
                        <w:proofErr w:type="spellEnd"/>
                      </w:p>
                    </w:txbxContent>
                  </v:textbox>
                </v:rect>
                <v:rect id="Rectangle 2340" o:spid="_x0000_s1549" style="position:absolute;left:41551;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2341" o:spid="_x0000_s1550" style="position:absolute;left:16283;top:17971;width:2270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" filled="f" stroked="f">
                  <v:textbox inset="0,0,0,0">
                    <w:txbxContent>
                      <w:p w:rsidR="00945698" w:rsidRDefault="00945698">
                        <w:pPr>
                          <w:spacing w:after="160" w:line="259" w:lineRule="auto"/>
                          <w:ind w:left="0" w:firstLine="0"/>
                        </w:pPr>
                        <w:r>
                          <w:rPr>
                            <w:sz w:val="18"/>
                          </w:rPr>
                          <w:t xml:space="preserve">Design of Technical </w:t>
                        </w:r>
                        <w:proofErr w:type="spellStart"/>
                        <w:r>
                          <w:rPr>
                            <w:sz w:val="18"/>
                          </w:rPr>
                          <w:t>Alternatives</w:t>
                        </w:r>
                        <w:proofErr w:type="spellEnd"/>
                        <w:r>
                          <w:rPr>
                            <w:sz w:val="18"/>
                          </w:rPr>
                          <w:t xml:space="preserve"> and </w:t>
                        </w:r>
                      </w:p>
                    </w:txbxContent>
                  </v:textbox>
                </v:rect>
                <v:rect id="Rectangle 2342" o:spid="_x0000_s1551" style="position:absolute;left:20817;top:19366;width:103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18"/>
                          </w:rPr>
                          <w:t>Associated</w:t>
                        </w:r>
                        <w:proofErr w:type="spellEnd"/>
                        <w:r>
                          <w:rPr>
                            <w:sz w:val="18"/>
                          </w:rPr>
                          <w:t xml:space="preserve"> </w:t>
                        </w:r>
                        <w:proofErr w:type="spellStart"/>
                        <w:r>
                          <w:rPr>
                            <w:sz w:val="18"/>
                          </w:rPr>
                          <w:t>Costs</w:t>
                        </w:r>
                        <w:proofErr w:type="spellEnd"/>
                      </w:p>
                    </w:txbxContent>
                  </v:textbox>
                </v:rect>
                <v:rect id="Rectangle 2343" o:spid="_x0000_s1552" style="position:absolute;left:28567;top:19113;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FT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uD9JjwBOXsBAAD//wMAUEsBAi0AFAAGAAgAAAAhANvh9svuAAAAhQEAABMAAAAAAAAA&#10;AAAAAAAAAAAAAFtDb250ZW50X1R5cGVzXS54bWxQSwECLQAUAAYACAAAACEAWvQsW78AAAAVAQAA&#10;CwAAAAAAAAAAAAAAAAAfAQAAX3JlbHMvLnJlbHNQSwECLQAUAAYACAAAACEAbVyRU8YAAADdAAAA&#10;DwAAAAAAAAAAAAAAAAAHAgAAZHJzL2Rvd25yZXYueG1sUEsFBgAAAAADAAMAtwAAAPoCAAAAAA==&#10;" filled="f" stroked="f">
                  <v:textbox inset="0,0,0,0">
                    <w:txbxContent>
                      <w:p w:rsidR="00945698" w:rsidRDefault="00945698">
                        <w:pPr>
                          <w:spacing w:after="160" w:line="259" w:lineRule="auto"/>
                          <w:ind w:left="0" w:firstLine="0"/>
                        </w:pPr>
                        <w:r>
                          <w:rPr>
                            <w:rFonts w:ascii="Arial" w:eastAsia="Arial" w:hAnsi="Arial" w:cs="Arial"/>
                            <w:sz w:val="24"/>
                          </w:rPr>
                          <w:t xml:space="preserve"> </w:t>
                        </w:r>
                      </w:p>
                    </w:txbxContent>
                  </v:textbox>
                </v:rect>
                <v:rect id="Rectangle 2344" o:spid="_x0000_s1553" style="position:absolute;left:18623;top:20760;width:1612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18"/>
                          </w:rPr>
                          <w:t>Cost</w:t>
                        </w:r>
                        <w:proofErr w:type="spellEnd"/>
                        <w:r>
                          <w:rPr>
                            <w:sz w:val="18"/>
                          </w:rPr>
                          <w:t>/</w:t>
                        </w:r>
                        <w:proofErr w:type="spellStart"/>
                        <w:r>
                          <w:rPr>
                            <w:sz w:val="18"/>
                          </w:rPr>
                          <w:t>Benefit</w:t>
                        </w:r>
                        <w:proofErr w:type="spellEnd"/>
                        <w:r>
                          <w:rPr>
                            <w:sz w:val="18"/>
                          </w:rPr>
                          <w:t>/</w:t>
                        </w:r>
                        <w:proofErr w:type="spellStart"/>
                        <w:r>
                          <w:rPr>
                            <w:sz w:val="18"/>
                          </w:rPr>
                          <w:t>Risk</w:t>
                        </w:r>
                        <w:proofErr w:type="spellEnd"/>
                        <w:r>
                          <w:rPr>
                            <w:sz w:val="18"/>
                          </w:rPr>
                          <w:t xml:space="preserve"> Analysis</w:t>
                        </w:r>
                      </w:p>
                    </w:txbxContent>
                  </v:textbox>
                </v:rect>
                <v:rect id="Rectangle 2345" o:spid="_x0000_s1554" style="position:absolute;left:30754;top:20602;width:515;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" filled="f" stroked="f">
                  <v:textbox inset="0,0,0,0">
                    <w:txbxContent>
                      <w:p w:rsidR="00945698" w:rsidRDefault="00945698">
                        <w:pPr>
                          <w:spacing w:after="160" w:line="259" w:lineRule="auto"/>
                          <w:ind w:left="0" w:firstLine="0"/>
                        </w:pPr>
                        <w:r>
                          <w:rPr>
                            <w:rFonts w:ascii="Arial" w:eastAsia="Arial" w:hAnsi="Arial" w:cs="Arial"/>
                          </w:rPr>
                          <w:t xml:space="preserve"> </w:t>
                        </w:r>
                      </w:p>
                    </w:txbxContent>
                  </v:textbox>
                </v:rect>
                <v:rect id="Rectangle 2346" o:spid="_x0000_s1555" style="position:absolute;left:16443;top:27649;width:2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18"/>
                          </w:rPr>
                          <w:t>Consultation</w:t>
                        </w:r>
                        <w:proofErr w:type="spellEnd"/>
                        <w:r>
                          <w:rPr>
                            <w:sz w:val="18"/>
                          </w:rPr>
                          <w:t xml:space="preserve"> of ’</w:t>
                        </w:r>
                        <w:proofErr w:type="spellStart"/>
                        <w:r>
                          <w:rPr>
                            <w:sz w:val="18"/>
                          </w:rPr>
                          <w:t>interested</w:t>
                        </w:r>
                        <w:proofErr w:type="spellEnd"/>
                        <w:r>
                          <w:rPr>
                            <w:sz w:val="18"/>
                          </w:rPr>
                          <w:t xml:space="preserve"> </w:t>
                        </w:r>
                        <w:proofErr w:type="spellStart"/>
                        <w:r>
                          <w:rPr>
                            <w:sz w:val="18"/>
                          </w:rPr>
                          <w:t>parties</w:t>
                        </w:r>
                        <w:proofErr w:type="spellEnd"/>
                        <w:r>
                          <w:rPr>
                            <w:sz w:val="18"/>
                          </w:rPr>
                          <w:t>’</w:t>
                        </w:r>
                      </w:p>
                    </w:txbxContent>
                  </v:textbox>
                </v:rect>
                <v:rect id="Rectangle 2347" o:spid="_x0000_s1556" style="position:absolute;left:21107;top:32876;width:941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" filled="f" stroked="f">
                  <v:textbox inset="0,0,0,0">
                    <w:txbxContent>
                      <w:p w:rsidR="00945698" w:rsidRDefault="00945698">
                        <w:pPr>
                          <w:spacing w:after="160" w:line="259" w:lineRule="auto"/>
                          <w:ind w:left="0" w:firstLine="0"/>
                        </w:pPr>
                        <w:proofErr w:type="spellStart"/>
                        <w:r>
                          <w:rPr>
                            <w:sz w:val="18"/>
                          </w:rPr>
                          <w:t>Owner’s</w:t>
                        </w:r>
                        <w:proofErr w:type="spellEnd"/>
                        <w:r>
                          <w:rPr>
                            <w:sz w:val="18"/>
                          </w:rPr>
                          <w:t xml:space="preserve"> </w:t>
                        </w:r>
                        <w:proofErr w:type="spellStart"/>
                        <w:r>
                          <w:rPr>
                            <w:sz w:val="18"/>
                          </w:rPr>
                          <w:t>report</w:t>
                        </w:r>
                        <w:proofErr w:type="spellEnd"/>
                      </w:p>
                    </w:txbxContent>
                  </v:textbox>
                </v:rect>
                <v:rect id="Rectangle 2348" o:spid="_x0000_s1557" style="position:absolute;left:21046;top:41029;width:1002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MiwwAAAN0AAAAPAAAAZHJzL2Rvd25yZXYueG1sRE9Ni8Iw&#10;EL0L+x/CLHjTdF0R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Y/gDIsMAAADdAAAADwAA&#10;AAAAAAAAAAAAAAAHAgAAZHJzL2Rvd25yZXYueG1sUEsFBgAAAAADAAMAtwAAAPcCAAAAAA==&#10;" filled="f" stroked="f">
                  <v:textbox inset="0,0,0,0">
                    <w:txbxContent>
                      <w:p w:rsidR="00945698" w:rsidRDefault="00945698">
                        <w:pPr>
                          <w:spacing w:after="160" w:line="259" w:lineRule="auto"/>
                          <w:ind w:left="0" w:firstLine="0"/>
                        </w:pPr>
                        <w:proofErr w:type="spellStart"/>
                        <w:r>
                          <w:rPr>
                            <w:sz w:val="18"/>
                          </w:rPr>
                          <w:t>Final</w:t>
                        </w:r>
                        <w:proofErr w:type="spellEnd"/>
                        <w:r>
                          <w:rPr>
                            <w:sz w:val="18"/>
                          </w:rPr>
                          <w:t xml:space="preserve"> </w:t>
                        </w:r>
                        <w:proofErr w:type="spellStart"/>
                        <w:r>
                          <w:rPr>
                            <w:sz w:val="18"/>
                          </w:rPr>
                          <w:t>Beaconing</w:t>
                        </w:r>
                        <w:proofErr w:type="spellEnd"/>
                        <w:r>
                          <w:rPr>
                            <w:sz w:val="18"/>
                          </w:rPr>
                          <w:t xml:space="preserve"> </w:t>
                        </w:r>
                      </w:p>
                    </w:txbxContent>
                  </v:textbox>
                </v:rect>
                <v:rect id="Rectangle 2349" o:spid="_x0000_s1558" style="position:absolute;left:22661;top:42416;width:538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" filled="f" stroked="f">
                  <v:textbox inset="0,0,0,0">
                    <w:txbxContent>
                      <w:p w:rsidR="00945698" w:rsidRDefault="00945698">
                        <w:pPr>
                          <w:spacing w:after="160" w:line="259" w:lineRule="auto"/>
                          <w:ind w:left="0" w:firstLine="0"/>
                        </w:pPr>
                        <w:proofErr w:type="spellStart"/>
                        <w:r>
                          <w:rPr>
                            <w:sz w:val="18"/>
                          </w:rPr>
                          <w:t>Proposal</w:t>
                        </w:r>
                        <w:proofErr w:type="spellEnd"/>
                      </w:p>
                    </w:txbxContent>
                  </v:textbox>
                </v:rect>
                <v:shape id="Shape 2350" o:spid="_x0000_s1559" style="position:absolute;left:12496;top:1470;width:4062;height:762;visibility:visible;mso-wrap-style:square;v-text-anchor:top" coordsize="40614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" path="m329946,r76200,38100l329946,76200r,-32003l,44197,,32004r329946,l329946,xe" fillcolor="#00538c" stroked="f" strokeweight="0">
                  <v:stroke miterlimit="83231f" joinstyle="miter"/>
                  <v:path arrowok="t" textboxrect="0,0,406146,76200"/>
                </v:shape>
                <v:shape id="Shape 2351" o:spid="_x0000_s1560" style="position:absolute;left:24315;top:3573;width:762;height:3810;visibility:visible;mso-wrap-style:square;v-text-anchor:top" coordsize="7620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" path="m32004,l44196,r,304800l76200,304800,38100,381000,,304800r32004,l32004,xe" fillcolor="#00538c" stroked="f" strokeweight="0">
                  <v:stroke miterlimit="83231f" joinstyle="miter"/>
                  <v:path arrowok="t" textboxrect="0,0,76200,381000"/>
                </v:shape>
                <v:shape id="Shape 2352" o:spid="_x0000_s1561" style="position:absolute;left:24315;top:14767;width:762;height:2339;visibility:visible;mso-wrap-style:square;v-text-anchor:top" coordsize="76200,233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" path="m32004,l44196,r,157734l76200,157734,38100,233934,,157734r32004,l32004,xe" fillcolor="#00538c" stroked="f" strokeweight="0">
                  <v:stroke miterlimit="83231f" joinstyle="miter"/>
                  <v:path arrowok="t" textboxrect="0,0,76200,233934"/>
                </v:shape>
                <v:shape id="Shape 2353" o:spid="_x0000_s1562" style="position:absolute;left:24315;top:22151;width:762;height:1920;visibility:visible;mso-wrap-style:square;v-text-anchor:top" coordsize="76200,19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" path="m32004,l44196,r,115824l76200,115824,38100,192024,,115824r32004,l32004,xe" fillcolor="#00538c" stroked="f" strokeweight="0">
                  <v:stroke miterlimit="83231f" joinstyle="miter"/>
                  <v:path arrowok="t" textboxrect="0,0,76200,192024"/>
                </v:shape>
                <v:shape id="Shape 2354" o:spid="_x0000_s1563" style="position:absolute;left:24315;top:29855;width:762;height:2004;visibility:visible;mso-wrap-style:square;v-text-anchor:top" coordsize="76200,200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" path="m32004,l44196,r,124206l76200,124206,38100,200406,,124206r32004,l32004,xe" fillcolor="#00538c" stroked="f" strokeweight="0">
                  <v:stroke miterlimit="83231f" joinstyle="miter"/>
                  <v:path arrowok="t" textboxrect="0,0,76200,200406"/>
                </v:shape>
                <v:shape id="Shape 2355" o:spid="_x0000_s1564" style="position:absolute;left:24315;top:38206;width:762;height:1478;visibility:visible;mso-wrap-style:square;v-text-anchor:top" coordsize="76200,14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" path="m32004,l44196,r,71628l76200,71628,38100,147828,,71628r32004,l32004,xe" fillcolor="#00538c" stroked="f" strokeweight="0">
                  <v:stroke miterlimit="83231f" joinstyle="miter"/>
                  <v:path arrowok="t" textboxrect="0,0,76200,147828"/>
                </v:shape>
                <v:shape id="Shape 2356" o:spid="_x0000_s1565" style="position:absolute;left:11323;top:10698;width:9502;height:762;visibility:visible;mso-wrap-style:square;v-text-anchor:top" coordsize="95021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" path="m76200,r,32004l950214,32004r,12192l76200,44196r,32004l,38100,76200,xe" fillcolor="#00538c" stroked="f" strokeweight="0">
                  <v:stroke miterlimit="83231f" joinstyle="miter"/>
                  <v:path arrowok="t" textboxrect="0,0,950214,76200"/>
                </v:shape>
                <v:shape id="Shape 2357" o:spid="_x0000_s1566" style="position:absolute;left:28567;top:10698;width:6919;height:762;visibility:visible;mso-wrap-style:square;v-text-anchor:top" coordsize="69189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" path="m615696,r76200,38100l615696,76200r,-32004l,44196,,32004r615696,l615696,xe" fillcolor="#00538c" stroked="f" strokeweight="0">
                  <v:stroke miterlimit="83231f" joinstyle="miter"/>
                  <v:path arrowok="t" textboxrect="0,0,691896,76200"/>
                </v:shape>
                <w10:anchorlock/>
              </v:group>
            </w:pict>
          </mc:Fallback>
        </mc:AlternateContent>
      </w:r>
    </w:p>
    <w:p w14:paraId="5363F778" w14:textId="77777777" w:rsidR="00B21364" w:rsidRDefault="00945698">
      <w:pPr>
        <w:tabs>
          <w:tab w:val="center" w:pos="4209"/>
          <w:tab w:val="center" w:pos="5598"/>
        </w:tabs>
        <w:spacing w:after="220" w:line="259" w:lineRule="auto"/>
        <w:ind w:left="0" w:firstLine="0"/>
      </w:pPr>
      <w:r>
        <w:tab/>
      </w:r>
      <w:r>
        <w:rPr>
          <w:b/>
          <w:i/>
          <w:color w:val="575755"/>
          <w:u w:val="single" w:color="575755"/>
        </w:rPr>
        <w:t>Figure 6</w:t>
      </w:r>
      <w:r>
        <w:rPr>
          <w:rFonts w:ascii="Arial" w:eastAsia="Arial" w:hAnsi="Arial" w:cs="Arial"/>
          <w:b/>
          <w:i/>
          <w:color w:val="575755"/>
        </w:rPr>
        <w:t xml:space="preserve"> </w:t>
      </w:r>
      <w:r>
        <w:rPr>
          <w:rFonts w:ascii="Arial" w:eastAsia="Arial" w:hAnsi="Arial" w:cs="Arial"/>
          <w:b/>
          <w:i/>
          <w:color w:val="575755"/>
        </w:rPr>
        <w:tab/>
      </w:r>
      <w:r>
        <w:rPr>
          <w:b/>
          <w:i/>
          <w:color w:val="575755"/>
          <w:u w:val="single" w:color="575755"/>
        </w:rPr>
        <w:t>Process Diagram</w:t>
      </w:r>
      <w:r>
        <w:rPr>
          <w:b/>
          <w:i/>
          <w:color w:val="575755"/>
        </w:rPr>
        <w:t xml:space="preserve"> </w:t>
      </w:r>
    </w:p>
    <w:p w14:paraId="3D199561" w14:textId="77777777" w:rsidR="00B21364" w:rsidRDefault="00945698">
      <w:pPr>
        <w:spacing w:after="99" w:line="259" w:lineRule="auto"/>
        <w:ind w:left="0" w:firstLine="0"/>
      </w:pPr>
      <w:r>
        <w:t xml:space="preserve"> </w:t>
      </w:r>
    </w:p>
    <w:p w14:paraId="19847B77" w14:textId="77777777" w:rsidR="00B21364" w:rsidRDefault="00945698">
      <w:pPr>
        <w:spacing w:line="259" w:lineRule="auto"/>
        <w:ind w:left="0" w:firstLine="0"/>
      </w:pPr>
      <w:r>
        <w:t xml:space="preserve"> </w:t>
      </w:r>
    </w:p>
    <w:p w14:paraId="0A8133D0" w14:textId="77777777" w:rsidR="00B21364" w:rsidRDefault="00945698">
      <w:pPr>
        <w:spacing w:after="860" w:line="259" w:lineRule="auto"/>
        <w:ind w:left="0" w:firstLine="0"/>
      </w:pPr>
      <w:r>
        <w:rPr>
          <w:sz w:val="18"/>
        </w:rPr>
        <w:t xml:space="preserve"> </w:t>
      </w:r>
      <w:r>
        <w:rPr>
          <w:sz w:val="18"/>
        </w:rPr>
        <w:tab/>
      </w:r>
      <w:r>
        <w:t xml:space="preserve"> </w:t>
      </w:r>
    </w:p>
    <w:p w14:paraId="19AD7327" w14:textId="77777777" w:rsidR="00B21364" w:rsidRDefault="00945698">
      <w:pPr>
        <w:spacing w:after="0" w:line="259" w:lineRule="auto"/>
        <w:ind w:left="0" w:firstLine="0"/>
      </w:pPr>
      <w:r>
        <w:rPr>
          <w:sz w:val="20"/>
        </w:rPr>
        <w:lastRenderedPageBreak/>
        <w:t xml:space="preserve"> </w:t>
      </w:r>
    </w:p>
    <w:p w14:paraId="2E2768AD" w14:textId="77777777" w:rsidR="00B21364" w:rsidRDefault="00945698">
      <w:pPr>
        <w:spacing w:after="83" w:line="259" w:lineRule="auto"/>
        <w:ind w:left="-30" w:right="-30" w:firstLine="0"/>
      </w:pPr>
      <w:r>
        <w:rPr>
          <w:noProof/>
        </w:rPr>
        <mc:AlternateContent>
          <mc:Choice Requires="wpg">
            <w:drawing>
              <wp:inline distT="0" distB="0" distL="0" distR="0" wp14:anchorId="72833D06" wp14:editId="2FC900B3">
                <wp:extent cx="6518148" cy="6097"/>
                <wp:effectExtent l="0" t="0" r="0" b="0"/>
                <wp:docPr id="26923" name="Group 26923"/>
                <wp:cNvGraphicFramePr/>
                <a:graphic xmlns:a="http://schemas.openxmlformats.org/drawingml/2006/main">
                  <a:graphicData uri="http://schemas.microsoft.com/office/word/2010/wordprocessingGroup">
                    <wpg:wgp>
                      <wpg:cNvGrpSpPr/>
                      <wpg:grpSpPr>
                        <a:xfrm>
                          <a:off x="0" y="0"/>
                          <a:ext cx="6518148" cy="6097"/>
                          <a:chOff x="0" y="0"/>
                          <a:chExt cx="6518148" cy="6097"/>
                        </a:xfrm>
                      </wpg:grpSpPr>
                      <wps:wsp>
                        <wps:cNvPr id="32231" name="Shape 32231"/>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6923" style="width:513.24pt;height:0.480042pt;mso-position-horizontal-relative:char;mso-position-vertical-relative:line" coordsize="65181,60">
                <v:shape id="Shape 32232"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38E76F98" w14:textId="77777777" w:rsidR="00B21364" w:rsidRDefault="00945698">
      <w:pPr>
        <w:spacing w:after="29" w:line="259" w:lineRule="auto"/>
        <w:ind w:left="0" w:firstLine="0"/>
      </w:pPr>
      <w:r>
        <w:rPr>
          <w:b/>
          <w:color w:val="00548C"/>
          <w:sz w:val="15"/>
        </w:rPr>
        <w:t xml:space="preserve"> </w:t>
      </w:r>
    </w:p>
    <w:p w14:paraId="21B0DD48" w14:textId="77777777" w:rsidR="00B21364" w:rsidRPr="00945698" w:rsidRDefault="00945698">
      <w:pPr>
        <w:tabs>
          <w:tab w:val="center" w:pos="10205"/>
        </w:tabs>
        <w:spacing w:after="28" w:line="259" w:lineRule="auto"/>
        <w:ind w:left="-15" w:firstLine="0"/>
        <w:rPr>
          <w:lang w:val="en-US"/>
        </w:rPr>
      </w:pPr>
      <w:r w:rsidRPr="00945698">
        <w:rPr>
          <w:b/>
          <w:color w:val="00548C"/>
          <w:sz w:val="15"/>
          <w:lang w:val="en-US"/>
        </w:rPr>
        <w:t xml:space="preserve">IALA Guideline 1052 – Quality Management Systems for Aids to Navigation Service Delivery </w:t>
      </w:r>
      <w:r w:rsidRPr="00945698">
        <w:rPr>
          <w:b/>
          <w:color w:val="00548C"/>
          <w:sz w:val="15"/>
          <w:lang w:val="en-US"/>
        </w:rPr>
        <w:tab/>
        <w:t xml:space="preserve"> </w:t>
      </w:r>
    </w:p>
    <w:p w14:paraId="1925DC70" w14:textId="77777777" w:rsidR="00B21364" w:rsidRPr="00945698" w:rsidRDefault="00945698">
      <w:pPr>
        <w:tabs>
          <w:tab w:val="right" w:pos="10205"/>
        </w:tabs>
        <w:spacing w:after="28" w:line="259" w:lineRule="auto"/>
        <w:ind w:left="-15" w:firstLine="0"/>
        <w:rPr>
          <w:lang w:val="en-US"/>
        </w:rPr>
      </w:pPr>
      <w:r w:rsidRPr="00945698">
        <w:rPr>
          <w:b/>
          <w:color w:val="00548C"/>
          <w:sz w:val="15"/>
          <w:lang w:val="en-US"/>
        </w:rPr>
        <w:t xml:space="preserve">Edition </w:t>
      </w:r>
      <w:proofErr w:type="gramStart"/>
      <w:r w:rsidRPr="00945698">
        <w:rPr>
          <w:b/>
          <w:color w:val="00548C"/>
          <w:sz w:val="15"/>
          <w:lang w:val="en-US"/>
        </w:rPr>
        <w:t>3.0  December</w:t>
      </w:r>
      <w:proofErr w:type="gramEnd"/>
      <w:r w:rsidRPr="00945698">
        <w:rPr>
          <w:b/>
          <w:color w:val="00548C"/>
          <w:sz w:val="15"/>
          <w:lang w:val="en-US"/>
        </w:rPr>
        <w:t xml:space="preserve"> 2013 </w:t>
      </w:r>
      <w:r w:rsidRPr="00945698">
        <w:rPr>
          <w:b/>
          <w:color w:val="00548C"/>
          <w:sz w:val="15"/>
          <w:lang w:val="en-US"/>
        </w:rPr>
        <w:tab/>
        <w:t xml:space="preserve">P 22 </w:t>
      </w:r>
    </w:p>
    <w:p w14:paraId="5C8680E3" w14:textId="77777777" w:rsidR="00B21364" w:rsidRPr="00945698" w:rsidRDefault="00945698">
      <w:pPr>
        <w:spacing w:after="92" w:line="259" w:lineRule="auto"/>
        <w:ind w:left="0" w:firstLine="0"/>
        <w:rPr>
          <w:lang w:val="en-US"/>
        </w:rPr>
      </w:pPr>
      <w:r w:rsidRPr="00945698">
        <w:rPr>
          <w:sz w:val="20"/>
          <w:lang w:val="en-US"/>
        </w:rPr>
        <w:t xml:space="preserve"> </w:t>
      </w:r>
    </w:p>
    <w:p w14:paraId="2F0B7A41" w14:textId="77777777" w:rsidR="00B21364" w:rsidRPr="00945698" w:rsidRDefault="00945698">
      <w:pPr>
        <w:tabs>
          <w:tab w:val="center" w:pos="3512"/>
        </w:tabs>
        <w:spacing w:after="277" w:line="259" w:lineRule="auto"/>
        <w:ind w:left="-15" w:firstLine="0"/>
        <w:rPr>
          <w:lang w:val="en-US"/>
        </w:rPr>
      </w:pPr>
      <w:r w:rsidRPr="00945698">
        <w:rPr>
          <w:b/>
          <w:i/>
          <w:color w:val="3F7DC9"/>
          <w:sz w:val="28"/>
          <w:u w:val="single" w:color="3F7DC9"/>
          <w:lang w:val="en-US"/>
        </w:rPr>
        <w:t>ANNEX B</w:t>
      </w:r>
      <w:r w:rsidRPr="00945698">
        <w:rPr>
          <w:rFonts w:ascii="Arial" w:eastAsia="Arial" w:hAnsi="Arial" w:cs="Arial"/>
          <w:b/>
          <w:i/>
          <w:color w:val="3F7DC9"/>
          <w:sz w:val="28"/>
          <w:lang w:val="en-US"/>
        </w:rPr>
        <w:t xml:space="preserve"> </w:t>
      </w:r>
      <w:r w:rsidRPr="00945698">
        <w:rPr>
          <w:rFonts w:ascii="Arial" w:eastAsia="Arial" w:hAnsi="Arial" w:cs="Arial"/>
          <w:b/>
          <w:i/>
          <w:color w:val="3F7DC9"/>
          <w:sz w:val="28"/>
          <w:lang w:val="en-US"/>
        </w:rPr>
        <w:tab/>
      </w:r>
      <w:r w:rsidRPr="00945698">
        <w:rPr>
          <w:b/>
          <w:i/>
          <w:color w:val="3F7DC9"/>
          <w:sz w:val="28"/>
          <w:u w:val="single" w:color="3F7DC9"/>
          <w:lang w:val="en-US"/>
        </w:rPr>
        <w:t>CHECKLIST FOR DEVELOPING A QMS</w:t>
      </w:r>
      <w:r w:rsidRPr="00945698">
        <w:rPr>
          <w:b/>
          <w:i/>
          <w:color w:val="3F7DC9"/>
          <w:sz w:val="28"/>
          <w:lang w:val="en-US"/>
        </w:rPr>
        <w:t xml:space="preserve"> </w:t>
      </w:r>
    </w:p>
    <w:p w14:paraId="665DD7C4" w14:textId="77777777" w:rsidR="00B21364" w:rsidRPr="00945698" w:rsidRDefault="00945698">
      <w:pPr>
        <w:spacing w:after="144"/>
        <w:ind w:left="-5"/>
        <w:rPr>
          <w:lang w:val="en-US"/>
        </w:rPr>
      </w:pPr>
      <w:r w:rsidRPr="00945698">
        <w:rPr>
          <w:lang w:val="en-US"/>
        </w:rPr>
        <w:t xml:space="preserve">When developing a QMS, the items below should be reviewed and referenced in some manner.  Existing documentation may already provide the basis for many elements on the list.  This list may be adapted to meet the specific requirements of the Competent Authority. </w:t>
      </w:r>
    </w:p>
    <w:p w14:paraId="392B7756" w14:textId="77777777" w:rsidR="00B21364" w:rsidRPr="00945698" w:rsidRDefault="00945698">
      <w:pPr>
        <w:spacing w:after="0" w:line="259" w:lineRule="auto"/>
        <w:ind w:right="2"/>
        <w:jc w:val="center"/>
        <w:rPr>
          <w:lang w:val="en-US"/>
        </w:rPr>
      </w:pPr>
      <w:r>
        <w:rPr>
          <w:noProof/>
        </w:rPr>
        <w:drawing>
          <wp:anchor distT="0" distB="0" distL="114300" distR="114300" simplePos="0" relativeHeight="251663360" behindDoc="0" locked="0" layoutInCell="1" allowOverlap="0" wp14:anchorId="4D2C8DB2" wp14:editId="4144C81F">
            <wp:simplePos x="0" y="0"/>
            <wp:positionH relativeFrom="page">
              <wp:posOffset>6893814</wp:posOffset>
            </wp:positionH>
            <wp:positionV relativeFrom="page">
              <wp:posOffset>254</wp:posOffset>
            </wp:positionV>
            <wp:extent cx="652272" cy="688848"/>
            <wp:effectExtent l="0" t="0" r="0" b="0"/>
            <wp:wrapTopAndBottom/>
            <wp:docPr id="29819" name="Picture 29819"/>
            <wp:cNvGraphicFramePr/>
            <a:graphic xmlns:a="http://schemas.openxmlformats.org/drawingml/2006/main">
              <a:graphicData uri="http://schemas.openxmlformats.org/drawingml/2006/picture">
                <pic:pic xmlns:pic="http://schemas.openxmlformats.org/drawingml/2006/picture">
                  <pic:nvPicPr>
                    <pic:cNvPr id="29819" name="Picture 29819"/>
                    <pic:cNvPicPr/>
                  </pic:nvPicPr>
                  <pic:blipFill>
                    <a:blip r:embed="rId36"/>
                    <a:stretch>
                      <a:fillRect/>
                    </a:stretch>
                  </pic:blipFill>
                  <pic:spPr>
                    <a:xfrm>
                      <a:off x="0" y="0"/>
                      <a:ext cx="652272" cy="688848"/>
                    </a:xfrm>
                    <a:prstGeom prst="rect">
                      <a:avLst/>
                    </a:prstGeom>
                  </pic:spPr>
                </pic:pic>
              </a:graphicData>
            </a:graphic>
          </wp:anchor>
        </w:drawing>
      </w:r>
      <w:r w:rsidRPr="00945698">
        <w:rPr>
          <w:b/>
          <w:i/>
          <w:color w:val="575755"/>
          <w:u w:val="single" w:color="575755"/>
          <w:lang w:val="en-US"/>
        </w:rPr>
        <w:t>Table 2</w:t>
      </w:r>
      <w:r w:rsidRPr="00945698">
        <w:rPr>
          <w:rFonts w:ascii="Arial" w:eastAsia="Arial" w:hAnsi="Arial" w:cs="Arial"/>
          <w:b/>
          <w:i/>
          <w:color w:val="575755"/>
          <w:lang w:val="en-US"/>
        </w:rPr>
        <w:t xml:space="preserve"> </w:t>
      </w:r>
      <w:r w:rsidRPr="00945698">
        <w:rPr>
          <w:b/>
          <w:i/>
          <w:color w:val="575755"/>
          <w:u w:val="single" w:color="575755"/>
          <w:lang w:val="en-US"/>
        </w:rPr>
        <w:t>Checklist for developing a QMS</w:t>
      </w:r>
      <w:r w:rsidRPr="00945698">
        <w:rPr>
          <w:b/>
          <w:i/>
          <w:color w:val="575755"/>
          <w:lang w:val="en-US"/>
        </w:rPr>
        <w:t xml:space="preserve"> </w:t>
      </w:r>
    </w:p>
    <w:tbl>
      <w:tblPr>
        <w:tblStyle w:val="TableGrid"/>
        <w:tblW w:w="8460" w:type="dxa"/>
        <w:tblInd w:w="872" w:type="dxa"/>
        <w:tblCellMar>
          <w:top w:w="104" w:type="dxa"/>
          <w:left w:w="219" w:type="dxa"/>
          <w:right w:w="115" w:type="dxa"/>
        </w:tblCellMar>
        <w:tblLook w:val="04A0" w:firstRow="1" w:lastRow="0" w:firstColumn="1" w:lastColumn="0" w:noHBand="0" w:noVBand="1"/>
      </w:tblPr>
      <w:tblGrid>
        <w:gridCol w:w="4968"/>
        <w:gridCol w:w="3492"/>
      </w:tblGrid>
      <w:tr w:rsidR="00B21364" w14:paraId="28270752"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38DDEC1" w14:textId="77777777" w:rsidR="00B21364" w:rsidRDefault="00945698">
            <w:pPr>
              <w:spacing w:after="0" w:line="259" w:lineRule="auto"/>
              <w:ind w:left="0" w:right="105" w:firstLine="0"/>
              <w:jc w:val="center"/>
            </w:pPr>
            <w:r>
              <w:rPr>
                <w:b/>
                <w:color w:val="3F7DC9"/>
                <w:sz w:val="20"/>
              </w:rPr>
              <w:t xml:space="preserve">Element </w:t>
            </w:r>
          </w:p>
        </w:tc>
        <w:tc>
          <w:tcPr>
            <w:tcW w:w="3492" w:type="dxa"/>
            <w:tcBorders>
              <w:top w:val="single" w:sz="4" w:space="0" w:color="000000"/>
              <w:left w:val="single" w:sz="4" w:space="0" w:color="000000"/>
              <w:bottom w:val="single" w:sz="4" w:space="0" w:color="000000"/>
              <w:right w:val="single" w:sz="4" w:space="0" w:color="000000"/>
            </w:tcBorders>
          </w:tcPr>
          <w:p w14:paraId="04A77B04" w14:textId="77777777" w:rsidR="00B21364" w:rsidRDefault="00945698">
            <w:pPr>
              <w:spacing w:after="0" w:line="259" w:lineRule="auto"/>
              <w:ind w:left="0" w:right="104" w:firstLine="0"/>
              <w:jc w:val="center"/>
            </w:pPr>
            <w:r>
              <w:rPr>
                <w:b/>
                <w:color w:val="3F7DC9"/>
                <w:sz w:val="20"/>
              </w:rPr>
              <w:t xml:space="preserve">How Met? </w:t>
            </w:r>
          </w:p>
        </w:tc>
      </w:tr>
      <w:tr w:rsidR="00B21364" w:rsidRPr="00945698" w14:paraId="563BB625"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C509779" w14:textId="77777777" w:rsidR="00B21364" w:rsidRPr="00945698" w:rsidRDefault="00945698">
            <w:pPr>
              <w:spacing w:after="0" w:line="259" w:lineRule="auto"/>
              <w:ind w:left="2" w:firstLine="0"/>
              <w:rPr>
                <w:lang w:val="en-US"/>
              </w:rPr>
            </w:pPr>
            <w:r w:rsidRPr="00945698">
              <w:rPr>
                <w:sz w:val="20"/>
                <w:lang w:val="en-US"/>
              </w:rPr>
              <w:t xml:space="preserve">Scope and objectives of the </w:t>
            </w:r>
            <w:proofErr w:type="spellStart"/>
            <w:r w:rsidRPr="00945698">
              <w:rPr>
                <w:sz w:val="20"/>
                <w:lang w:val="en-US"/>
              </w:rPr>
              <w:t>AtoN</w:t>
            </w:r>
            <w:proofErr w:type="spellEnd"/>
            <w:r w:rsidRPr="00945698">
              <w:rPr>
                <w:sz w:val="20"/>
                <w:lang w:val="en-US"/>
              </w:rPr>
              <w:t xml:space="preserve"> service </w:t>
            </w:r>
          </w:p>
        </w:tc>
        <w:tc>
          <w:tcPr>
            <w:tcW w:w="3492" w:type="dxa"/>
            <w:tcBorders>
              <w:top w:val="single" w:sz="4" w:space="0" w:color="000000"/>
              <w:left w:val="single" w:sz="4" w:space="0" w:color="000000"/>
              <w:bottom w:val="single" w:sz="4" w:space="0" w:color="000000"/>
              <w:right w:val="single" w:sz="4" w:space="0" w:color="000000"/>
            </w:tcBorders>
          </w:tcPr>
          <w:p w14:paraId="3ACFF01F" w14:textId="77777777" w:rsidR="00B21364" w:rsidRPr="00945698" w:rsidRDefault="00945698">
            <w:pPr>
              <w:spacing w:after="0" w:line="259" w:lineRule="auto"/>
              <w:ind w:left="2" w:firstLine="0"/>
              <w:rPr>
                <w:lang w:val="en-US"/>
              </w:rPr>
            </w:pPr>
            <w:r w:rsidRPr="00945698">
              <w:rPr>
                <w:sz w:val="20"/>
                <w:lang w:val="en-US"/>
              </w:rPr>
              <w:t xml:space="preserve"> </w:t>
            </w:r>
          </w:p>
        </w:tc>
      </w:tr>
      <w:tr w:rsidR="00B21364" w:rsidRPr="00945698" w14:paraId="66976A2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4BC77DF6" w14:textId="77777777" w:rsidR="00B21364" w:rsidRPr="00945698" w:rsidRDefault="00945698">
            <w:pPr>
              <w:spacing w:after="0" w:line="259" w:lineRule="auto"/>
              <w:ind w:left="2" w:firstLine="0"/>
              <w:rPr>
                <w:lang w:val="en-US"/>
              </w:rPr>
            </w:pPr>
            <w:r w:rsidRPr="00945698">
              <w:rPr>
                <w:sz w:val="20"/>
                <w:lang w:val="en-US"/>
              </w:rPr>
              <w:t xml:space="preserve">Geographic limits, area of responsibility  </w:t>
            </w:r>
          </w:p>
        </w:tc>
        <w:tc>
          <w:tcPr>
            <w:tcW w:w="3492" w:type="dxa"/>
            <w:tcBorders>
              <w:top w:val="single" w:sz="4" w:space="0" w:color="000000"/>
              <w:left w:val="single" w:sz="4" w:space="0" w:color="000000"/>
              <w:bottom w:val="single" w:sz="4" w:space="0" w:color="000000"/>
              <w:right w:val="single" w:sz="4" w:space="0" w:color="000000"/>
            </w:tcBorders>
          </w:tcPr>
          <w:p w14:paraId="3F381C03" w14:textId="77777777" w:rsidR="00B21364" w:rsidRPr="00945698" w:rsidRDefault="00945698">
            <w:pPr>
              <w:spacing w:after="0" w:line="259" w:lineRule="auto"/>
              <w:ind w:left="1" w:firstLine="0"/>
              <w:rPr>
                <w:lang w:val="en-US"/>
              </w:rPr>
            </w:pPr>
            <w:r w:rsidRPr="00945698">
              <w:rPr>
                <w:sz w:val="20"/>
                <w:lang w:val="en-US"/>
              </w:rPr>
              <w:t xml:space="preserve"> </w:t>
            </w:r>
          </w:p>
        </w:tc>
      </w:tr>
      <w:tr w:rsidR="00B21364" w14:paraId="780CD04D"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59D0CD9C" w14:textId="77777777" w:rsidR="00B21364" w:rsidRDefault="00945698">
            <w:pPr>
              <w:spacing w:after="0" w:line="259" w:lineRule="auto"/>
              <w:ind w:left="2" w:firstLine="0"/>
            </w:pPr>
            <w:r>
              <w:rPr>
                <w:sz w:val="20"/>
              </w:rPr>
              <w:t xml:space="preserve">Regulating National Authority </w:t>
            </w:r>
          </w:p>
        </w:tc>
        <w:tc>
          <w:tcPr>
            <w:tcW w:w="3492" w:type="dxa"/>
            <w:tcBorders>
              <w:top w:val="single" w:sz="4" w:space="0" w:color="000000"/>
              <w:left w:val="single" w:sz="4" w:space="0" w:color="000000"/>
              <w:bottom w:val="single" w:sz="4" w:space="0" w:color="000000"/>
              <w:right w:val="single" w:sz="4" w:space="0" w:color="000000"/>
            </w:tcBorders>
          </w:tcPr>
          <w:p w14:paraId="3A6CB948" w14:textId="77777777" w:rsidR="00B21364" w:rsidRDefault="00945698">
            <w:pPr>
              <w:spacing w:after="0" w:line="259" w:lineRule="auto"/>
              <w:ind w:left="1" w:firstLine="0"/>
            </w:pPr>
            <w:r>
              <w:rPr>
                <w:sz w:val="20"/>
              </w:rPr>
              <w:t xml:space="preserve"> </w:t>
            </w:r>
          </w:p>
        </w:tc>
      </w:tr>
      <w:tr w:rsidR="00B21364" w:rsidRPr="00945698" w14:paraId="079318C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EA00F50" w14:textId="77777777" w:rsidR="00B21364" w:rsidRPr="00945698" w:rsidRDefault="00945698">
            <w:pPr>
              <w:spacing w:after="0" w:line="259" w:lineRule="auto"/>
              <w:ind w:left="2" w:firstLine="0"/>
              <w:rPr>
                <w:lang w:val="en-US"/>
              </w:rPr>
            </w:pPr>
            <w:r w:rsidRPr="00945698">
              <w:rPr>
                <w:sz w:val="20"/>
                <w:lang w:val="en-US"/>
              </w:rPr>
              <w:t xml:space="preserve">Authorities or agencies providing the service </w:t>
            </w:r>
          </w:p>
        </w:tc>
        <w:tc>
          <w:tcPr>
            <w:tcW w:w="3492" w:type="dxa"/>
            <w:tcBorders>
              <w:top w:val="single" w:sz="4" w:space="0" w:color="000000"/>
              <w:left w:val="single" w:sz="4" w:space="0" w:color="000000"/>
              <w:bottom w:val="single" w:sz="4" w:space="0" w:color="000000"/>
              <w:right w:val="single" w:sz="4" w:space="0" w:color="000000"/>
            </w:tcBorders>
          </w:tcPr>
          <w:p w14:paraId="7D7834EB" w14:textId="77777777" w:rsidR="00B21364" w:rsidRPr="00945698" w:rsidRDefault="00945698">
            <w:pPr>
              <w:spacing w:after="0" w:line="259" w:lineRule="auto"/>
              <w:ind w:left="2" w:firstLine="0"/>
              <w:rPr>
                <w:lang w:val="en-US"/>
              </w:rPr>
            </w:pPr>
            <w:r w:rsidRPr="00945698">
              <w:rPr>
                <w:sz w:val="20"/>
                <w:lang w:val="en-US"/>
              </w:rPr>
              <w:t xml:space="preserve"> </w:t>
            </w:r>
          </w:p>
        </w:tc>
      </w:tr>
      <w:tr w:rsidR="00B21364" w14:paraId="6A45D9BF"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312B4D03" w14:textId="77777777" w:rsidR="00B21364" w:rsidRDefault="00945698">
            <w:pPr>
              <w:spacing w:after="0" w:line="259" w:lineRule="auto"/>
              <w:ind w:left="2" w:firstLine="0"/>
            </w:pPr>
            <w:r>
              <w:rPr>
                <w:sz w:val="20"/>
              </w:rPr>
              <w:t xml:space="preserve">Organisational structure </w:t>
            </w:r>
          </w:p>
        </w:tc>
        <w:tc>
          <w:tcPr>
            <w:tcW w:w="3492" w:type="dxa"/>
            <w:tcBorders>
              <w:top w:val="single" w:sz="4" w:space="0" w:color="000000"/>
              <w:left w:val="single" w:sz="4" w:space="0" w:color="000000"/>
              <w:bottom w:val="single" w:sz="4" w:space="0" w:color="000000"/>
              <w:right w:val="single" w:sz="4" w:space="0" w:color="000000"/>
            </w:tcBorders>
          </w:tcPr>
          <w:p w14:paraId="65362C14" w14:textId="77777777" w:rsidR="00B21364" w:rsidRDefault="00945698">
            <w:pPr>
              <w:spacing w:after="0" w:line="259" w:lineRule="auto"/>
              <w:ind w:left="2" w:firstLine="0"/>
            </w:pPr>
            <w:r>
              <w:rPr>
                <w:sz w:val="20"/>
              </w:rPr>
              <w:t xml:space="preserve"> </w:t>
            </w:r>
          </w:p>
        </w:tc>
      </w:tr>
      <w:tr w:rsidR="00B21364" w14:paraId="2DC3E9B3"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4BF7677" w14:textId="77777777" w:rsidR="00B21364" w:rsidRDefault="00945698">
            <w:pPr>
              <w:spacing w:after="0" w:line="259" w:lineRule="auto"/>
              <w:ind w:left="2" w:firstLine="0"/>
            </w:pPr>
            <w:r>
              <w:rPr>
                <w:sz w:val="20"/>
              </w:rPr>
              <w:t xml:space="preserve">Possible alliances </w:t>
            </w:r>
          </w:p>
        </w:tc>
        <w:tc>
          <w:tcPr>
            <w:tcW w:w="3492" w:type="dxa"/>
            <w:tcBorders>
              <w:top w:val="single" w:sz="4" w:space="0" w:color="000000"/>
              <w:left w:val="single" w:sz="4" w:space="0" w:color="000000"/>
              <w:bottom w:val="single" w:sz="4" w:space="0" w:color="000000"/>
              <w:right w:val="single" w:sz="4" w:space="0" w:color="000000"/>
            </w:tcBorders>
          </w:tcPr>
          <w:p w14:paraId="1030734C" w14:textId="77777777" w:rsidR="00B21364" w:rsidRDefault="00945698">
            <w:pPr>
              <w:spacing w:after="0" w:line="259" w:lineRule="auto"/>
              <w:ind w:left="1" w:firstLine="0"/>
            </w:pPr>
            <w:r>
              <w:rPr>
                <w:sz w:val="20"/>
              </w:rPr>
              <w:t xml:space="preserve"> </w:t>
            </w:r>
          </w:p>
        </w:tc>
      </w:tr>
      <w:tr w:rsidR="00B21364" w14:paraId="53D85175"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4FE94F9E" w14:textId="77777777" w:rsidR="00B21364" w:rsidRDefault="00945698">
            <w:pPr>
              <w:spacing w:after="0" w:line="259" w:lineRule="auto"/>
              <w:ind w:left="2" w:firstLine="0"/>
            </w:pPr>
            <w:r>
              <w:rPr>
                <w:sz w:val="20"/>
              </w:rPr>
              <w:t xml:space="preserve">Stakeholders </w:t>
            </w:r>
          </w:p>
        </w:tc>
        <w:tc>
          <w:tcPr>
            <w:tcW w:w="3492" w:type="dxa"/>
            <w:tcBorders>
              <w:top w:val="single" w:sz="4" w:space="0" w:color="000000"/>
              <w:left w:val="single" w:sz="4" w:space="0" w:color="000000"/>
              <w:bottom w:val="single" w:sz="4" w:space="0" w:color="000000"/>
              <w:right w:val="single" w:sz="4" w:space="0" w:color="000000"/>
            </w:tcBorders>
          </w:tcPr>
          <w:p w14:paraId="44A04733" w14:textId="77777777" w:rsidR="00B21364" w:rsidRDefault="00945698">
            <w:pPr>
              <w:spacing w:after="0" w:line="259" w:lineRule="auto"/>
              <w:ind w:left="2" w:firstLine="0"/>
            </w:pPr>
            <w:r>
              <w:rPr>
                <w:sz w:val="20"/>
              </w:rPr>
              <w:t xml:space="preserve"> </w:t>
            </w:r>
          </w:p>
        </w:tc>
      </w:tr>
      <w:tr w:rsidR="00B21364" w14:paraId="3763F056"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2CB9DEDB" w14:textId="77777777" w:rsidR="00B21364" w:rsidRDefault="00945698">
            <w:pPr>
              <w:spacing w:after="0" w:line="259" w:lineRule="auto"/>
              <w:ind w:left="2" w:firstLine="0"/>
            </w:pPr>
            <w:r>
              <w:rPr>
                <w:sz w:val="20"/>
              </w:rPr>
              <w:t xml:space="preserve">Mandatory and reference documentation </w:t>
            </w:r>
          </w:p>
        </w:tc>
        <w:tc>
          <w:tcPr>
            <w:tcW w:w="3492" w:type="dxa"/>
            <w:tcBorders>
              <w:top w:val="single" w:sz="4" w:space="0" w:color="000000"/>
              <w:left w:val="single" w:sz="4" w:space="0" w:color="000000"/>
              <w:bottom w:val="single" w:sz="4" w:space="0" w:color="000000"/>
              <w:right w:val="single" w:sz="4" w:space="0" w:color="000000"/>
            </w:tcBorders>
          </w:tcPr>
          <w:p w14:paraId="71A739DE" w14:textId="77777777" w:rsidR="00B21364" w:rsidRDefault="00945698">
            <w:pPr>
              <w:spacing w:after="0" w:line="259" w:lineRule="auto"/>
              <w:ind w:left="0" w:firstLine="0"/>
            </w:pPr>
            <w:r>
              <w:rPr>
                <w:sz w:val="20"/>
              </w:rPr>
              <w:t xml:space="preserve"> </w:t>
            </w:r>
          </w:p>
        </w:tc>
      </w:tr>
      <w:tr w:rsidR="00B21364" w14:paraId="0A25A31C"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007E24B" w14:textId="77777777" w:rsidR="00B21364" w:rsidRDefault="00945698">
            <w:pPr>
              <w:spacing w:after="0" w:line="259" w:lineRule="auto"/>
              <w:ind w:left="2" w:firstLine="0"/>
            </w:pPr>
            <w:r>
              <w:rPr>
                <w:sz w:val="20"/>
              </w:rPr>
              <w:t xml:space="preserve">Measurement </w:t>
            </w:r>
          </w:p>
        </w:tc>
        <w:tc>
          <w:tcPr>
            <w:tcW w:w="3492" w:type="dxa"/>
            <w:tcBorders>
              <w:top w:val="single" w:sz="4" w:space="0" w:color="000000"/>
              <w:left w:val="single" w:sz="4" w:space="0" w:color="000000"/>
              <w:bottom w:val="single" w:sz="4" w:space="0" w:color="000000"/>
              <w:right w:val="single" w:sz="4" w:space="0" w:color="000000"/>
            </w:tcBorders>
          </w:tcPr>
          <w:p w14:paraId="198122ED" w14:textId="77777777" w:rsidR="00B21364" w:rsidRDefault="00945698">
            <w:pPr>
              <w:spacing w:after="0" w:line="259" w:lineRule="auto"/>
              <w:ind w:left="1" w:firstLine="0"/>
            </w:pPr>
            <w:r>
              <w:rPr>
                <w:sz w:val="20"/>
              </w:rPr>
              <w:t xml:space="preserve"> </w:t>
            </w:r>
          </w:p>
        </w:tc>
      </w:tr>
      <w:tr w:rsidR="00B21364" w14:paraId="468E3AEB"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0EF27CF" w14:textId="77777777" w:rsidR="00B21364" w:rsidRDefault="00945698">
            <w:pPr>
              <w:spacing w:after="0" w:line="259" w:lineRule="auto"/>
              <w:ind w:left="2" w:firstLine="0"/>
            </w:pPr>
            <w:r>
              <w:rPr>
                <w:sz w:val="20"/>
              </w:rPr>
              <w:t xml:space="preserve">Records </w:t>
            </w:r>
          </w:p>
        </w:tc>
        <w:tc>
          <w:tcPr>
            <w:tcW w:w="3492" w:type="dxa"/>
            <w:tcBorders>
              <w:top w:val="single" w:sz="4" w:space="0" w:color="000000"/>
              <w:left w:val="single" w:sz="4" w:space="0" w:color="000000"/>
              <w:bottom w:val="single" w:sz="4" w:space="0" w:color="000000"/>
              <w:right w:val="single" w:sz="4" w:space="0" w:color="000000"/>
            </w:tcBorders>
          </w:tcPr>
          <w:p w14:paraId="51D72AB5" w14:textId="77777777" w:rsidR="00B21364" w:rsidRDefault="00945698">
            <w:pPr>
              <w:spacing w:after="0" w:line="259" w:lineRule="auto"/>
              <w:ind w:left="2" w:firstLine="0"/>
            </w:pPr>
            <w:r>
              <w:rPr>
                <w:sz w:val="20"/>
              </w:rPr>
              <w:t xml:space="preserve"> </w:t>
            </w:r>
          </w:p>
        </w:tc>
      </w:tr>
      <w:tr w:rsidR="00B21364" w14:paraId="761C53B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977290E" w14:textId="77777777" w:rsidR="00B21364" w:rsidRDefault="00945698">
            <w:pPr>
              <w:spacing w:after="0" w:line="259" w:lineRule="auto"/>
              <w:ind w:left="2" w:firstLine="0"/>
            </w:pPr>
            <w:r>
              <w:rPr>
                <w:sz w:val="20"/>
              </w:rPr>
              <w:t xml:space="preserve">Internal and external audits </w:t>
            </w:r>
          </w:p>
        </w:tc>
        <w:tc>
          <w:tcPr>
            <w:tcW w:w="3492" w:type="dxa"/>
            <w:tcBorders>
              <w:top w:val="single" w:sz="4" w:space="0" w:color="000000"/>
              <w:left w:val="single" w:sz="4" w:space="0" w:color="000000"/>
              <w:bottom w:val="single" w:sz="4" w:space="0" w:color="000000"/>
              <w:right w:val="single" w:sz="4" w:space="0" w:color="000000"/>
            </w:tcBorders>
          </w:tcPr>
          <w:p w14:paraId="4B6ED634" w14:textId="77777777" w:rsidR="00B21364" w:rsidRDefault="00945698">
            <w:pPr>
              <w:spacing w:after="0" w:line="259" w:lineRule="auto"/>
              <w:ind w:left="2" w:firstLine="0"/>
            </w:pPr>
            <w:r>
              <w:rPr>
                <w:sz w:val="20"/>
              </w:rPr>
              <w:t xml:space="preserve"> </w:t>
            </w:r>
          </w:p>
        </w:tc>
      </w:tr>
      <w:tr w:rsidR="00B21364" w:rsidRPr="00945698" w14:paraId="62655870"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37C58B79" w14:textId="77777777" w:rsidR="00B21364" w:rsidRPr="00945698" w:rsidRDefault="00945698">
            <w:pPr>
              <w:spacing w:after="0" w:line="259" w:lineRule="auto"/>
              <w:ind w:left="2" w:firstLine="0"/>
              <w:rPr>
                <w:lang w:val="en-US"/>
              </w:rPr>
            </w:pPr>
            <w:r w:rsidRPr="00945698">
              <w:rPr>
                <w:sz w:val="20"/>
                <w:lang w:val="en-US"/>
              </w:rPr>
              <w:t xml:space="preserve">Mechanisms for dealing with non‐compliances </w:t>
            </w:r>
          </w:p>
        </w:tc>
        <w:tc>
          <w:tcPr>
            <w:tcW w:w="3492" w:type="dxa"/>
            <w:tcBorders>
              <w:top w:val="single" w:sz="4" w:space="0" w:color="000000"/>
              <w:left w:val="single" w:sz="4" w:space="0" w:color="000000"/>
              <w:bottom w:val="single" w:sz="4" w:space="0" w:color="000000"/>
              <w:right w:val="single" w:sz="4" w:space="0" w:color="000000"/>
            </w:tcBorders>
          </w:tcPr>
          <w:p w14:paraId="308466B7" w14:textId="77777777" w:rsidR="00B21364" w:rsidRPr="00945698" w:rsidRDefault="00945698">
            <w:pPr>
              <w:spacing w:after="0" w:line="259" w:lineRule="auto"/>
              <w:ind w:left="1" w:firstLine="0"/>
              <w:rPr>
                <w:lang w:val="en-US"/>
              </w:rPr>
            </w:pPr>
            <w:r w:rsidRPr="00945698">
              <w:rPr>
                <w:sz w:val="20"/>
                <w:lang w:val="en-US"/>
              </w:rPr>
              <w:t xml:space="preserve"> </w:t>
            </w:r>
          </w:p>
        </w:tc>
      </w:tr>
      <w:tr w:rsidR="00B21364" w14:paraId="79032C5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4FEB859" w14:textId="77777777" w:rsidR="00B21364" w:rsidRDefault="00945698">
            <w:pPr>
              <w:spacing w:after="0" w:line="259" w:lineRule="auto"/>
              <w:ind w:left="2" w:firstLine="0"/>
            </w:pPr>
            <w:r>
              <w:rPr>
                <w:sz w:val="20"/>
              </w:rPr>
              <w:t xml:space="preserve">Training needs </w:t>
            </w:r>
          </w:p>
        </w:tc>
        <w:tc>
          <w:tcPr>
            <w:tcW w:w="3492" w:type="dxa"/>
            <w:tcBorders>
              <w:top w:val="single" w:sz="4" w:space="0" w:color="000000"/>
              <w:left w:val="single" w:sz="4" w:space="0" w:color="000000"/>
              <w:bottom w:val="single" w:sz="4" w:space="0" w:color="000000"/>
              <w:right w:val="single" w:sz="4" w:space="0" w:color="000000"/>
            </w:tcBorders>
          </w:tcPr>
          <w:p w14:paraId="1AF30B3F" w14:textId="77777777" w:rsidR="00B21364" w:rsidRDefault="00945698">
            <w:pPr>
              <w:spacing w:after="0" w:line="259" w:lineRule="auto"/>
              <w:ind w:left="2" w:firstLine="0"/>
            </w:pPr>
            <w:r>
              <w:rPr>
                <w:sz w:val="20"/>
              </w:rPr>
              <w:t xml:space="preserve"> </w:t>
            </w:r>
          </w:p>
        </w:tc>
      </w:tr>
      <w:tr w:rsidR="00B21364" w14:paraId="344FEC7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09C968F1" w14:textId="77777777" w:rsidR="00B21364" w:rsidRDefault="00945698">
            <w:pPr>
              <w:spacing w:after="0" w:line="259" w:lineRule="auto"/>
              <w:ind w:left="2" w:firstLine="0"/>
            </w:pPr>
            <w:r>
              <w:rPr>
                <w:sz w:val="20"/>
              </w:rPr>
              <w:t xml:space="preserve">Supplier management </w:t>
            </w:r>
          </w:p>
        </w:tc>
        <w:tc>
          <w:tcPr>
            <w:tcW w:w="3492" w:type="dxa"/>
            <w:tcBorders>
              <w:top w:val="single" w:sz="4" w:space="0" w:color="000000"/>
              <w:left w:val="single" w:sz="4" w:space="0" w:color="000000"/>
              <w:bottom w:val="single" w:sz="4" w:space="0" w:color="000000"/>
              <w:right w:val="single" w:sz="4" w:space="0" w:color="000000"/>
            </w:tcBorders>
          </w:tcPr>
          <w:p w14:paraId="0ECB9CED" w14:textId="77777777" w:rsidR="00B21364" w:rsidRDefault="00945698">
            <w:pPr>
              <w:spacing w:after="0" w:line="259" w:lineRule="auto"/>
              <w:ind w:left="3" w:firstLine="0"/>
            </w:pPr>
            <w:r>
              <w:rPr>
                <w:sz w:val="20"/>
              </w:rPr>
              <w:t xml:space="preserve"> </w:t>
            </w:r>
          </w:p>
        </w:tc>
      </w:tr>
      <w:tr w:rsidR="00B21364" w14:paraId="4429CD9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93060AE" w14:textId="77777777" w:rsidR="00B21364" w:rsidRDefault="00945698">
            <w:pPr>
              <w:spacing w:after="0" w:line="259" w:lineRule="auto"/>
              <w:ind w:left="2" w:firstLine="0"/>
            </w:pPr>
            <w:r>
              <w:rPr>
                <w:sz w:val="20"/>
              </w:rPr>
              <w:t xml:space="preserve">Improvement actions </w:t>
            </w:r>
          </w:p>
        </w:tc>
        <w:tc>
          <w:tcPr>
            <w:tcW w:w="3492" w:type="dxa"/>
            <w:tcBorders>
              <w:top w:val="single" w:sz="4" w:space="0" w:color="000000"/>
              <w:left w:val="single" w:sz="4" w:space="0" w:color="000000"/>
              <w:bottom w:val="single" w:sz="4" w:space="0" w:color="000000"/>
              <w:right w:val="single" w:sz="4" w:space="0" w:color="000000"/>
            </w:tcBorders>
          </w:tcPr>
          <w:p w14:paraId="4FF9FB48" w14:textId="77777777" w:rsidR="00B21364" w:rsidRDefault="00945698">
            <w:pPr>
              <w:spacing w:after="0" w:line="259" w:lineRule="auto"/>
              <w:ind w:left="2" w:firstLine="0"/>
            </w:pPr>
            <w:r>
              <w:rPr>
                <w:sz w:val="20"/>
              </w:rPr>
              <w:t xml:space="preserve"> </w:t>
            </w:r>
          </w:p>
        </w:tc>
      </w:tr>
    </w:tbl>
    <w:p w14:paraId="12C15BA0" w14:textId="77777777" w:rsidR="00B21364" w:rsidRDefault="00945698">
      <w:pPr>
        <w:spacing w:after="5539" w:line="259" w:lineRule="auto"/>
        <w:ind w:left="0" w:firstLine="0"/>
      </w:pPr>
      <w:r>
        <w:t xml:space="preserve"> </w:t>
      </w:r>
    </w:p>
    <w:p w14:paraId="1EE4B1F7" w14:textId="77777777" w:rsidR="00B21364" w:rsidRDefault="00945698">
      <w:pPr>
        <w:spacing w:after="0" w:line="259" w:lineRule="auto"/>
        <w:ind w:left="0" w:firstLine="0"/>
      </w:pPr>
      <w:r>
        <w:rPr>
          <w:sz w:val="20"/>
        </w:rPr>
        <w:lastRenderedPageBreak/>
        <w:t xml:space="preserve"> </w:t>
      </w:r>
    </w:p>
    <w:p w14:paraId="468C03FB" w14:textId="77777777" w:rsidR="00B21364" w:rsidRDefault="00945698">
      <w:pPr>
        <w:spacing w:after="83" w:line="259" w:lineRule="auto"/>
        <w:ind w:left="-30" w:right="-30" w:firstLine="0"/>
      </w:pPr>
      <w:r>
        <w:rPr>
          <w:noProof/>
        </w:rPr>
        <mc:AlternateContent>
          <mc:Choice Requires="wpg">
            <w:drawing>
              <wp:inline distT="0" distB="0" distL="0" distR="0" wp14:anchorId="06BE1AAB" wp14:editId="4611B796">
                <wp:extent cx="6518148" cy="6097"/>
                <wp:effectExtent l="0" t="0" r="0" b="0"/>
                <wp:docPr id="28514" name="Group 28514"/>
                <wp:cNvGraphicFramePr/>
                <a:graphic xmlns:a="http://schemas.openxmlformats.org/drawingml/2006/main">
                  <a:graphicData uri="http://schemas.microsoft.com/office/word/2010/wordprocessingGroup">
                    <wpg:wgp>
                      <wpg:cNvGrpSpPr/>
                      <wpg:grpSpPr>
                        <a:xfrm>
                          <a:off x="0" y="0"/>
                          <a:ext cx="6518148" cy="6097"/>
                          <a:chOff x="0" y="0"/>
                          <a:chExt cx="6518148" cy="6097"/>
                        </a:xfrm>
                      </wpg:grpSpPr>
                      <wps:wsp>
                        <wps:cNvPr id="32233" name="Shape 32233"/>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8514" style="width:513.24pt;height:0.480042pt;mso-position-horizontal-relative:char;mso-position-vertical-relative:line" coordsize="65181,60">
                <v:shape id="Shape 32234"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04819751" w14:textId="77777777" w:rsidR="00B21364" w:rsidRDefault="00945698">
      <w:pPr>
        <w:spacing w:after="29" w:line="259" w:lineRule="auto"/>
        <w:ind w:left="0" w:firstLine="0"/>
      </w:pPr>
      <w:r>
        <w:rPr>
          <w:b/>
          <w:color w:val="00548C"/>
          <w:sz w:val="15"/>
        </w:rPr>
        <w:t xml:space="preserve"> </w:t>
      </w:r>
    </w:p>
    <w:p w14:paraId="7A96BDD0" w14:textId="77777777" w:rsidR="00B21364" w:rsidRPr="00945698" w:rsidRDefault="00945698">
      <w:pPr>
        <w:tabs>
          <w:tab w:val="center" w:pos="10205"/>
        </w:tabs>
        <w:spacing w:after="28" w:line="259" w:lineRule="auto"/>
        <w:ind w:left="-15" w:firstLine="0"/>
        <w:rPr>
          <w:lang w:val="en-US"/>
        </w:rPr>
      </w:pPr>
      <w:r w:rsidRPr="00945698">
        <w:rPr>
          <w:b/>
          <w:color w:val="00548C"/>
          <w:sz w:val="15"/>
          <w:lang w:val="en-US"/>
        </w:rPr>
        <w:t xml:space="preserve">IALA Guideline 1052 – Quality Management Systems for Aids to Navigation Service Delivery </w:t>
      </w:r>
      <w:r w:rsidRPr="00945698">
        <w:rPr>
          <w:b/>
          <w:color w:val="00548C"/>
          <w:sz w:val="15"/>
          <w:lang w:val="en-US"/>
        </w:rPr>
        <w:tab/>
        <w:t xml:space="preserve"> </w:t>
      </w:r>
    </w:p>
    <w:p w14:paraId="03FCC808" w14:textId="77777777" w:rsidR="00B21364" w:rsidRDefault="00945698">
      <w:pPr>
        <w:tabs>
          <w:tab w:val="right" w:pos="10205"/>
        </w:tabs>
        <w:spacing w:after="28" w:line="259" w:lineRule="auto"/>
        <w:ind w:left="-15" w:firstLine="0"/>
      </w:pPr>
      <w:r>
        <w:rPr>
          <w:b/>
          <w:color w:val="00548C"/>
          <w:sz w:val="15"/>
        </w:rPr>
        <w:t xml:space="preserve">Edition 3.0  December 2013 </w:t>
      </w:r>
      <w:r>
        <w:rPr>
          <w:b/>
          <w:color w:val="00548C"/>
          <w:sz w:val="15"/>
        </w:rPr>
        <w:tab/>
        <w:t xml:space="preserve">P 23 </w:t>
      </w:r>
    </w:p>
    <w:sectPr w:rsidR="00B21364">
      <w:headerReference w:type="even" r:id="rId37"/>
      <w:headerReference w:type="default" r:id="rId38"/>
      <w:footerReference w:type="even" r:id="rId39"/>
      <w:footerReference w:type="default" r:id="rId40"/>
      <w:headerReference w:type="first" r:id="rId41"/>
      <w:footerReference w:type="first" r:id="rId42"/>
      <w:pgSz w:w="11904" w:h="16840"/>
      <w:pgMar w:top="892" w:right="792" w:bottom="853" w:left="90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669FB" w14:textId="77777777" w:rsidR="00770BA6" w:rsidRDefault="00770BA6">
      <w:pPr>
        <w:spacing w:after="0" w:line="240" w:lineRule="auto"/>
      </w:pPr>
      <w:r>
        <w:separator/>
      </w:r>
    </w:p>
  </w:endnote>
  <w:endnote w:type="continuationSeparator" w:id="0">
    <w:p w14:paraId="599CBBF1" w14:textId="77777777" w:rsidR="00770BA6" w:rsidRDefault="00770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7873F" w14:textId="77777777" w:rsidR="00945698" w:rsidRDefault="00945698">
    <w:pPr>
      <w:spacing w:after="160" w:line="259" w:lineRule="auto"/>
      <w:ind w:left="0" w:firstLine="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C21ED" w14:textId="77777777" w:rsidR="00945698" w:rsidRDefault="00945698">
    <w:pPr>
      <w:spacing w:after="160" w:line="259" w:lineRule="auto"/>
      <w:ind w:left="0" w:firstLine="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5DE5B" w14:textId="77777777" w:rsidR="00945698" w:rsidRDefault="00945698">
    <w:pPr>
      <w:spacing w:after="160" w:line="259" w:lineRule="auto"/>
      <w:ind w:left="0" w:firstLine="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556B9" w14:textId="77777777" w:rsidR="00945698" w:rsidRDefault="00945698">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F13CC" w14:textId="77777777" w:rsidR="00945698" w:rsidRDefault="00945698">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CC754" w14:textId="77777777" w:rsidR="00945698" w:rsidRDefault="00945698">
    <w:pPr>
      <w:spacing w:after="160" w:line="259" w:lineRule="auto"/>
      <w:ind w:lef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134AF" w14:textId="77777777" w:rsidR="00945698" w:rsidRDefault="00945698">
    <w:pPr>
      <w:spacing w:after="55" w:line="259" w:lineRule="auto"/>
      <w:ind w:left="0" w:firstLine="0"/>
    </w:pPr>
    <w:r>
      <w:rPr>
        <w:noProof/>
      </w:rPr>
      <mc:AlternateContent>
        <mc:Choice Requires="wpg">
          <w:drawing>
            <wp:anchor distT="0" distB="0" distL="114300" distR="114300" simplePos="0" relativeHeight="251663360" behindDoc="0" locked="0" layoutInCell="1" allowOverlap="1" wp14:anchorId="052F9BB0" wp14:editId="0E7464D0">
              <wp:simplePos x="0" y="0"/>
              <wp:positionH relativeFrom="page">
                <wp:posOffset>557022</wp:posOffset>
              </wp:positionH>
              <wp:positionV relativeFrom="page">
                <wp:posOffset>9721597</wp:posOffset>
              </wp:positionV>
              <wp:extent cx="6518148" cy="6096"/>
              <wp:effectExtent l="0" t="0" r="0" b="0"/>
              <wp:wrapSquare wrapText="bothSides"/>
              <wp:docPr id="29916" name="Group 2991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9" name="Shape 3223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916" style="width:513.24pt;height:0.47998pt;position:absolute;mso-position-horizontal-relative:page;mso-position-horizontal:absolute;margin-left:43.86pt;mso-position-vertical-relative:page;margin-top:765.48pt;" coordsize="65181,60">
              <v:shape id="Shape 32240"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9EECEA7" w14:textId="77777777" w:rsidR="00945698" w:rsidRDefault="00945698">
    <w:pPr>
      <w:spacing w:after="18" w:line="259" w:lineRule="auto"/>
      <w:ind w:left="0" w:firstLine="0"/>
    </w:pPr>
    <w:r>
      <w:rPr>
        <w:b/>
        <w:color w:val="00548C"/>
        <w:sz w:val="15"/>
      </w:rPr>
      <w:t xml:space="preserve"> </w:t>
    </w:r>
  </w:p>
  <w:p w14:paraId="397AB589" w14:textId="77777777" w:rsidR="00945698" w:rsidRPr="00945698" w:rsidRDefault="00945698">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33930C95" w14:textId="77777777" w:rsidR="00945698" w:rsidRDefault="00945698">
    <w:pPr>
      <w:tabs>
        <w:tab w:val="right" w:pos="10206"/>
      </w:tabs>
      <w:spacing w:after="0" w:line="259" w:lineRule="auto"/>
      <w:ind w:left="0" w:firstLine="0"/>
    </w:pPr>
    <w:r>
      <w:rPr>
        <w:b/>
        <w:color w:val="00548C"/>
        <w:sz w:val="15"/>
      </w:rPr>
      <w:t xml:space="preserve">Edition 3.0  December 2013 </w:t>
    </w:r>
    <w:r>
      <w:rPr>
        <w:b/>
        <w:color w:val="00548C"/>
        <w:sz w:val="15"/>
      </w:rPr>
      <w:tab/>
      <w:t xml:space="preserve">P </w:t>
    </w:r>
    <w:r>
      <w:fldChar w:fldCharType="begin"/>
    </w:r>
    <w:r>
      <w:instrText xml:space="preserve"> PAGE   \* MERGEFORMAT </w:instrText>
    </w:r>
    <w:r>
      <w:fldChar w:fldCharType="separate"/>
    </w:r>
    <w:r w:rsidR="006870A1" w:rsidRPr="006870A1">
      <w:rPr>
        <w:b/>
        <w:noProof/>
        <w:color w:val="00548C"/>
        <w:sz w:val="15"/>
      </w:rPr>
      <w:t>20</w:t>
    </w:r>
    <w:r>
      <w:rPr>
        <w:b/>
        <w:color w:val="00548C"/>
        <w:sz w:val="15"/>
      </w:rPr>
      <w:fldChar w:fldCharType="end"/>
    </w:r>
    <w:r>
      <w:rPr>
        <w:b/>
        <w:color w:val="00548C"/>
        <w:sz w:val="15"/>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E4981" w14:textId="77777777" w:rsidR="00945698" w:rsidRDefault="00945698">
    <w:pPr>
      <w:spacing w:after="55" w:line="259" w:lineRule="auto"/>
      <w:ind w:left="0" w:firstLine="0"/>
    </w:pPr>
    <w:r>
      <w:rPr>
        <w:noProof/>
      </w:rPr>
      <mc:AlternateContent>
        <mc:Choice Requires="wpg">
          <w:drawing>
            <wp:anchor distT="0" distB="0" distL="114300" distR="114300" simplePos="0" relativeHeight="251664384" behindDoc="0" locked="0" layoutInCell="1" allowOverlap="1" wp14:anchorId="224C4A0B" wp14:editId="63C1509A">
              <wp:simplePos x="0" y="0"/>
              <wp:positionH relativeFrom="page">
                <wp:posOffset>557022</wp:posOffset>
              </wp:positionH>
              <wp:positionV relativeFrom="page">
                <wp:posOffset>9721597</wp:posOffset>
              </wp:positionV>
              <wp:extent cx="6518148" cy="6096"/>
              <wp:effectExtent l="0" t="0" r="0" b="0"/>
              <wp:wrapSquare wrapText="bothSides"/>
              <wp:docPr id="29886" name="Group 2988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7" name="Shape 32237"/>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886" style="width:513.24pt;height:0.47998pt;position:absolute;mso-position-horizontal-relative:page;mso-position-horizontal:absolute;margin-left:43.86pt;mso-position-vertical-relative:page;margin-top:765.48pt;" coordsize="65181,60">
              <v:shape id="Shape 32238"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806AD08" w14:textId="77777777" w:rsidR="00945698" w:rsidRDefault="00945698">
    <w:pPr>
      <w:spacing w:after="18" w:line="259" w:lineRule="auto"/>
      <w:ind w:left="0" w:firstLine="0"/>
    </w:pPr>
    <w:r>
      <w:rPr>
        <w:b/>
        <w:color w:val="00548C"/>
        <w:sz w:val="15"/>
      </w:rPr>
      <w:t xml:space="preserve"> </w:t>
    </w:r>
  </w:p>
  <w:p w14:paraId="1328FD93" w14:textId="77777777" w:rsidR="00945698" w:rsidRPr="00945698" w:rsidRDefault="00945698">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2694B8EF" w14:textId="77777777" w:rsidR="00945698" w:rsidRDefault="00945698">
    <w:pPr>
      <w:tabs>
        <w:tab w:val="right" w:pos="10206"/>
      </w:tabs>
      <w:spacing w:after="0" w:line="259" w:lineRule="auto"/>
      <w:ind w:left="0" w:firstLine="0"/>
    </w:pPr>
    <w:r>
      <w:rPr>
        <w:b/>
        <w:color w:val="00548C"/>
        <w:sz w:val="15"/>
      </w:rPr>
      <w:t xml:space="preserve">Edition 3.0  December 2013 </w:t>
    </w:r>
    <w:r>
      <w:rPr>
        <w:b/>
        <w:color w:val="00548C"/>
        <w:sz w:val="15"/>
      </w:rPr>
      <w:tab/>
      <w:t xml:space="preserve">P </w:t>
    </w:r>
    <w:r>
      <w:fldChar w:fldCharType="begin"/>
    </w:r>
    <w:r>
      <w:instrText xml:space="preserve"> PAGE   \* MERGEFORMAT </w:instrText>
    </w:r>
    <w:r>
      <w:fldChar w:fldCharType="separate"/>
    </w:r>
    <w:r w:rsidR="006870A1" w:rsidRPr="006870A1">
      <w:rPr>
        <w:b/>
        <w:noProof/>
        <w:color w:val="00548C"/>
        <w:sz w:val="15"/>
      </w:rPr>
      <w:t>19</w:t>
    </w:r>
    <w:r>
      <w:rPr>
        <w:b/>
        <w:color w:val="00548C"/>
        <w:sz w:val="15"/>
      </w:rPr>
      <w:fldChar w:fldCharType="end"/>
    </w:r>
    <w:r>
      <w:rPr>
        <w:b/>
        <w:color w:val="00548C"/>
        <w:sz w:val="15"/>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A0714" w14:textId="77777777" w:rsidR="00945698" w:rsidRDefault="00945698">
    <w:pPr>
      <w:spacing w:after="55" w:line="259" w:lineRule="auto"/>
      <w:ind w:left="0" w:firstLine="0"/>
    </w:pPr>
    <w:r>
      <w:rPr>
        <w:noProof/>
      </w:rPr>
      <mc:AlternateContent>
        <mc:Choice Requires="wpg">
          <w:drawing>
            <wp:anchor distT="0" distB="0" distL="114300" distR="114300" simplePos="0" relativeHeight="251665408" behindDoc="0" locked="0" layoutInCell="1" allowOverlap="1" wp14:anchorId="12354626" wp14:editId="20D0C98B">
              <wp:simplePos x="0" y="0"/>
              <wp:positionH relativeFrom="page">
                <wp:posOffset>557022</wp:posOffset>
              </wp:positionH>
              <wp:positionV relativeFrom="page">
                <wp:posOffset>9721597</wp:posOffset>
              </wp:positionV>
              <wp:extent cx="6518148" cy="6096"/>
              <wp:effectExtent l="0" t="0" r="0" b="0"/>
              <wp:wrapSquare wrapText="bothSides"/>
              <wp:docPr id="29856" name="Group 2985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5" name="Shape 3223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9856" style="width:513.24pt;height:0.47998pt;position:absolute;mso-position-horizontal-relative:page;mso-position-horizontal:absolute;margin-left:43.86pt;mso-position-vertical-relative:page;margin-top:765.48pt;" coordsize="65181,60">
              <v:shape id="Shape 32236"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397E5904" w14:textId="77777777" w:rsidR="00945698" w:rsidRDefault="00945698">
    <w:pPr>
      <w:spacing w:after="18" w:line="259" w:lineRule="auto"/>
      <w:ind w:left="0" w:firstLine="0"/>
    </w:pPr>
    <w:r>
      <w:rPr>
        <w:b/>
        <w:color w:val="00548C"/>
        <w:sz w:val="15"/>
      </w:rPr>
      <w:t xml:space="preserve"> </w:t>
    </w:r>
  </w:p>
  <w:p w14:paraId="3F29C49F" w14:textId="77777777" w:rsidR="00945698" w:rsidRPr="00945698" w:rsidRDefault="00945698">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4068DD41" w14:textId="77777777" w:rsidR="00945698" w:rsidRDefault="00945698">
    <w:pPr>
      <w:tabs>
        <w:tab w:val="right" w:pos="10206"/>
      </w:tabs>
      <w:spacing w:after="0" w:line="259" w:lineRule="auto"/>
      <w:ind w:left="0" w:firstLine="0"/>
    </w:pPr>
    <w:r>
      <w:rPr>
        <w:b/>
        <w:color w:val="00548C"/>
        <w:sz w:val="15"/>
      </w:rPr>
      <w:t xml:space="preserve">Edition 3.0  December 2013 </w:t>
    </w:r>
    <w:r>
      <w:rPr>
        <w:b/>
        <w:color w:val="00548C"/>
        <w:sz w:val="15"/>
      </w:rPr>
      <w:tab/>
      <w:t xml:space="preserve">P </w:t>
    </w:r>
    <w:r>
      <w:fldChar w:fldCharType="begin"/>
    </w:r>
    <w:r>
      <w:instrText xml:space="preserve"> PAGE   \* MERGEFORMAT </w:instrText>
    </w:r>
    <w:r>
      <w:fldChar w:fldCharType="separate"/>
    </w:r>
    <w:r>
      <w:rPr>
        <w:b/>
        <w:color w:val="00548C"/>
        <w:sz w:val="15"/>
      </w:rPr>
      <w:t>5</w:t>
    </w:r>
    <w:r>
      <w:rPr>
        <w:b/>
        <w:color w:val="00548C"/>
        <w:sz w:val="15"/>
      </w:rPr>
      <w:fldChar w:fldCharType="end"/>
    </w:r>
    <w:r>
      <w:rPr>
        <w:b/>
        <w:color w:val="00548C"/>
        <w:sz w:val="15"/>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73C48" w14:textId="77777777" w:rsidR="00945698" w:rsidRDefault="00945698">
    <w:pPr>
      <w:spacing w:after="160" w:line="259" w:lineRule="auto"/>
      <w:ind w:left="0" w:firstLine="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80FAC" w14:textId="77777777" w:rsidR="00945698" w:rsidRDefault="00945698">
    <w:pPr>
      <w:spacing w:after="160" w:line="259" w:lineRule="auto"/>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86DA8" w14:textId="77777777" w:rsidR="00945698" w:rsidRDefault="00945698">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CA583" w14:textId="77777777" w:rsidR="00770BA6" w:rsidRDefault="00770BA6">
      <w:pPr>
        <w:tabs>
          <w:tab w:val="center" w:pos="1110"/>
        </w:tabs>
        <w:spacing w:after="0" w:line="259" w:lineRule="auto"/>
        <w:ind w:left="0" w:firstLine="0"/>
      </w:pPr>
      <w:r>
        <w:separator/>
      </w:r>
    </w:p>
  </w:footnote>
  <w:footnote w:type="continuationSeparator" w:id="0">
    <w:p w14:paraId="16C6762C" w14:textId="77777777" w:rsidR="00770BA6" w:rsidRDefault="00770BA6">
      <w:pPr>
        <w:tabs>
          <w:tab w:val="center" w:pos="1110"/>
        </w:tabs>
        <w:spacing w:after="0" w:line="259" w:lineRule="auto"/>
        <w:ind w:left="0" w:firstLine="0"/>
      </w:pPr>
      <w:r>
        <w:continuationSeparator/>
      </w:r>
    </w:p>
  </w:footnote>
  <w:footnote w:id="1">
    <w:p w14:paraId="56B046AE" w14:textId="77777777" w:rsidR="00945698" w:rsidRPr="00945698" w:rsidRDefault="00945698">
      <w:pPr>
        <w:pStyle w:val="footnotedescription"/>
        <w:tabs>
          <w:tab w:val="center" w:pos="1110"/>
        </w:tabs>
        <w:rPr>
          <w:lang w:val="en-US"/>
        </w:rPr>
      </w:pPr>
      <w:r>
        <w:rPr>
          <w:rStyle w:val="footnotemark"/>
        </w:rPr>
        <w:footnoteRef/>
      </w:r>
      <w:r w:rsidRPr="00945698">
        <w:rPr>
          <w:lang w:val="en-US"/>
        </w:rPr>
        <w:t xml:space="preserve"> SOLAS Consolidated Edition, </w:t>
      </w:r>
      <w:del w:id="16" w:author="Saarela Sami" w:date="2020-03-11T20:14:00Z">
        <w:r w:rsidRPr="00945698" w:rsidDel="00945698">
          <w:rPr>
            <w:lang w:val="en-US"/>
          </w:rPr>
          <w:delText>2009</w:delText>
        </w:r>
        <w:r w:rsidRPr="00945698" w:rsidDel="00945698">
          <w:rPr>
            <w:sz w:val="12"/>
            <w:lang w:val="en-US"/>
          </w:rPr>
          <w:delText xml:space="preserve"> </w:delText>
        </w:r>
      </w:del>
      <w:ins w:id="17" w:author="Saarela Sami" w:date="2020-03-11T20:13:00Z">
        <w:r>
          <w:rPr>
            <w:sz w:val="12"/>
            <w:lang w:val="en-US"/>
          </w:rPr>
          <w:t>2014</w:t>
        </w:r>
      </w:ins>
    </w:p>
  </w:footnote>
  <w:footnote w:id="2">
    <w:p w14:paraId="4394731A" w14:textId="77777777" w:rsidR="00945698" w:rsidRPr="00945698" w:rsidRDefault="00945698">
      <w:pPr>
        <w:pStyle w:val="footnotedescription"/>
        <w:tabs>
          <w:tab w:val="center" w:pos="5175"/>
        </w:tabs>
        <w:rPr>
          <w:lang w:val="en-US"/>
        </w:rPr>
      </w:pPr>
      <w:r>
        <w:rPr>
          <w:rStyle w:val="footnotemark"/>
        </w:rPr>
        <w:footnoteRef/>
      </w:r>
      <w:r w:rsidRPr="00945698">
        <w:rPr>
          <w:lang w:val="en-US"/>
        </w:rPr>
        <w:t xml:space="preserve"> Refer to IALA Recommendation O‐130 on </w:t>
      </w:r>
      <w:r w:rsidRPr="00945698">
        <w:rPr>
          <w:lang w:val="en-US"/>
        </w:rPr>
        <w:t>Categorisation and Availability Objectives for Short Range Aids to Navigation Ed 2 (June 2011) and IALA Guideline 1035 on Availability and Reliability of Aids to Navigation Ed 2 (December 2004)</w:t>
      </w:r>
      <w:r w:rsidRPr="00945698">
        <w:rPr>
          <w:sz w:val="12"/>
          <w:lang w:val="en-US"/>
        </w:rPr>
        <w:t xml:space="preserve"> </w:t>
      </w:r>
    </w:p>
  </w:footnote>
  <w:footnote w:id="3">
    <w:p w14:paraId="311089E2" w14:textId="77777777" w:rsidR="00945698" w:rsidRPr="00945698" w:rsidRDefault="00945698">
      <w:pPr>
        <w:pStyle w:val="footnotedescription"/>
        <w:tabs>
          <w:tab w:val="center" w:pos="4404"/>
        </w:tabs>
        <w:rPr>
          <w:lang w:val="en-US"/>
        </w:rPr>
      </w:pPr>
      <w:r>
        <w:rPr>
          <w:rStyle w:val="footnotemark"/>
        </w:rPr>
        <w:footnoteRef/>
      </w:r>
      <w:r w:rsidRPr="00945698">
        <w:rPr>
          <w:lang w:val="en-US"/>
        </w:rPr>
        <w:t xml:space="preserve"> </w:t>
      </w:r>
      <w:r w:rsidRPr="00945698">
        <w:rPr>
          <w:sz w:val="12"/>
          <w:lang w:val="en-US"/>
        </w:rPr>
        <w:t xml:space="preserve">Voluntary IMO Member State Audit Scheme refers.  For more information on preparing for a Voluntary IMO Audit, refer to IALA Guideline numbers 1054 and 1115.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37BC8" w14:textId="77777777" w:rsidR="00945698" w:rsidRDefault="00945698">
    <w:pPr>
      <w:spacing w:after="0" w:line="259" w:lineRule="auto"/>
      <w:ind w:left="-907" w:right="11112" w:firstLine="0"/>
    </w:pPr>
    <w:r>
      <w:rPr>
        <w:noProof/>
      </w:rPr>
      <w:drawing>
        <wp:anchor distT="0" distB="0" distL="114300" distR="114300" simplePos="0" relativeHeight="251658240" behindDoc="0" locked="0" layoutInCell="1" allowOverlap="0" wp14:anchorId="30BCC870" wp14:editId="55624D73">
          <wp:simplePos x="0" y="0"/>
          <wp:positionH relativeFrom="page">
            <wp:posOffset>6841236</wp:posOffset>
          </wp:positionH>
          <wp:positionV relativeFrom="page">
            <wp:posOffset>254</wp:posOffset>
          </wp:positionV>
          <wp:extent cx="704088" cy="719328"/>
          <wp:effectExtent l="0" t="0" r="0" b="0"/>
          <wp:wrapSquare wrapText="bothSides"/>
          <wp:docPr id="22018" name="Picture 22018"/>
          <wp:cNvGraphicFramePr/>
          <a:graphic xmlns:a="http://schemas.openxmlformats.org/drawingml/2006/main">
            <a:graphicData uri="http://schemas.openxmlformats.org/drawingml/2006/picture">
              <pic:pic xmlns:pic="http://schemas.openxmlformats.org/drawingml/2006/picture">
                <pic:nvPicPr>
                  <pic:cNvPr id="22018" name="Picture 22018"/>
                  <pic:cNvPicPr/>
                </pic:nvPicPr>
                <pic:blipFill>
                  <a:blip r:embed="rId1"/>
                  <a:stretch>
                    <a:fillRect/>
                  </a:stretch>
                </pic:blipFill>
                <pic:spPr>
                  <a:xfrm>
                    <a:off x="0" y="0"/>
                    <a:ext cx="704088" cy="719328"/>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8DD38" w14:textId="77777777" w:rsidR="00945698" w:rsidRDefault="00945698">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62A44" w14:textId="77777777" w:rsidR="00945698" w:rsidRDefault="00945698">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40CD1" w14:textId="77777777" w:rsidR="00945698" w:rsidRDefault="00945698">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EE86A" w14:textId="77777777" w:rsidR="00945698" w:rsidRDefault="00945698">
    <w:pPr>
      <w:spacing w:after="0" w:line="259" w:lineRule="auto"/>
      <w:ind w:left="0" w:right="-774" w:firstLine="0"/>
    </w:pPr>
    <w:r>
      <w:rPr>
        <w:noProof/>
      </w:rPr>
      <w:drawing>
        <wp:anchor distT="0" distB="0" distL="114300" distR="114300" simplePos="0" relativeHeight="251659264" behindDoc="0" locked="0" layoutInCell="1" allowOverlap="0" wp14:anchorId="374209AC" wp14:editId="7B79DD9A">
          <wp:simplePos x="0" y="0"/>
          <wp:positionH relativeFrom="page">
            <wp:posOffset>6827520</wp:posOffset>
          </wp:positionH>
          <wp:positionV relativeFrom="page">
            <wp:posOffset>0</wp:posOffset>
          </wp:positionV>
          <wp:extent cx="720090" cy="720090"/>
          <wp:effectExtent l="0" t="0" r="0" b="0"/>
          <wp:wrapSquare wrapText="bothSides"/>
          <wp:docPr id="155" name="Picture 155"/>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E75CE" w14:textId="3A6919C1" w:rsidR="00945698" w:rsidRPr="00E258A0" w:rsidRDefault="00E258A0" w:rsidP="00E258A0">
    <w:pPr>
      <w:spacing w:after="160" w:line="259" w:lineRule="auto"/>
      <w:ind w:left="0" w:firstLine="0"/>
      <w:jc w:val="right"/>
      <w:rPr>
        <w:lang w:val="en-US"/>
      </w:rPr>
    </w:pPr>
    <w:r>
      <w:rPr>
        <w:lang w:val="en-US"/>
      </w:rPr>
      <w:t>ARM1</w:t>
    </w:r>
    <w:bookmarkStart w:id="11" w:name="_GoBack"/>
    <w:bookmarkEnd w:id="11"/>
    <w:r>
      <w:rPr>
        <w:lang w:val="en-US"/>
      </w:rPr>
      <w:t>2-7.2.1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AEDCD" w14:textId="77777777" w:rsidR="00945698" w:rsidRDefault="00945698">
    <w:pPr>
      <w:spacing w:after="0" w:line="259" w:lineRule="auto"/>
      <w:ind w:left="0" w:right="-773" w:firstLine="0"/>
    </w:pPr>
    <w:r>
      <w:rPr>
        <w:noProof/>
      </w:rPr>
      <w:drawing>
        <wp:anchor distT="0" distB="0" distL="114300" distR="114300" simplePos="0" relativeHeight="251660288" behindDoc="0" locked="0" layoutInCell="1" allowOverlap="0" wp14:anchorId="0D376026" wp14:editId="20704761">
          <wp:simplePos x="0" y="0"/>
          <wp:positionH relativeFrom="page">
            <wp:posOffset>6827520</wp:posOffset>
          </wp:positionH>
          <wp:positionV relativeFrom="page">
            <wp:posOffset>255</wp:posOffset>
          </wp:positionV>
          <wp:extent cx="716280" cy="688848"/>
          <wp:effectExtent l="0" t="0" r="0" b="0"/>
          <wp:wrapSquare wrapText="bothSides"/>
          <wp:docPr id="22044"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E302D" w14:textId="77777777" w:rsidR="00945698" w:rsidRDefault="00945698">
    <w:pPr>
      <w:spacing w:after="0" w:line="259" w:lineRule="auto"/>
      <w:ind w:left="0" w:right="-773" w:firstLine="0"/>
    </w:pPr>
    <w:r>
      <w:rPr>
        <w:noProof/>
      </w:rPr>
      <w:drawing>
        <wp:anchor distT="0" distB="0" distL="114300" distR="114300" simplePos="0" relativeHeight="251661312" behindDoc="0" locked="0" layoutInCell="1" allowOverlap="0" wp14:anchorId="0E6F2936" wp14:editId="598CAF58">
          <wp:simplePos x="0" y="0"/>
          <wp:positionH relativeFrom="page">
            <wp:posOffset>6827520</wp:posOffset>
          </wp:positionH>
          <wp:positionV relativeFrom="page">
            <wp:posOffset>255</wp:posOffset>
          </wp:positionV>
          <wp:extent cx="716280" cy="688848"/>
          <wp:effectExtent l="0" t="0" r="0" b="0"/>
          <wp:wrapSquare wrapText="bothSides"/>
          <wp:docPr id="1"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F90D0" w14:textId="77777777" w:rsidR="00945698" w:rsidRDefault="00945698">
    <w:pPr>
      <w:spacing w:after="0" w:line="259" w:lineRule="auto"/>
      <w:ind w:left="0" w:right="-773" w:firstLine="0"/>
    </w:pPr>
    <w:r>
      <w:rPr>
        <w:noProof/>
      </w:rPr>
      <w:drawing>
        <wp:anchor distT="0" distB="0" distL="114300" distR="114300" simplePos="0" relativeHeight="251662336" behindDoc="0" locked="0" layoutInCell="1" allowOverlap="0" wp14:anchorId="0A3DFE2A" wp14:editId="074C390C">
          <wp:simplePos x="0" y="0"/>
          <wp:positionH relativeFrom="page">
            <wp:posOffset>6827520</wp:posOffset>
          </wp:positionH>
          <wp:positionV relativeFrom="page">
            <wp:posOffset>255</wp:posOffset>
          </wp:positionV>
          <wp:extent cx="716280" cy="688848"/>
          <wp:effectExtent l="0" t="0" r="0" b="0"/>
          <wp:wrapSquare wrapText="bothSides"/>
          <wp:docPr id="2"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564F9" w14:textId="77777777" w:rsidR="00945698" w:rsidRDefault="00945698">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B9CDA" w14:textId="77777777" w:rsidR="00945698" w:rsidRDefault="00945698">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FD5D5" w14:textId="77777777" w:rsidR="00945698" w:rsidRDefault="00945698">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805BB"/>
    <w:multiLevelType w:val="hybridMultilevel"/>
    <w:tmpl w:val="FE6AD420"/>
    <w:lvl w:ilvl="0" w:tplc="807A329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BA62A7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A90E1E80">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40CB7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3F6559A">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B5E3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646F23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36EA0B3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91A8A2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 w15:restartNumberingAfterBreak="0">
    <w:nsid w:val="15BA43B9"/>
    <w:multiLevelType w:val="hybridMultilevel"/>
    <w:tmpl w:val="84B6D08C"/>
    <w:lvl w:ilvl="0" w:tplc="0E7C221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6D2868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BCDB6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254917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31004AE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9D343CB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6C5A1FC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4450056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36A930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 w15:restartNumberingAfterBreak="0">
    <w:nsid w:val="22525960"/>
    <w:multiLevelType w:val="hybridMultilevel"/>
    <w:tmpl w:val="E2600E46"/>
    <w:lvl w:ilvl="0" w:tplc="180A802E">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A29EF0">
      <w:start w:val="1"/>
      <w:numFmt w:val="bullet"/>
      <w:lvlText w:val="o"/>
      <w:lvlJc w:val="left"/>
      <w:pPr>
        <w:ind w:left="137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3FCD354">
      <w:start w:val="1"/>
      <w:numFmt w:val="bullet"/>
      <w:lvlText w:val="▪"/>
      <w:lvlJc w:val="left"/>
      <w:pPr>
        <w:ind w:left="20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3A833EA">
      <w:start w:val="1"/>
      <w:numFmt w:val="bullet"/>
      <w:lvlText w:val="•"/>
      <w:lvlJc w:val="left"/>
      <w:pPr>
        <w:ind w:left="281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01FA505C">
      <w:start w:val="1"/>
      <w:numFmt w:val="bullet"/>
      <w:lvlText w:val="o"/>
      <w:lvlJc w:val="left"/>
      <w:pPr>
        <w:ind w:left="353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764D22A">
      <w:start w:val="1"/>
      <w:numFmt w:val="bullet"/>
      <w:lvlText w:val="▪"/>
      <w:lvlJc w:val="left"/>
      <w:pPr>
        <w:ind w:left="425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14681E5C">
      <w:start w:val="1"/>
      <w:numFmt w:val="bullet"/>
      <w:lvlText w:val="•"/>
      <w:lvlJc w:val="left"/>
      <w:pPr>
        <w:ind w:left="497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226840A6">
      <w:start w:val="1"/>
      <w:numFmt w:val="bullet"/>
      <w:lvlText w:val="o"/>
      <w:lvlJc w:val="left"/>
      <w:pPr>
        <w:ind w:left="56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6049DDE">
      <w:start w:val="1"/>
      <w:numFmt w:val="bullet"/>
      <w:lvlText w:val="▪"/>
      <w:lvlJc w:val="left"/>
      <w:pPr>
        <w:ind w:left="641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3" w15:restartNumberingAfterBreak="0">
    <w:nsid w:val="2943270E"/>
    <w:multiLevelType w:val="hybridMultilevel"/>
    <w:tmpl w:val="F3ACB182"/>
    <w:lvl w:ilvl="0" w:tplc="6E7E314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38AE5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81D652C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DCB83BC0">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88ED76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944073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E94BB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9CD048F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E769D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4" w15:restartNumberingAfterBreak="0">
    <w:nsid w:val="29EA3B8A"/>
    <w:multiLevelType w:val="hybridMultilevel"/>
    <w:tmpl w:val="9F9A87E0"/>
    <w:lvl w:ilvl="0" w:tplc="3A94CFD2">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472A9642">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44049C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D486E66">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A4002F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2BC0EED2">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41E12F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7044CB6">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6674D08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5" w15:restartNumberingAfterBreak="0">
    <w:nsid w:val="2D607602"/>
    <w:multiLevelType w:val="hybridMultilevel"/>
    <w:tmpl w:val="ED683E66"/>
    <w:lvl w:ilvl="0" w:tplc="35BE41E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159A330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A8C16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529447C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304A1E8">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224942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88025F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A3104ED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30B86F0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6" w15:restartNumberingAfterBreak="0">
    <w:nsid w:val="31205749"/>
    <w:multiLevelType w:val="hybridMultilevel"/>
    <w:tmpl w:val="BE065DC0"/>
    <w:lvl w:ilvl="0" w:tplc="E122711E">
      <w:start w:val="1"/>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A0D3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D2742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FCA0C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763FC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0F4F0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64757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4EAEA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BC682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39B72E4"/>
    <w:multiLevelType w:val="hybridMultilevel"/>
    <w:tmpl w:val="CE1A3568"/>
    <w:lvl w:ilvl="0" w:tplc="2522EB5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C60E7C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C887C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4F10A05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F008F4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F3C26A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87897E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EEF0351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1325C1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8" w15:restartNumberingAfterBreak="0">
    <w:nsid w:val="3AC02457"/>
    <w:multiLevelType w:val="hybridMultilevel"/>
    <w:tmpl w:val="C1E2729E"/>
    <w:lvl w:ilvl="0" w:tplc="A9ACE09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0D60F6C">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558E4F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839800A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66DA5A2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DA6FED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7EE9F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602D1D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1EE00DC">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9" w15:restartNumberingAfterBreak="0">
    <w:nsid w:val="410F0C4A"/>
    <w:multiLevelType w:val="hybridMultilevel"/>
    <w:tmpl w:val="61FC7CB8"/>
    <w:lvl w:ilvl="0" w:tplc="2004B088">
      <w:start w:val="6"/>
      <w:numFmt w:val="decimal"/>
      <w:lvlText w:val="%1."/>
      <w:lvlJc w:val="left"/>
      <w:pPr>
        <w:ind w:left="709"/>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tplc="FF56511A">
      <w:start w:val="1"/>
      <w:numFmt w:val="lowerLetter"/>
      <w:lvlText w:val="%2"/>
      <w:lvlJc w:val="left"/>
      <w:pPr>
        <w:ind w:left="11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2" w:tplc="E49E3CF8">
      <w:start w:val="1"/>
      <w:numFmt w:val="lowerRoman"/>
      <w:lvlText w:val="%3"/>
      <w:lvlJc w:val="left"/>
      <w:pPr>
        <w:ind w:left="18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3" w:tplc="662891B0">
      <w:start w:val="1"/>
      <w:numFmt w:val="decimal"/>
      <w:lvlText w:val="%4"/>
      <w:lvlJc w:val="left"/>
      <w:pPr>
        <w:ind w:left="25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4" w:tplc="9D30D91E">
      <w:start w:val="1"/>
      <w:numFmt w:val="lowerLetter"/>
      <w:lvlText w:val="%5"/>
      <w:lvlJc w:val="left"/>
      <w:pPr>
        <w:ind w:left="328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5" w:tplc="E9EA44DC">
      <w:start w:val="1"/>
      <w:numFmt w:val="lowerRoman"/>
      <w:lvlText w:val="%6"/>
      <w:lvlJc w:val="left"/>
      <w:pPr>
        <w:ind w:left="400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6" w:tplc="0DEA3EF0">
      <w:start w:val="1"/>
      <w:numFmt w:val="decimal"/>
      <w:lvlText w:val="%7"/>
      <w:lvlJc w:val="left"/>
      <w:pPr>
        <w:ind w:left="47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7" w:tplc="DE121A58">
      <w:start w:val="1"/>
      <w:numFmt w:val="lowerLetter"/>
      <w:lvlText w:val="%8"/>
      <w:lvlJc w:val="left"/>
      <w:pPr>
        <w:ind w:left="54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8" w:tplc="0B74C404">
      <w:start w:val="1"/>
      <w:numFmt w:val="lowerRoman"/>
      <w:lvlText w:val="%9"/>
      <w:lvlJc w:val="left"/>
      <w:pPr>
        <w:ind w:left="61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abstractNum>
  <w:abstractNum w:abstractNumId="10" w15:restartNumberingAfterBreak="0">
    <w:nsid w:val="474A269E"/>
    <w:multiLevelType w:val="hybridMultilevel"/>
    <w:tmpl w:val="6D4ED15C"/>
    <w:lvl w:ilvl="0" w:tplc="4F746620">
      <w:start w:val="6"/>
      <w:numFmt w:val="decimal"/>
      <w:lvlText w:val="%1."/>
      <w:lvlJc w:val="left"/>
      <w:pPr>
        <w:ind w:left="425"/>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1" w:tplc="6472F09C">
      <w:start w:val="1"/>
      <w:numFmt w:val="lowerLetter"/>
      <w:lvlText w:val="%2"/>
      <w:lvlJc w:val="left"/>
      <w:pPr>
        <w:ind w:left="10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2" w:tplc="24648D6C">
      <w:start w:val="1"/>
      <w:numFmt w:val="lowerRoman"/>
      <w:lvlText w:val="%3"/>
      <w:lvlJc w:val="left"/>
      <w:pPr>
        <w:ind w:left="18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3" w:tplc="01380C14">
      <w:start w:val="1"/>
      <w:numFmt w:val="decimal"/>
      <w:lvlText w:val="%4"/>
      <w:lvlJc w:val="left"/>
      <w:pPr>
        <w:ind w:left="25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4" w:tplc="D2A489E2">
      <w:start w:val="1"/>
      <w:numFmt w:val="lowerLetter"/>
      <w:lvlText w:val="%5"/>
      <w:lvlJc w:val="left"/>
      <w:pPr>
        <w:ind w:left="324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5" w:tplc="0D96A3C2">
      <w:start w:val="1"/>
      <w:numFmt w:val="lowerRoman"/>
      <w:lvlText w:val="%6"/>
      <w:lvlJc w:val="left"/>
      <w:pPr>
        <w:ind w:left="396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6" w:tplc="C324E9AE">
      <w:start w:val="1"/>
      <w:numFmt w:val="decimal"/>
      <w:lvlText w:val="%7"/>
      <w:lvlJc w:val="left"/>
      <w:pPr>
        <w:ind w:left="46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7" w:tplc="6C4898AC">
      <w:start w:val="1"/>
      <w:numFmt w:val="lowerLetter"/>
      <w:lvlText w:val="%8"/>
      <w:lvlJc w:val="left"/>
      <w:pPr>
        <w:ind w:left="54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8" w:tplc="A49EDAC4">
      <w:start w:val="1"/>
      <w:numFmt w:val="lowerRoman"/>
      <w:lvlText w:val="%9"/>
      <w:lvlJc w:val="left"/>
      <w:pPr>
        <w:ind w:left="61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abstractNum>
  <w:abstractNum w:abstractNumId="11" w15:restartNumberingAfterBreak="0">
    <w:nsid w:val="47E43BB2"/>
    <w:multiLevelType w:val="multilevel"/>
    <w:tmpl w:val="B1963C7E"/>
    <w:lvl w:ilvl="0">
      <w:start w:val="1"/>
      <w:numFmt w:val="decimal"/>
      <w:pStyle w:val="Heading1"/>
      <w:lvlText w:val="%1."/>
      <w:lvlJc w:val="left"/>
      <w:pPr>
        <w:ind w:left="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start w:val="1"/>
      <w:numFmt w:val="decimal"/>
      <w:pStyle w:val="Heading2"/>
      <w:lvlText w:val="%1.%2."/>
      <w:lvlJc w:val="left"/>
      <w:pPr>
        <w:ind w:left="0"/>
      </w:pPr>
      <w:rPr>
        <w:rFonts w:ascii="Calibri" w:eastAsia="Calibri" w:hAnsi="Calibri" w:cs="Calibri"/>
        <w:b/>
        <w:bCs/>
        <w:i w:val="0"/>
        <w:strike w:val="0"/>
        <w:dstrike w:val="0"/>
        <w:color w:val="3F7DC9"/>
        <w:sz w:val="24"/>
        <w:szCs w:val="24"/>
        <w:u w:val="none" w:color="000000"/>
        <w:bdr w:val="none" w:sz="0" w:space="0" w:color="auto"/>
        <w:shd w:val="clear" w:color="auto" w:fill="auto"/>
        <w:vertAlign w:val="baseline"/>
      </w:rPr>
    </w:lvl>
    <w:lvl w:ilvl="2">
      <w:start w:val="1"/>
      <w:numFmt w:val="decimal"/>
      <w:pStyle w:val="Heading3"/>
      <w:lvlText w:val="%1.%2.%3."/>
      <w:lvlJc w:val="left"/>
      <w:pPr>
        <w:ind w:left="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abstractNum>
  <w:abstractNum w:abstractNumId="12" w15:restartNumberingAfterBreak="0">
    <w:nsid w:val="4D58612F"/>
    <w:multiLevelType w:val="hybridMultilevel"/>
    <w:tmpl w:val="21901640"/>
    <w:lvl w:ilvl="0" w:tplc="074677C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221A92C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B54E90A">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EAB14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7EE7C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C1186970">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473C44D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2A7CC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AE4404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3" w15:restartNumberingAfterBreak="0">
    <w:nsid w:val="4E9C0613"/>
    <w:multiLevelType w:val="hybridMultilevel"/>
    <w:tmpl w:val="76283E38"/>
    <w:lvl w:ilvl="0" w:tplc="6F7EC1B2">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3C4EE388">
      <w:start w:val="1"/>
      <w:numFmt w:val="bullet"/>
      <w:lvlText w:val="o"/>
      <w:lvlJc w:val="left"/>
      <w:pPr>
        <w:ind w:left="12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FFCB750">
      <w:start w:val="1"/>
      <w:numFmt w:val="bullet"/>
      <w:lvlText w:val="▪"/>
      <w:lvlJc w:val="left"/>
      <w:pPr>
        <w:ind w:left="19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BC4A6F4">
      <w:start w:val="1"/>
      <w:numFmt w:val="bullet"/>
      <w:lvlText w:val="•"/>
      <w:lvlJc w:val="left"/>
      <w:pPr>
        <w:ind w:left="27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18E917A">
      <w:start w:val="1"/>
      <w:numFmt w:val="bullet"/>
      <w:lvlText w:val="o"/>
      <w:lvlJc w:val="left"/>
      <w:pPr>
        <w:ind w:left="34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C0ED82E">
      <w:start w:val="1"/>
      <w:numFmt w:val="bullet"/>
      <w:lvlText w:val="▪"/>
      <w:lvlJc w:val="left"/>
      <w:pPr>
        <w:ind w:left="41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D4C6008">
      <w:start w:val="1"/>
      <w:numFmt w:val="bullet"/>
      <w:lvlText w:val="•"/>
      <w:lvlJc w:val="left"/>
      <w:pPr>
        <w:ind w:left="486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852A1A48">
      <w:start w:val="1"/>
      <w:numFmt w:val="bullet"/>
      <w:lvlText w:val="o"/>
      <w:lvlJc w:val="left"/>
      <w:pPr>
        <w:ind w:left="55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B96220A">
      <w:start w:val="1"/>
      <w:numFmt w:val="bullet"/>
      <w:lvlText w:val="▪"/>
      <w:lvlJc w:val="left"/>
      <w:pPr>
        <w:ind w:left="63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4" w15:restartNumberingAfterBreak="0">
    <w:nsid w:val="53D55148"/>
    <w:multiLevelType w:val="hybridMultilevel"/>
    <w:tmpl w:val="DF7A0F48"/>
    <w:lvl w:ilvl="0" w:tplc="8820B80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7812E80E">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4E2486E">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274E269C">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C12E4E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D7FC92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4389B8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39CC24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FF62F84">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5" w15:restartNumberingAfterBreak="0">
    <w:nsid w:val="542562B9"/>
    <w:multiLevelType w:val="hybridMultilevel"/>
    <w:tmpl w:val="1B7479FE"/>
    <w:lvl w:ilvl="0" w:tplc="84147C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0CC65D7A">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AD82E53E">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2D46669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A286808C">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B144AF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204981C">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03809B00">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F1A4E820">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6D61FE8"/>
    <w:multiLevelType w:val="hybridMultilevel"/>
    <w:tmpl w:val="700AA17A"/>
    <w:lvl w:ilvl="0" w:tplc="2EA867B2">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7F1CCFD8">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2BFA9BF4">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4B1CE5E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E2E03CBA">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02E31F2">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390E300">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1CC4DE1A">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31C19C2">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6DB6A90"/>
    <w:multiLevelType w:val="hybridMultilevel"/>
    <w:tmpl w:val="CF1C1284"/>
    <w:lvl w:ilvl="0" w:tplc="BD8C59EA">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012785C">
      <w:start w:val="1"/>
      <w:numFmt w:val="bullet"/>
      <w:lvlText w:val="o"/>
      <w:lvlJc w:val="left"/>
      <w:pPr>
        <w:ind w:left="138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2A663AA">
      <w:start w:val="1"/>
      <w:numFmt w:val="bullet"/>
      <w:lvlText w:val="▪"/>
      <w:lvlJc w:val="left"/>
      <w:pPr>
        <w:ind w:left="21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9A4DF1C">
      <w:start w:val="1"/>
      <w:numFmt w:val="bullet"/>
      <w:lvlText w:val="•"/>
      <w:lvlJc w:val="left"/>
      <w:pPr>
        <w:ind w:left="282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CD222676">
      <w:start w:val="1"/>
      <w:numFmt w:val="bullet"/>
      <w:lvlText w:val="o"/>
      <w:lvlJc w:val="left"/>
      <w:pPr>
        <w:ind w:left="354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F20D896">
      <w:start w:val="1"/>
      <w:numFmt w:val="bullet"/>
      <w:lvlText w:val="▪"/>
      <w:lvlJc w:val="left"/>
      <w:pPr>
        <w:ind w:left="426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73FC195C">
      <w:start w:val="1"/>
      <w:numFmt w:val="bullet"/>
      <w:lvlText w:val="•"/>
      <w:lvlJc w:val="left"/>
      <w:pPr>
        <w:ind w:left="498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F123AE4">
      <w:start w:val="1"/>
      <w:numFmt w:val="bullet"/>
      <w:lvlText w:val="o"/>
      <w:lvlJc w:val="left"/>
      <w:pPr>
        <w:ind w:left="57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8A069A5E">
      <w:start w:val="1"/>
      <w:numFmt w:val="bullet"/>
      <w:lvlText w:val="▪"/>
      <w:lvlJc w:val="left"/>
      <w:pPr>
        <w:ind w:left="642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8" w15:restartNumberingAfterBreak="0">
    <w:nsid w:val="5D606CD1"/>
    <w:multiLevelType w:val="hybridMultilevel"/>
    <w:tmpl w:val="ADF41D74"/>
    <w:lvl w:ilvl="0" w:tplc="3B408BE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DEA6E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EF9E26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0EC36E8">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79E9F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78219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6F85F2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C6D07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E124B9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9" w15:restartNumberingAfterBreak="0">
    <w:nsid w:val="63657126"/>
    <w:multiLevelType w:val="hybridMultilevel"/>
    <w:tmpl w:val="184A2FD8"/>
    <w:lvl w:ilvl="0" w:tplc="E5C0722E">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1A2CF6">
      <w:start w:val="1"/>
      <w:numFmt w:val="bullet"/>
      <w:lvlText w:val="o"/>
      <w:lvlJc w:val="left"/>
      <w:pPr>
        <w:ind w:left="126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ED80E2E">
      <w:start w:val="1"/>
      <w:numFmt w:val="bullet"/>
      <w:lvlText w:val="▪"/>
      <w:lvlJc w:val="left"/>
      <w:pPr>
        <w:ind w:left="19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39FCF5F4">
      <w:start w:val="1"/>
      <w:numFmt w:val="bullet"/>
      <w:lvlText w:val="•"/>
      <w:lvlJc w:val="left"/>
      <w:pPr>
        <w:ind w:left="270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C9667CA">
      <w:start w:val="1"/>
      <w:numFmt w:val="bullet"/>
      <w:lvlText w:val="o"/>
      <w:lvlJc w:val="left"/>
      <w:pPr>
        <w:ind w:left="342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70C2C42">
      <w:start w:val="1"/>
      <w:numFmt w:val="bullet"/>
      <w:lvlText w:val="▪"/>
      <w:lvlJc w:val="left"/>
      <w:pPr>
        <w:ind w:left="414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2D56C7AE">
      <w:start w:val="1"/>
      <w:numFmt w:val="bullet"/>
      <w:lvlText w:val="•"/>
      <w:lvlJc w:val="left"/>
      <w:pPr>
        <w:ind w:left="486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F682776E">
      <w:start w:val="1"/>
      <w:numFmt w:val="bullet"/>
      <w:lvlText w:val="o"/>
      <w:lvlJc w:val="left"/>
      <w:pPr>
        <w:ind w:left="55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2F1A7A7C">
      <w:start w:val="1"/>
      <w:numFmt w:val="bullet"/>
      <w:lvlText w:val="▪"/>
      <w:lvlJc w:val="left"/>
      <w:pPr>
        <w:ind w:left="630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0" w15:restartNumberingAfterBreak="0">
    <w:nsid w:val="68514106"/>
    <w:multiLevelType w:val="hybridMultilevel"/>
    <w:tmpl w:val="AC5E3B86"/>
    <w:lvl w:ilvl="0" w:tplc="E8C8063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AC70AE9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DE826B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54A59F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EF509A0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65A3FE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52C26D6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D556F03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15FA85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1" w15:restartNumberingAfterBreak="0">
    <w:nsid w:val="6952485A"/>
    <w:multiLevelType w:val="hybridMultilevel"/>
    <w:tmpl w:val="BFC809B4"/>
    <w:lvl w:ilvl="0" w:tplc="B3B6E1E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CBD4203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B8E882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21ADA5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D04B8E0">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E7949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FA56814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B4A403A">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20C28D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2" w15:restartNumberingAfterBreak="0">
    <w:nsid w:val="71C01AB4"/>
    <w:multiLevelType w:val="hybridMultilevel"/>
    <w:tmpl w:val="55B8EFA2"/>
    <w:lvl w:ilvl="0" w:tplc="B6D0BCB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E1EB680">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FC6513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0C14D4">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9E0D57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910A6A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E02A569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06EE7D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F8A78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3" w15:restartNumberingAfterBreak="0">
    <w:nsid w:val="734730D3"/>
    <w:multiLevelType w:val="hybridMultilevel"/>
    <w:tmpl w:val="8E5A7B7A"/>
    <w:lvl w:ilvl="0" w:tplc="6DB675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931E7F52">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DA126112">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51A46890">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C6F67A58">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E6085EE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598CA7C6">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C624CA08">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0E60FA8E">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8BD35EE"/>
    <w:multiLevelType w:val="hybridMultilevel"/>
    <w:tmpl w:val="76844014"/>
    <w:lvl w:ilvl="0" w:tplc="9B929CA2">
      <w:start w:val="1"/>
      <w:numFmt w:val="bullet"/>
      <w:lvlText w:val="•"/>
      <w:lvlJc w:val="left"/>
      <w:pPr>
        <w:ind w:left="31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A5ECC8A">
      <w:start w:val="1"/>
      <w:numFmt w:val="bullet"/>
      <w:lvlText w:val="o"/>
      <w:lvlJc w:val="left"/>
      <w:pPr>
        <w:ind w:left="14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E14E642">
      <w:start w:val="1"/>
      <w:numFmt w:val="bullet"/>
      <w:lvlText w:val="▪"/>
      <w:lvlJc w:val="left"/>
      <w:pPr>
        <w:ind w:left="21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1C2F2C2">
      <w:start w:val="1"/>
      <w:numFmt w:val="bullet"/>
      <w:lvlText w:val="•"/>
      <w:lvlJc w:val="left"/>
      <w:pPr>
        <w:ind w:left="284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A006791E">
      <w:start w:val="1"/>
      <w:numFmt w:val="bullet"/>
      <w:lvlText w:val="o"/>
      <w:lvlJc w:val="left"/>
      <w:pPr>
        <w:ind w:left="35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5C0F128">
      <w:start w:val="1"/>
      <w:numFmt w:val="bullet"/>
      <w:lvlText w:val="▪"/>
      <w:lvlJc w:val="left"/>
      <w:pPr>
        <w:ind w:left="42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3B00FFCC">
      <w:start w:val="1"/>
      <w:numFmt w:val="bullet"/>
      <w:lvlText w:val="•"/>
      <w:lvlJc w:val="left"/>
      <w:pPr>
        <w:ind w:left="50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0D8B492">
      <w:start w:val="1"/>
      <w:numFmt w:val="bullet"/>
      <w:lvlText w:val="o"/>
      <w:lvlJc w:val="left"/>
      <w:pPr>
        <w:ind w:left="57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6F2120A">
      <w:start w:val="1"/>
      <w:numFmt w:val="bullet"/>
      <w:lvlText w:val="▪"/>
      <w:lvlJc w:val="left"/>
      <w:pPr>
        <w:ind w:left="64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5" w15:restartNumberingAfterBreak="0">
    <w:nsid w:val="7C9D7800"/>
    <w:multiLevelType w:val="hybridMultilevel"/>
    <w:tmpl w:val="B476CACA"/>
    <w:lvl w:ilvl="0" w:tplc="271CC0B8">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B8AFE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7F02E98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FA340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DCC81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55AE21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CCC524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30CF78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4B088F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num w:numId="1">
    <w:abstractNumId w:val="10"/>
  </w:num>
  <w:num w:numId="2">
    <w:abstractNumId w:val="0"/>
  </w:num>
  <w:num w:numId="3">
    <w:abstractNumId w:val="23"/>
  </w:num>
  <w:num w:numId="4">
    <w:abstractNumId w:val="15"/>
  </w:num>
  <w:num w:numId="5">
    <w:abstractNumId w:val="16"/>
  </w:num>
  <w:num w:numId="6">
    <w:abstractNumId w:val="12"/>
  </w:num>
  <w:num w:numId="7">
    <w:abstractNumId w:val="3"/>
  </w:num>
  <w:num w:numId="8">
    <w:abstractNumId w:val="4"/>
  </w:num>
  <w:num w:numId="9">
    <w:abstractNumId w:val="18"/>
  </w:num>
  <w:num w:numId="10">
    <w:abstractNumId w:val="8"/>
  </w:num>
  <w:num w:numId="11">
    <w:abstractNumId w:val="7"/>
  </w:num>
  <w:num w:numId="12">
    <w:abstractNumId w:val="17"/>
  </w:num>
  <w:num w:numId="13">
    <w:abstractNumId w:val="14"/>
  </w:num>
  <w:num w:numId="14">
    <w:abstractNumId w:val="5"/>
  </w:num>
  <w:num w:numId="15">
    <w:abstractNumId w:val="13"/>
  </w:num>
  <w:num w:numId="16">
    <w:abstractNumId w:val="1"/>
  </w:num>
  <w:num w:numId="17">
    <w:abstractNumId w:val="25"/>
  </w:num>
  <w:num w:numId="18">
    <w:abstractNumId w:val="22"/>
  </w:num>
  <w:num w:numId="19">
    <w:abstractNumId w:val="21"/>
  </w:num>
  <w:num w:numId="20">
    <w:abstractNumId w:val="2"/>
  </w:num>
  <w:num w:numId="21">
    <w:abstractNumId w:val="20"/>
  </w:num>
  <w:num w:numId="22">
    <w:abstractNumId w:val="19"/>
  </w:num>
  <w:num w:numId="23">
    <w:abstractNumId w:val="9"/>
  </w:num>
  <w:num w:numId="24">
    <w:abstractNumId w:val="6"/>
  </w:num>
  <w:num w:numId="25">
    <w:abstractNumId w:val="24"/>
  </w:num>
  <w:num w:numId="2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arela Sami">
    <w15:presenceInfo w15:providerId="AD" w15:userId="S-1-5-21-2847983967-3488968248-2885206599-9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304"/>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364"/>
    <w:rsid w:val="006870A1"/>
    <w:rsid w:val="00770BA6"/>
    <w:rsid w:val="00945698"/>
    <w:rsid w:val="00B21364"/>
    <w:rsid w:val="00DF6ED6"/>
    <w:rsid w:val="00E258A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B206F"/>
  <w15:docId w15:val="{257CDA4D-C729-4CA1-AD76-37B4F559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3" w:line="249"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numPr>
        <w:numId w:val="26"/>
      </w:numPr>
      <w:spacing w:after="0"/>
      <w:ind w:left="10" w:hanging="10"/>
      <w:outlineLvl w:val="0"/>
    </w:pPr>
    <w:rPr>
      <w:rFonts w:ascii="Calibri" w:eastAsia="Calibri" w:hAnsi="Calibri" w:cs="Calibri"/>
      <w:b/>
      <w:color w:val="3F7DC9"/>
      <w:sz w:val="28"/>
    </w:rPr>
  </w:style>
  <w:style w:type="paragraph" w:styleId="Heading2">
    <w:name w:val="heading 2"/>
    <w:next w:val="Normal"/>
    <w:link w:val="Heading2Char"/>
    <w:uiPriority w:val="9"/>
    <w:unhideWhenUsed/>
    <w:qFormat/>
    <w:pPr>
      <w:keepNext/>
      <w:keepLines/>
      <w:numPr>
        <w:ilvl w:val="1"/>
        <w:numId w:val="26"/>
      </w:numPr>
      <w:spacing w:after="0"/>
      <w:ind w:left="10" w:hanging="10"/>
      <w:outlineLvl w:val="1"/>
    </w:pPr>
    <w:rPr>
      <w:rFonts w:ascii="Calibri" w:eastAsia="Calibri" w:hAnsi="Calibri" w:cs="Calibri"/>
      <w:b/>
      <w:color w:val="3F7DC9"/>
      <w:sz w:val="24"/>
    </w:rPr>
  </w:style>
  <w:style w:type="paragraph" w:styleId="Heading3">
    <w:name w:val="heading 3"/>
    <w:next w:val="Normal"/>
    <w:link w:val="Heading3Char"/>
    <w:uiPriority w:val="9"/>
    <w:unhideWhenUsed/>
    <w:qFormat/>
    <w:pPr>
      <w:keepNext/>
      <w:keepLines/>
      <w:numPr>
        <w:ilvl w:val="2"/>
        <w:numId w:val="26"/>
      </w:numPr>
      <w:spacing w:after="107"/>
      <w:ind w:left="10" w:hanging="10"/>
      <w:outlineLvl w:val="2"/>
    </w:pPr>
    <w:rPr>
      <w:rFonts w:ascii="Calibri" w:eastAsia="Calibri" w:hAnsi="Calibri" w:cs="Calibri"/>
      <w:b/>
      <w:color w:val="3F7DC9"/>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pPr>
    <w:rPr>
      <w:rFonts w:ascii="Calibri" w:eastAsia="Calibri" w:hAnsi="Calibri" w:cs="Calibri"/>
      <w:color w:val="000000"/>
      <w:sz w:val="10"/>
    </w:rPr>
  </w:style>
  <w:style w:type="character" w:customStyle="1" w:styleId="footnotedescriptionChar">
    <w:name w:val="footnote description Char"/>
    <w:link w:val="footnotedescription"/>
    <w:rPr>
      <w:rFonts w:ascii="Calibri" w:eastAsia="Calibri" w:hAnsi="Calibri" w:cs="Calibri"/>
      <w:color w:val="000000"/>
      <w:sz w:val="10"/>
    </w:rPr>
  </w:style>
  <w:style w:type="character" w:customStyle="1" w:styleId="Heading1Char">
    <w:name w:val="Heading 1 Char"/>
    <w:link w:val="Heading1"/>
    <w:rPr>
      <w:rFonts w:ascii="Calibri" w:eastAsia="Calibri" w:hAnsi="Calibri" w:cs="Calibri"/>
      <w:b/>
      <w:color w:val="3F7DC9"/>
      <w:sz w:val="28"/>
    </w:rPr>
  </w:style>
  <w:style w:type="character" w:customStyle="1" w:styleId="Heading2Char">
    <w:name w:val="Heading 2 Char"/>
    <w:link w:val="Heading2"/>
    <w:rPr>
      <w:rFonts w:ascii="Calibri" w:eastAsia="Calibri" w:hAnsi="Calibri" w:cs="Calibri"/>
      <w:b/>
      <w:color w:val="3F7DC9"/>
      <w:sz w:val="24"/>
    </w:rPr>
  </w:style>
  <w:style w:type="character" w:customStyle="1" w:styleId="Heading3Char">
    <w:name w:val="Heading 3 Char"/>
    <w:link w:val="Heading3"/>
    <w:rPr>
      <w:rFonts w:ascii="Calibri" w:eastAsia="Calibri" w:hAnsi="Calibri" w:cs="Calibri"/>
      <w:b/>
      <w:color w:val="3F7DC9"/>
      <w:sz w:val="18"/>
    </w:rPr>
  </w:style>
  <w:style w:type="paragraph" w:styleId="TOC1">
    <w:name w:val="toc 1"/>
    <w:hidden/>
    <w:pPr>
      <w:spacing w:after="56" w:line="264" w:lineRule="auto"/>
      <w:ind w:left="25" w:right="25" w:hanging="10"/>
    </w:pPr>
    <w:rPr>
      <w:rFonts w:ascii="Calibri" w:eastAsia="Calibri" w:hAnsi="Calibri" w:cs="Calibri"/>
      <w:b/>
      <w:color w:val="00548C"/>
    </w:rPr>
  </w:style>
  <w:style w:type="paragraph" w:styleId="TOC2">
    <w:name w:val="toc 2"/>
    <w:hidden/>
    <w:pPr>
      <w:spacing w:after="60"/>
      <w:ind w:left="25" w:right="424" w:hanging="10"/>
    </w:pPr>
    <w:rPr>
      <w:rFonts w:ascii="Calibri" w:eastAsia="Calibri" w:hAnsi="Calibri" w:cs="Calibri"/>
      <w:color w:val="00548C"/>
    </w:rPr>
  </w:style>
  <w:style w:type="paragraph" w:styleId="TOC3">
    <w:name w:val="toc 3"/>
    <w:hidden/>
    <w:pPr>
      <w:spacing w:after="39"/>
      <w:ind w:left="450" w:right="25" w:hanging="10"/>
    </w:pPr>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9456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698"/>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eader" Target="header2.xml"/><Relationship Id="rId26" Type="http://schemas.openxmlformats.org/officeDocument/2006/relationships/footer" Target="footer5.xml"/><Relationship Id="rId39" Type="http://schemas.openxmlformats.org/officeDocument/2006/relationships/footer" Target="footer10.xml"/><Relationship Id="rId21" Type="http://schemas.openxmlformats.org/officeDocument/2006/relationships/header" Target="header3.xml"/><Relationship Id="rId34" Type="http://schemas.openxmlformats.org/officeDocument/2006/relationships/header" Target="header9.xml"/><Relationship Id="rId42" Type="http://schemas.openxmlformats.org/officeDocument/2006/relationships/footer" Target="footer1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0.xml"/><Relationship Id="rId40" Type="http://schemas.openxmlformats.org/officeDocument/2006/relationships/footer" Target="footer11.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header" Target="header4.xml"/><Relationship Id="rId28" Type="http://schemas.openxmlformats.org/officeDocument/2006/relationships/footer" Target="footer6.xml"/><Relationship Id="rId36" Type="http://schemas.openxmlformats.org/officeDocument/2006/relationships/image" Target="media/image8.png"/><Relationship Id="rId10" Type="http://schemas.openxmlformats.org/officeDocument/2006/relationships/image" Target="media/image1.jpg"/><Relationship Id="rId19" Type="http://schemas.openxmlformats.org/officeDocument/2006/relationships/footer" Target="footer1.xml"/><Relationship Id="rId31" Type="http://schemas.openxmlformats.org/officeDocument/2006/relationships/header" Target="header8.xml"/><Relationship Id="rId44"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header" Target="header11.xml"/><Relationship Id="rId20" Type="http://schemas.openxmlformats.org/officeDocument/2006/relationships/footer" Target="footer2.xml"/><Relationship Id="rId41"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476D9-768B-49E8-A45A-B0EA8CCCFC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A7813-14A8-4865-9503-2CCBBA6B9D3B}">
  <ds:schemaRefs>
    <ds:schemaRef ds:uri="http://schemas.microsoft.com/sharepoint/v3/contenttype/forms"/>
  </ds:schemaRefs>
</ds:datastoreItem>
</file>

<file path=customXml/itemProps3.xml><?xml version="1.0" encoding="utf-8"?>
<ds:datastoreItem xmlns:ds="http://schemas.openxmlformats.org/officeDocument/2006/customXml" ds:itemID="{0A58146C-61BD-4A6B-A253-14829C363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5998</Words>
  <Characters>34190</Characters>
  <Application>Microsoft Office Word</Application>
  <DocSecurity>0</DocSecurity>
  <Lines>284</Lines>
  <Paragraphs>80</Paragraphs>
  <ScaleCrop>false</ScaleCrop>
  <HeadingPairs>
    <vt:vector size="2" baseType="variant">
      <vt:variant>
        <vt:lpstr>Otsikko</vt:lpstr>
      </vt:variant>
      <vt:variant>
        <vt:i4>1</vt:i4>
      </vt:variant>
    </vt:vector>
  </HeadingPairs>
  <TitlesOfParts>
    <vt:vector size="1" baseType="lpstr">
      <vt:lpstr>Microsoft Word - 1052 Ed.3 Quality Management Systems for Aids to Navigation Service Delivery_Dec2013.docx</vt:lpstr>
    </vt:vector>
  </TitlesOfParts>
  <Company>Trafi</Company>
  <LinksUpToDate>false</LinksUpToDate>
  <CharactersWithSpaces>40108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- 1052 Ed.3 Quality Management Systems for Aids to Navigation Service Delivery_Dec2013.docx</dc:title>
  <dc:subject/>
  <dc:creator>mh.grillet</dc:creator>
  <cp:keywords/>
  <cp:lastModifiedBy>Kevin Gregory</cp:lastModifiedBy>
  <cp:revision>3</cp:revision>
  <dcterms:created xsi:type="dcterms:W3CDTF">2020-03-11T18:33:00Z</dcterms:created>
  <dcterms:modified xsi:type="dcterms:W3CDTF">2020-08-28T15:51:00Z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